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26FEE" w:rsidRPr="006E1653" w:rsidRDefault="00E26FEE" w:rsidP="00E26FEE">
      <w:pPr>
        <w:widowControl w:val="0"/>
        <w:spacing w:after="160" w:line="360" w:lineRule="auto"/>
        <w:ind w:firstLine="567"/>
        <w:contextualSpacing/>
        <w:jc w:val="right"/>
        <w:rPr>
          <w:rFonts w:ascii="GHEA Grapalat" w:hAnsi="GHEA Grapalat" w:cs="Sylfaen"/>
          <w:i/>
        </w:rPr>
      </w:pPr>
      <w:r w:rsidRPr="00E26FEE">
        <w:rPr>
          <w:rFonts w:ascii="GHEA Grapalat" w:hAnsi="GHEA Grapalat"/>
          <w:i/>
        </w:rPr>
        <w:t>Приложение №</w:t>
      </w:r>
      <w:r w:rsidR="006E1653">
        <w:rPr>
          <w:rFonts w:ascii="GHEA Grapalat" w:hAnsi="GHEA Grapalat"/>
          <w:i/>
        </w:rPr>
        <w:t>7</w:t>
      </w:r>
    </w:p>
    <w:p w:rsidR="00E26FEE" w:rsidRPr="007F263C" w:rsidRDefault="00E26FEE" w:rsidP="00E26FEE">
      <w:pPr>
        <w:widowControl w:val="0"/>
        <w:spacing w:after="160" w:line="360" w:lineRule="auto"/>
        <w:ind w:firstLine="567"/>
        <w:contextualSpacing/>
        <w:jc w:val="right"/>
        <w:rPr>
          <w:rFonts w:ascii="GHEA Grapalat" w:hAnsi="GHEA Grapalat" w:cs="Sylfaen"/>
          <w:i/>
        </w:rPr>
      </w:pPr>
      <w:r w:rsidRPr="00E26FEE">
        <w:rPr>
          <w:rFonts w:ascii="GHEA Grapalat" w:hAnsi="GHEA Grapalat"/>
          <w:i/>
        </w:rPr>
        <w:t xml:space="preserve">к приказу Министра финансов РА </w:t>
      </w:r>
      <w:r w:rsidRPr="00E26FEE">
        <w:rPr>
          <w:rFonts w:ascii="GHEA Grapalat" w:hAnsi="GHEA Grapalat" w:cs="Sylfaen"/>
          <w:i/>
        </w:rPr>
        <w:br/>
      </w:r>
      <w:r w:rsidR="00F432DC" w:rsidRPr="00A052C7">
        <w:rPr>
          <w:rFonts w:ascii="GHEA Grapalat" w:hAnsi="GHEA Grapalat"/>
          <w:i/>
        </w:rPr>
        <w:t xml:space="preserve">от </w:t>
      </w:r>
      <w:r w:rsidR="000465EA" w:rsidRPr="000465EA">
        <w:rPr>
          <w:rFonts w:ascii="GHEA Grapalat" w:hAnsi="GHEA Grapalat"/>
          <w:i/>
        </w:rPr>
        <w:t xml:space="preserve">01 </w:t>
      </w:r>
      <w:r w:rsidR="000465EA">
        <w:rPr>
          <w:rFonts w:ascii="GHEA Grapalat" w:hAnsi="GHEA Grapalat"/>
          <w:i/>
        </w:rPr>
        <w:t>июля</w:t>
      </w:r>
      <w:r w:rsidR="001E05CE">
        <w:rPr>
          <w:rFonts w:ascii="GHEA Grapalat" w:hAnsi="GHEA Grapalat"/>
          <w:i/>
        </w:rPr>
        <w:t xml:space="preserve"> </w:t>
      </w:r>
      <w:r w:rsidR="00F432DC" w:rsidRPr="00A052C7">
        <w:rPr>
          <w:rFonts w:ascii="GHEA Grapalat" w:hAnsi="GHEA Grapalat"/>
          <w:i/>
        </w:rPr>
        <w:t>202</w:t>
      </w:r>
      <w:r w:rsidR="00C27F26">
        <w:rPr>
          <w:rFonts w:ascii="GHEA Grapalat" w:hAnsi="GHEA Grapalat"/>
          <w:i/>
        </w:rPr>
        <w:t>5</w:t>
      </w:r>
      <w:r w:rsidR="00F432DC" w:rsidRPr="00A052C7">
        <w:rPr>
          <w:rFonts w:ascii="GHEA Grapalat" w:hAnsi="GHEA Grapalat"/>
          <w:i/>
        </w:rPr>
        <w:t xml:space="preserve"> года № </w:t>
      </w:r>
      <w:r w:rsidR="000465EA">
        <w:rPr>
          <w:rFonts w:ascii="GHEA Grapalat" w:hAnsi="GHEA Grapalat"/>
          <w:i/>
        </w:rPr>
        <w:t>239</w:t>
      </w:r>
      <w:r w:rsidR="00730B41" w:rsidRPr="00A052C7">
        <w:rPr>
          <w:rFonts w:ascii="GHEA Grapalat" w:hAnsi="GHEA Grapalat"/>
          <w:i/>
          <w:lang w:val="hy-AM"/>
        </w:rPr>
        <w:t>-</w:t>
      </w:r>
      <w:r w:rsidR="00F432DC" w:rsidRPr="00A052C7">
        <w:rPr>
          <w:rFonts w:ascii="GHEA Grapalat" w:hAnsi="GHEA Grapalat"/>
          <w:i/>
        </w:rPr>
        <w:t>A</w:t>
      </w:r>
    </w:p>
    <w:p w:rsidR="00E26FEE" w:rsidRPr="00E26FEE" w:rsidRDefault="00E26FEE" w:rsidP="00E26FEE">
      <w:pPr>
        <w:widowControl w:val="0"/>
        <w:spacing w:after="160" w:line="360" w:lineRule="auto"/>
        <w:ind w:firstLine="567"/>
        <w:jc w:val="right"/>
        <w:rPr>
          <w:rFonts w:ascii="GHEA Grapalat" w:hAnsi="GHEA Grapalat" w:cs="Sylfaen"/>
          <w:i/>
        </w:rPr>
      </w:pPr>
    </w:p>
    <w:p w:rsidR="00E26FEE" w:rsidRPr="00E26FEE" w:rsidRDefault="00E26FEE" w:rsidP="00E26FEE">
      <w:pPr>
        <w:widowControl w:val="0"/>
        <w:spacing w:after="160" w:line="360" w:lineRule="auto"/>
        <w:ind w:right="-7" w:firstLine="567"/>
        <w:jc w:val="right"/>
        <w:rPr>
          <w:rFonts w:ascii="GHEA Grapalat" w:hAnsi="GHEA Grapalat" w:cs="Sylfaen"/>
          <w:i/>
          <w:u w:val="single"/>
        </w:rPr>
      </w:pPr>
      <w:r w:rsidRPr="00E26FEE">
        <w:rPr>
          <w:rFonts w:ascii="GHEA Grapalat" w:hAnsi="GHEA Grapalat"/>
          <w:i/>
          <w:u w:val="single"/>
        </w:rPr>
        <w:t>Типовая форма</w:t>
      </w:r>
    </w:p>
    <w:p w:rsidR="00642EFE" w:rsidRPr="009044F1" w:rsidRDefault="00642EFE" w:rsidP="00B46D58">
      <w:pPr>
        <w:pStyle w:val="a3"/>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ОБЪЯВЛЕНИЕ</w:t>
      </w:r>
    </w:p>
    <w:p w:rsidR="00642EFE" w:rsidRPr="00BA7128" w:rsidRDefault="00642EFE" w:rsidP="00B46D58">
      <w:pPr>
        <w:pStyle w:val="a3"/>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 ОТКРЫТОМ КОНКУРСЕ</w:t>
      </w:r>
      <w:r w:rsidR="00BA7128">
        <w:rPr>
          <w:rStyle w:val="af6"/>
          <w:rFonts w:ascii="GHEA Grapalat" w:hAnsi="GHEA Grapalat"/>
          <w:i w:val="0"/>
          <w:sz w:val="24"/>
          <w:szCs w:val="24"/>
        </w:rPr>
        <w:footnoteReference w:customMarkFollows="1" w:id="1"/>
        <w:t>*</w:t>
      </w:r>
    </w:p>
    <w:p w:rsidR="00642EFE" w:rsidRPr="009044F1" w:rsidRDefault="00642EFE" w:rsidP="00B46D58">
      <w:pPr>
        <w:pStyle w:val="a3"/>
        <w:widowControl w:val="0"/>
        <w:spacing w:after="160" w:line="240" w:lineRule="auto"/>
        <w:ind w:firstLine="0"/>
        <w:jc w:val="center"/>
        <w:rPr>
          <w:rFonts w:ascii="GHEA Grapalat" w:hAnsi="GHEA Grapalat"/>
          <w:i w:val="0"/>
          <w:sz w:val="24"/>
          <w:szCs w:val="24"/>
        </w:rPr>
      </w:pPr>
    </w:p>
    <w:p w:rsidR="0091042F" w:rsidRPr="009044F1" w:rsidRDefault="00642EFE" w:rsidP="007223C7">
      <w:pPr>
        <w:pStyle w:val="a3"/>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Настоящий текст объявления утвержден Решением </w:t>
      </w:r>
      <w:r w:rsidR="00417E48">
        <w:rPr>
          <w:rFonts w:ascii="GHEA Grapalat" w:hAnsi="GHEA Grapalat"/>
          <w:i w:val="0"/>
          <w:sz w:val="24"/>
          <w:szCs w:val="24"/>
        </w:rPr>
        <w:t xml:space="preserve">Оценочной </w:t>
      </w:r>
      <w:r w:rsidRPr="009044F1">
        <w:rPr>
          <w:rFonts w:ascii="GHEA Grapalat" w:hAnsi="GHEA Grapalat"/>
          <w:i w:val="0"/>
          <w:sz w:val="24"/>
          <w:szCs w:val="24"/>
        </w:rPr>
        <w:t xml:space="preserve">Комиссии от "день" </w:t>
      </w:r>
      <w:r w:rsidR="007223C7" w:rsidRPr="008B1F5B">
        <w:rPr>
          <w:rFonts w:ascii="Calibri" w:hAnsi="Calibri"/>
          <w:i w:val="0"/>
          <w:sz w:val="24"/>
          <w:szCs w:val="24"/>
        </w:rPr>
        <w:t>"</w:t>
      </w:r>
      <w:r w:rsidR="00D74C98" w:rsidRPr="00D74C98">
        <w:rPr>
          <w:rFonts w:ascii="Sylfaen" w:hAnsi="Sylfaen"/>
          <w:i w:val="0"/>
          <w:sz w:val="24"/>
          <w:szCs w:val="24"/>
        </w:rPr>
        <w:t>1</w:t>
      </w:r>
      <w:r w:rsidR="00736151" w:rsidRPr="00736151">
        <w:rPr>
          <w:rFonts w:ascii="Sylfaen" w:hAnsi="Sylfaen"/>
          <w:i w:val="0"/>
          <w:sz w:val="24"/>
          <w:szCs w:val="24"/>
        </w:rPr>
        <w:t>5</w:t>
      </w:r>
      <w:r w:rsidR="007223C7" w:rsidRPr="008B1F5B">
        <w:rPr>
          <w:rFonts w:ascii="Calibri" w:hAnsi="Calibri"/>
          <w:i w:val="0"/>
          <w:sz w:val="24"/>
          <w:szCs w:val="24"/>
        </w:rPr>
        <w:t>"-ого "</w:t>
      </w:r>
      <w:r w:rsidR="007223C7">
        <w:rPr>
          <w:rFonts w:ascii="GHEA Grapalat" w:hAnsi="GHEA Grapalat"/>
          <w:i w:val="0"/>
          <w:sz w:val="24"/>
          <w:szCs w:val="24"/>
        </w:rPr>
        <w:t>12</w:t>
      </w:r>
      <w:proofErr w:type="gramStart"/>
      <w:r w:rsidR="007223C7" w:rsidRPr="008B1F5B">
        <w:rPr>
          <w:rFonts w:ascii="Calibri" w:hAnsi="Calibri"/>
          <w:i w:val="0"/>
          <w:sz w:val="24"/>
          <w:szCs w:val="24"/>
        </w:rPr>
        <w:t>"  202</w:t>
      </w:r>
      <w:r w:rsidR="007223C7" w:rsidRPr="007223C7">
        <w:rPr>
          <w:rFonts w:ascii="Calibri" w:hAnsi="Calibri"/>
          <w:i w:val="0"/>
          <w:sz w:val="24"/>
          <w:szCs w:val="24"/>
        </w:rPr>
        <w:t>5</w:t>
      </w:r>
      <w:proofErr w:type="gramEnd"/>
      <w:r w:rsidR="007223C7">
        <w:rPr>
          <w:rFonts w:ascii="GHEA Grapalat" w:hAnsi="GHEA Grapalat"/>
          <w:i w:val="0"/>
          <w:sz w:val="24"/>
          <w:szCs w:val="24"/>
        </w:rPr>
        <w:t xml:space="preserve"> </w:t>
      </w:r>
      <w:r w:rsidR="007223C7" w:rsidRPr="009044F1">
        <w:rPr>
          <w:rFonts w:ascii="GHEA Grapalat" w:hAnsi="GHEA Grapalat"/>
          <w:i w:val="0"/>
          <w:sz w:val="24"/>
          <w:szCs w:val="24"/>
        </w:rPr>
        <w:t>года "</w:t>
      </w:r>
      <w:r w:rsidR="007223C7" w:rsidRPr="008B1F5B">
        <w:rPr>
          <w:rFonts w:ascii="Calibri" w:hAnsi="Calibri"/>
          <w:i w:val="0"/>
          <w:sz w:val="24"/>
          <w:szCs w:val="24"/>
        </w:rPr>
        <w:t>№1</w:t>
      </w:r>
      <w:r w:rsidR="007223C7" w:rsidRPr="009044F1">
        <w:rPr>
          <w:rFonts w:ascii="GHEA Grapalat" w:hAnsi="GHEA Grapalat"/>
          <w:i w:val="0"/>
          <w:sz w:val="24"/>
          <w:szCs w:val="24"/>
        </w:rPr>
        <w:t xml:space="preserve">" </w:t>
      </w:r>
    </w:p>
    <w:p w:rsidR="0091042F" w:rsidRPr="004521DC" w:rsidRDefault="0006703E" w:rsidP="00B46D58">
      <w:pPr>
        <w:pStyle w:val="a3"/>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 xml:space="preserve">Код </w:t>
      </w:r>
      <w:proofErr w:type="gramStart"/>
      <w:r w:rsidR="00417E48">
        <w:rPr>
          <w:rFonts w:ascii="GHEA Grapalat" w:hAnsi="GHEA Grapalat"/>
          <w:i w:val="0"/>
          <w:sz w:val="24"/>
          <w:szCs w:val="24"/>
        </w:rPr>
        <w:t>процедуры</w:t>
      </w:r>
      <w:r w:rsidRPr="004775ED">
        <w:rPr>
          <w:rFonts w:ascii="GHEA Grapalat" w:hAnsi="GHEA Grapalat"/>
          <w:i w:val="0"/>
          <w:sz w:val="24"/>
          <w:szCs w:val="24"/>
        </w:rPr>
        <w:t xml:space="preserve"> </w:t>
      </w:r>
      <w:r w:rsidR="00D5726C" w:rsidRPr="007223C7">
        <w:rPr>
          <w:rFonts w:ascii="GHEA Grapalat" w:hAnsi="GHEA Grapalat"/>
          <w:i w:val="0"/>
          <w:sz w:val="24"/>
          <w:szCs w:val="24"/>
        </w:rPr>
        <w:t xml:space="preserve"> </w:t>
      </w:r>
      <w:r w:rsidR="00736151">
        <w:rPr>
          <w:rFonts w:ascii="GHEA Grapalat" w:hAnsi="GHEA Grapalat"/>
          <w:i w:val="0"/>
          <w:sz w:val="24"/>
          <w:szCs w:val="24"/>
        </w:rPr>
        <w:t>V</w:t>
      </w:r>
      <w:proofErr w:type="gramEnd"/>
      <w:r w:rsidR="00736151">
        <w:rPr>
          <w:rFonts w:ascii="GHEA Grapalat" w:hAnsi="GHEA Grapalat"/>
          <w:i w:val="0"/>
          <w:sz w:val="24"/>
          <w:szCs w:val="24"/>
        </w:rPr>
        <w:t xml:space="preserve">3M-GHAPDZB-26/01   </w:t>
      </w:r>
      <w:r w:rsidR="00D5726C" w:rsidRPr="00D5726C">
        <w:rPr>
          <w:rFonts w:ascii="GHEA Grapalat" w:hAnsi="GHEA Grapalat"/>
          <w:i w:val="0"/>
          <w:sz w:val="24"/>
          <w:szCs w:val="24"/>
        </w:rPr>
        <w:t xml:space="preserve">  </w:t>
      </w:r>
      <w:r w:rsidR="004521DC" w:rsidRPr="004521DC">
        <w:rPr>
          <w:rFonts w:ascii="GHEA Grapalat" w:hAnsi="GHEA Grapalat"/>
          <w:i w:val="0"/>
          <w:sz w:val="24"/>
          <w:szCs w:val="24"/>
        </w:rPr>
        <w:t xml:space="preserve"> </w:t>
      </w:r>
    </w:p>
    <w:p w:rsidR="0091042F" w:rsidRPr="009044F1" w:rsidRDefault="0091042F" w:rsidP="00B46D58">
      <w:pPr>
        <w:pStyle w:val="a3"/>
        <w:widowControl w:val="0"/>
        <w:spacing w:after="160" w:line="240" w:lineRule="auto"/>
        <w:rPr>
          <w:rFonts w:ascii="GHEA Grapalat" w:hAnsi="GHEA Grapalat"/>
          <w:i w:val="0"/>
          <w:sz w:val="24"/>
          <w:szCs w:val="24"/>
        </w:rPr>
      </w:pPr>
    </w:p>
    <w:p w:rsidR="00736151" w:rsidRPr="00501D4F" w:rsidRDefault="00736151" w:rsidP="00736151">
      <w:pPr>
        <w:pStyle w:val="a3"/>
        <w:widowControl w:val="0"/>
        <w:spacing w:line="240" w:lineRule="auto"/>
        <w:ind w:firstLine="709"/>
        <w:jc w:val="left"/>
        <w:rPr>
          <w:rFonts w:ascii="GHEA Grapalat" w:hAnsi="GHEA Grapalat"/>
          <w:i w:val="0"/>
          <w:sz w:val="22"/>
          <w:szCs w:val="22"/>
        </w:rPr>
      </w:pPr>
      <w:proofErr w:type="gramStart"/>
      <w:r w:rsidRPr="00501D4F">
        <w:rPr>
          <w:rFonts w:ascii="GHEA Grapalat" w:hAnsi="GHEA Grapalat"/>
          <w:i w:val="0"/>
          <w:sz w:val="22"/>
          <w:szCs w:val="22"/>
        </w:rPr>
        <w:t xml:space="preserve">Заказчик </w:t>
      </w:r>
      <w:r>
        <w:rPr>
          <w:rFonts w:ascii="GHEA Grapalat" w:hAnsi="GHEA Grapalat"/>
          <w:i w:val="0"/>
          <w:sz w:val="22"/>
          <w:szCs w:val="22"/>
        </w:rPr>
        <w:t xml:space="preserve"> </w:t>
      </w:r>
      <w:r w:rsidRPr="0015555B">
        <w:rPr>
          <w:rFonts w:ascii="GHEA Grapalat" w:hAnsi="GHEA Grapalat"/>
          <w:i w:val="0"/>
          <w:sz w:val="24"/>
          <w:szCs w:val="24"/>
        </w:rPr>
        <w:t>«</w:t>
      </w:r>
      <w:proofErr w:type="gramEnd"/>
      <w:r>
        <w:rPr>
          <w:rFonts w:ascii="Sylfaen" w:hAnsi="Sylfaen"/>
          <w:i w:val="0"/>
        </w:rPr>
        <w:t xml:space="preserve">Веду № </w:t>
      </w:r>
      <w:r w:rsidRPr="00633895">
        <w:rPr>
          <w:rFonts w:ascii="Sylfaen" w:hAnsi="Sylfaen"/>
          <w:i w:val="0"/>
        </w:rPr>
        <w:t>3</w:t>
      </w:r>
      <w:r w:rsidRPr="001F1A3A">
        <w:rPr>
          <w:rFonts w:ascii="Sylfaen" w:hAnsi="Sylfaen"/>
          <w:i w:val="0"/>
        </w:rPr>
        <w:t xml:space="preserve"> </w:t>
      </w:r>
      <w:r w:rsidRPr="0015555B">
        <w:rPr>
          <w:rFonts w:ascii="GHEA Grapalat" w:hAnsi="GHEA Grapalat"/>
          <w:i w:val="0"/>
          <w:sz w:val="24"/>
          <w:szCs w:val="24"/>
        </w:rPr>
        <w:t xml:space="preserve"> детский сад»</w:t>
      </w:r>
      <w:r>
        <w:rPr>
          <w:rFonts w:ascii="GHEA Grapalat" w:hAnsi="GHEA Grapalat"/>
          <w:i w:val="0"/>
          <w:sz w:val="24"/>
          <w:szCs w:val="24"/>
        </w:rPr>
        <w:t xml:space="preserve"> </w:t>
      </w:r>
      <w:r w:rsidRPr="0015555B">
        <w:rPr>
          <w:rFonts w:ascii="GHEA Grapalat" w:hAnsi="GHEA Grapalat"/>
          <w:i w:val="0"/>
          <w:sz w:val="24"/>
          <w:szCs w:val="24"/>
        </w:rPr>
        <w:t xml:space="preserve"> HOAK, которая находится в Араратской области  </w:t>
      </w:r>
      <w:r>
        <w:rPr>
          <w:rFonts w:ascii="Sylfaen" w:hAnsi="Sylfaen"/>
          <w:i w:val="0"/>
        </w:rPr>
        <w:t xml:space="preserve">К.   </w:t>
      </w:r>
      <w:proofErr w:type="gramStart"/>
      <w:r>
        <w:rPr>
          <w:rFonts w:ascii="Sylfaen" w:hAnsi="Sylfaen"/>
          <w:i w:val="0"/>
        </w:rPr>
        <w:t>Веди ,</w:t>
      </w:r>
      <w:proofErr w:type="gramEnd"/>
      <w:r w:rsidRPr="008C34CE">
        <w:rPr>
          <w:rFonts w:ascii="Sylfaen" w:hAnsi="Sylfaen"/>
          <w:i w:val="0"/>
        </w:rPr>
        <w:t xml:space="preserve">  </w:t>
      </w:r>
      <w:r>
        <w:rPr>
          <w:rFonts w:ascii="Sylfaen" w:hAnsi="Sylfaen"/>
          <w:i w:val="0"/>
          <w:lang w:val="en-US"/>
        </w:rPr>
        <w:t>ARARATYAN</w:t>
      </w:r>
      <w:r w:rsidRPr="008C34CE">
        <w:rPr>
          <w:rFonts w:ascii="Sylfaen" w:hAnsi="Sylfaen"/>
          <w:i w:val="0"/>
        </w:rPr>
        <w:t xml:space="preserve"> 81 </w:t>
      </w:r>
      <w:r w:rsidRPr="00501D4F">
        <w:rPr>
          <w:rFonts w:ascii="GHEA Grapalat" w:hAnsi="GHEA Grapalat"/>
          <w:i w:val="0"/>
          <w:sz w:val="22"/>
          <w:szCs w:val="22"/>
        </w:rPr>
        <w:t>объявляет открытый конкурс, который проводится одним этапом.</w:t>
      </w:r>
    </w:p>
    <w:p w:rsidR="00736151" w:rsidRPr="00501D4F" w:rsidRDefault="00736151" w:rsidP="00736151">
      <w:pPr>
        <w:pStyle w:val="a3"/>
        <w:widowControl w:val="0"/>
        <w:spacing w:after="160" w:line="240" w:lineRule="auto"/>
        <w:ind w:firstLine="567"/>
        <w:rPr>
          <w:rFonts w:ascii="GHEA Grapalat" w:hAnsi="GHEA Grapalat"/>
          <w:i w:val="0"/>
          <w:spacing w:val="6"/>
          <w:sz w:val="22"/>
          <w:szCs w:val="22"/>
        </w:rPr>
      </w:pPr>
      <w:r w:rsidRPr="00501D4F">
        <w:rPr>
          <w:rFonts w:ascii="GHEA Grapalat" w:hAnsi="GHEA Grapalat"/>
          <w:i w:val="0"/>
          <w:sz w:val="22"/>
          <w:szCs w:val="22"/>
        </w:rPr>
        <w:t>Участнику, отобранному по итогам настоящей процедуры, в</w:t>
      </w:r>
      <w:r w:rsidRPr="00501D4F">
        <w:rPr>
          <w:rFonts w:ascii="Courier New" w:hAnsi="Courier New" w:cs="Courier New"/>
          <w:i w:val="0"/>
          <w:sz w:val="22"/>
          <w:szCs w:val="22"/>
          <w:lang w:val="en-US"/>
        </w:rPr>
        <w:t> </w:t>
      </w:r>
      <w:r w:rsidRPr="00501D4F">
        <w:rPr>
          <w:rFonts w:ascii="GHEA Grapalat" w:hAnsi="GHEA Grapalat"/>
          <w:i w:val="0"/>
          <w:spacing w:val="6"/>
          <w:sz w:val="22"/>
          <w:szCs w:val="22"/>
        </w:rPr>
        <w:t>установленном</w:t>
      </w:r>
      <w:r w:rsidRPr="00501D4F">
        <w:rPr>
          <w:rFonts w:ascii="Courier New" w:hAnsi="Courier New" w:cs="Courier New"/>
          <w:i w:val="0"/>
          <w:spacing w:val="6"/>
          <w:sz w:val="22"/>
          <w:szCs w:val="22"/>
          <w:lang w:val="en-US"/>
        </w:rPr>
        <w:t> </w:t>
      </w:r>
      <w:r w:rsidRPr="00501D4F">
        <w:rPr>
          <w:rFonts w:ascii="GHEA Grapalat" w:hAnsi="GHEA Grapalat"/>
          <w:i w:val="0"/>
          <w:spacing w:val="6"/>
          <w:sz w:val="22"/>
          <w:szCs w:val="22"/>
        </w:rPr>
        <w:t xml:space="preserve">порядке будет предложено заключить договор на </w:t>
      </w:r>
      <w:proofErr w:type="gramStart"/>
      <w:r w:rsidRPr="00501D4F">
        <w:rPr>
          <w:rFonts w:ascii="GHEA Grapalat" w:hAnsi="GHEA Grapalat"/>
          <w:i w:val="0"/>
          <w:spacing w:val="6"/>
          <w:sz w:val="22"/>
          <w:szCs w:val="22"/>
        </w:rPr>
        <w:t xml:space="preserve">поставку  </w:t>
      </w:r>
      <w:r w:rsidRPr="00501D4F">
        <w:rPr>
          <w:rFonts w:ascii="Arial Unicode" w:hAnsi="Arial Unicode"/>
          <w:i w:val="0"/>
          <w:sz w:val="22"/>
          <w:szCs w:val="22"/>
        </w:rPr>
        <w:t>продуктов</w:t>
      </w:r>
      <w:proofErr w:type="gramEnd"/>
      <w:r w:rsidRPr="00501D4F">
        <w:rPr>
          <w:rFonts w:ascii="GHEA Grapalat" w:hAnsi="GHEA Grapalat"/>
          <w:i w:val="0"/>
          <w:sz w:val="22"/>
          <w:szCs w:val="22"/>
        </w:rPr>
        <w:t xml:space="preserve"> (далее — договор).</w:t>
      </w:r>
    </w:p>
    <w:p w:rsidR="00736151" w:rsidRPr="009044F1" w:rsidRDefault="00736151" w:rsidP="00736151">
      <w:pPr>
        <w:pStyle w:val="a3"/>
        <w:widowControl w:val="0"/>
        <w:spacing w:after="160" w:line="240" w:lineRule="auto"/>
        <w:ind w:firstLine="567"/>
        <w:rPr>
          <w:rFonts w:ascii="GHEA Grapalat" w:hAnsi="GHEA Grapalat"/>
          <w:i w:val="0"/>
          <w:sz w:val="24"/>
          <w:szCs w:val="24"/>
        </w:rPr>
      </w:pPr>
      <w:r w:rsidRPr="00501D4F">
        <w:rPr>
          <w:rFonts w:ascii="GHEA Grapalat" w:hAnsi="GHEA Grapalat"/>
          <w:i w:val="0"/>
          <w:sz w:val="22"/>
          <w:szCs w:val="22"/>
        </w:rPr>
        <w:t>Согласно статье 7 Закона Республики Армения "О заку</w:t>
      </w:r>
      <w:r w:rsidRPr="009044F1">
        <w:rPr>
          <w:rFonts w:ascii="GHEA Grapalat" w:hAnsi="GHEA Grapalat"/>
          <w:i w:val="0"/>
          <w:sz w:val="24"/>
          <w:szCs w:val="24"/>
        </w:rPr>
        <w:t>пках", любое лицо, независимо от того, является ли оно иностранным физическим лицом, организацией или лицом без гражданства, и</w:t>
      </w:r>
      <w:r w:rsidRPr="009E3704">
        <w:rPr>
          <w:rFonts w:ascii="GHEA Grapalat" w:hAnsi="GHEA Grapalat"/>
          <w:i w:val="0"/>
          <w:sz w:val="24"/>
          <w:szCs w:val="24"/>
        </w:rPr>
        <w:t xml:space="preserve"> </w:t>
      </w:r>
      <w:r w:rsidRPr="009044F1">
        <w:rPr>
          <w:rFonts w:ascii="GHEA Grapalat" w:hAnsi="GHEA Grapalat"/>
          <w:i w:val="0"/>
          <w:sz w:val="24"/>
          <w:szCs w:val="24"/>
        </w:rPr>
        <w:t>меет равное право на участие в</w:t>
      </w:r>
      <w:r>
        <w:rPr>
          <w:rFonts w:ascii="Courier New" w:hAnsi="Courier New" w:cs="Courier New"/>
          <w:i w:val="0"/>
          <w:sz w:val="24"/>
          <w:szCs w:val="24"/>
          <w:lang w:val="en-US"/>
        </w:rPr>
        <w:t> </w:t>
      </w:r>
      <w:r w:rsidRPr="009044F1">
        <w:rPr>
          <w:rFonts w:ascii="GHEA Grapalat" w:hAnsi="GHEA Grapalat"/>
          <w:i w:val="0"/>
          <w:sz w:val="24"/>
          <w:szCs w:val="24"/>
        </w:rPr>
        <w:t>настояще</w:t>
      </w:r>
      <w:r>
        <w:rPr>
          <w:rFonts w:ascii="GHEA Grapalat" w:hAnsi="GHEA Grapalat"/>
          <w:i w:val="0"/>
          <w:sz w:val="24"/>
          <w:szCs w:val="24"/>
        </w:rPr>
        <w:t>й</w:t>
      </w:r>
      <w:r w:rsidRPr="009044F1">
        <w:rPr>
          <w:rFonts w:ascii="GHEA Grapalat" w:hAnsi="GHEA Grapalat"/>
          <w:i w:val="0"/>
          <w:sz w:val="24"/>
          <w:szCs w:val="24"/>
        </w:rPr>
        <w:t xml:space="preserve"> </w:t>
      </w:r>
      <w:r>
        <w:rPr>
          <w:rFonts w:ascii="GHEA Grapalat" w:hAnsi="GHEA Grapalat"/>
          <w:i w:val="0"/>
          <w:sz w:val="24"/>
          <w:szCs w:val="24"/>
        </w:rPr>
        <w:t>процедуре</w:t>
      </w:r>
      <w:r w:rsidRPr="009044F1">
        <w:rPr>
          <w:rFonts w:ascii="GHEA Grapalat" w:hAnsi="GHEA Grapalat"/>
          <w:i w:val="0"/>
          <w:sz w:val="24"/>
          <w:szCs w:val="24"/>
        </w:rPr>
        <w:t>.</w:t>
      </w:r>
    </w:p>
    <w:p w:rsidR="00736151" w:rsidRPr="00F677F1" w:rsidRDefault="00736151" w:rsidP="00736151">
      <w:pPr>
        <w:pStyle w:val="a3"/>
        <w:widowControl w:val="0"/>
        <w:spacing w:after="160" w:line="240" w:lineRule="auto"/>
        <w:ind w:firstLine="567"/>
        <w:rPr>
          <w:rFonts w:ascii="GHEA Grapalat" w:hAnsi="GHEA Grapalat"/>
          <w:i w:val="0"/>
          <w:sz w:val="24"/>
          <w:szCs w:val="24"/>
        </w:rPr>
      </w:pPr>
      <w:r w:rsidRPr="000811C1">
        <w:rPr>
          <w:rFonts w:ascii="GHEA Grapalat" w:hAnsi="GHEA Grapalat"/>
          <w:i w:val="0"/>
          <w:sz w:val="24"/>
          <w:szCs w:val="24"/>
        </w:rPr>
        <w:t xml:space="preserve">Условия предъявляемые к лицам, не имеющим права на участие </w:t>
      </w:r>
      <w:proofErr w:type="gramStart"/>
      <w:r w:rsidRPr="000811C1">
        <w:rPr>
          <w:rFonts w:ascii="GHEA Grapalat" w:hAnsi="GHEA Grapalat"/>
          <w:i w:val="0"/>
          <w:sz w:val="24"/>
          <w:szCs w:val="24"/>
        </w:rPr>
        <w:t>в  данной</w:t>
      </w:r>
      <w:proofErr w:type="gramEnd"/>
      <w:r w:rsidRPr="000811C1">
        <w:rPr>
          <w:rFonts w:ascii="GHEA Grapalat" w:hAnsi="GHEA Grapalat"/>
          <w:i w:val="0"/>
          <w:sz w:val="24"/>
          <w:szCs w:val="24"/>
        </w:rPr>
        <w:t xml:space="preserve"> процедуре,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p>
    <w:p w:rsidR="00736151" w:rsidRPr="003F762C" w:rsidRDefault="00736151" w:rsidP="00736151">
      <w:pPr>
        <w:pStyle w:val="a3"/>
        <w:widowControl w:val="0"/>
        <w:spacing w:after="160" w:line="240" w:lineRule="auto"/>
        <w:ind w:firstLine="567"/>
        <w:rPr>
          <w:rFonts w:ascii="GHEA Grapalat" w:hAnsi="GHEA Grapalat"/>
          <w:i w:val="0"/>
          <w:sz w:val="24"/>
          <w:szCs w:val="24"/>
        </w:rPr>
      </w:pPr>
      <w:r w:rsidRPr="003F762C">
        <w:rPr>
          <w:rFonts w:ascii="GHEA Grapalat" w:hAnsi="GHEA Grapalat"/>
          <w:i w:val="0"/>
          <w:sz w:val="24"/>
          <w:szCs w:val="24"/>
        </w:rPr>
        <w:t>Отобранный участник определяется из числа участников, подавших заявки, оцененные удовлетвор</w:t>
      </w:r>
      <w:r>
        <w:rPr>
          <w:rFonts w:ascii="GHEA Grapalat" w:hAnsi="GHEA Grapalat"/>
          <w:i w:val="0"/>
          <w:sz w:val="24"/>
          <w:szCs w:val="24"/>
        </w:rPr>
        <w:t>ительно</w:t>
      </w:r>
      <w:r>
        <w:rPr>
          <w:rFonts w:ascii="GHEA Grapalat" w:hAnsi="GHEA Grapalat"/>
          <w:i w:val="0"/>
          <w:sz w:val="24"/>
          <w:szCs w:val="24"/>
          <w:lang w:val="hy-AM"/>
        </w:rPr>
        <w:t xml:space="preserve"> </w:t>
      </w:r>
      <w:r>
        <w:rPr>
          <w:rFonts w:ascii="GHEA Grapalat" w:hAnsi="GHEA Grapalat"/>
          <w:i w:val="0"/>
          <w:sz w:val="24"/>
          <w:szCs w:val="24"/>
        </w:rPr>
        <w:t>по неценовым условиям</w:t>
      </w:r>
      <w:r w:rsidRPr="003F762C">
        <w:rPr>
          <w:rFonts w:ascii="GHEA Grapalat" w:hAnsi="GHEA Grapalat"/>
          <w:i w:val="0"/>
          <w:sz w:val="24"/>
          <w:szCs w:val="24"/>
        </w:rPr>
        <w:t>, по принципу предпочтения, отдаваемого участнику, представившему минимальное ценовое предложение</w:t>
      </w:r>
      <w:r>
        <w:rPr>
          <w:rFonts w:ascii="GHEA Grapalat" w:hAnsi="GHEA Grapalat"/>
          <w:i w:val="0"/>
          <w:sz w:val="24"/>
          <w:szCs w:val="24"/>
        </w:rPr>
        <w:t>.</w:t>
      </w:r>
    </w:p>
    <w:p w:rsidR="00736151" w:rsidRPr="009044F1" w:rsidRDefault="00736151" w:rsidP="00736151">
      <w:pPr>
        <w:pStyle w:val="a3"/>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lastRenderedPageBreak/>
        <w:t>В отношении настояще</w:t>
      </w:r>
      <w:r>
        <w:rPr>
          <w:rFonts w:ascii="GHEA Grapalat" w:hAnsi="GHEA Grapalat"/>
          <w:i w:val="0"/>
          <w:sz w:val="24"/>
          <w:szCs w:val="24"/>
        </w:rPr>
        <w:t>й</w:t>
      </w:r>
      <w:r w:rsidRPr="009044F1">
        <w:rPr>
          <w:rFonts w:ascii="GHEA Grapalat" w:hAnsi="GHEA Grapalat"/>
          <w:i w:val="0"/>
          <w:sz w:val="24"/>
          <w:szCs w:val="24"/>
        </w:rPr>
        <w:t xml:space="preserve"> </w:t>
      </w:r>
      <w:r>
        <w:rPr>
          <w:rFonts w:ascii="GHEA Grapalat" w:hAnsi="GHEA Grapalat"/>
          <w:i w:val="0"/>
          <w:sz w:val="24"/>
          <w:szCs w:val="24"/>
        </w:rPr>
        <w:t>процедуры</w:t>
      </w:r>
      <w:r w:rsidRPr="009044F1">
        <w:rPr>
          <w:rFonts w:ascii="GHEA Grapalat" w:hAnsi="GHEA Grapalat"/>
          <w:i w:val="0"/>
          <w:sz w:val="24"/>
          <w:szCs w:val="24"/>
        </w:rPr>
        <w:t xml:space="preserve"> применяются положения Соглашения Всемирной торговой организации по правительственным закупкам.</w:t>
      </w:r>
      <w:r w:rsidRPr="009044F1">
        <w:rPr>
          <w:rStyle w:val="af6"/>
          <w:rFonts w:ascii="GHEA Grapalat" w:hAnsi="GHEA Grapalat"/>
          <w:i w:val="0"/>
          <w:sz w:val="24"/>
          <w:szCs w:val="24"/>
        </w:rPr>
        <w:footnoteReference w:id="2"/>
      </w:r>
    </w:p>
    <w:p w:rsidR="00736151" w:rsidRPr="00D5443D" w:rsidRDefault="00736151" w:rsidP="00736151">
      <w:pPr>
        <w:pStyle w:val="a3"/>
        <w:widowControl w:val="0"/>
        <w:spacing w:after="160" w:line="240" w:lineRule="auto"/>
        <w:ind w:firstLine="567"/>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rsidR="00736151" w:rsidRPr="00501D4F" w:rsidRDefault="00736151" w:rsidP="00736151">
      <w:pPr>
        <w:pStyle w:val="a3"/>
        <w:widowControl w:val="0"/>
        <w:spacing w:after="160"/>
        <w:ind w:firstLine="567"/>
        <w:rPr>
          <w:rFonts w:ascii="GHEA Grapalat" w:hAnsi="GHEA Grapalat"/>
          <w:i w:val="0"/>
          <w:spacing w:val="6"/>
          <w:sz w:val="24"/>
          <w:szCs w:val="24"/>
        </w:rPr>
      </w:pPr>
      <w:r w:rsidRPr="002C3F4E">
        <w:rPr>
          <w:rFonts w:ascii="GHEA Grapalat" w:hAnsi="GHEA Grapalat"/>
          <w:i w:val="0"/>
          <w:sz w:val="24"/>
          <w:szCs w:val="24"/>
        </w:rPr>
        <w:t xml:space="preserve">Заявки на на открытый конкурс необходимо подавать </w:t>
      </w:r>
      <w:proofErr w:type="gramStart"/>
      <w:r w:rsidRPr="002C3F4E">
        <w:rPr>
          <w:rFonts w:ascii="GHEA Grapalat" w:hAnsi="GHEA Grapalat"/>
          <w:i w:val="0"/>
          <w:sz w:val="24"/>
          <w:szCs w:val="24"/>
        </w:rPr>
        <w:t xml:space="preserve">по </w:t>
      </w:r>
      <w:r>
        <w:rPr>
          <w:rFonts w:ascii="GHEA Grapalat" w:hAnsi="GHEA Grapalat"/>
          <w:i w:val="0"/>
          <w:sz w:val="24"/>
          <w:szCs w:val="24"/>
        </w:rPr>
        <w:t xml:space="preserve"> </w:t>
      </w:r>
      <w:r w:rsidRPr="002C3F4E">
        <w:rPr>
          <w:rFonts w:ascii="GHEA Grapalat" w:hAnsi="GHEA Grapalat"/>
          <w:i w:val="0"/>
          <w:sz w:val="24"/>
          <w:szCs w:val="24"/>
        </w:rPr>
        <w:t>адресу</w:t>
      </w:r>
      <w:proofErr w:type="gramEnd"/>
      <w:r>
        <w:rPr>
          <w:rFonts w:ascii="GHEA Grapalat" w:hAnsi="GHEA Grapalat"/>
          <w:i w:val="0"/>
          <w:spacing w:val="6"/>
          <w:sz w:val="24"/>
          <w:szCs w:val="24"/>
        </w:rPr>
        <w:t xml:space="preserve">  </w:t>
      </w:r>
      <w:r w:rsidRPr="002C3F4E">
        <w:rPr>
          <w:rFonts w:ascii="Sylfaen" w:hAnsi="Sylfaen"/>
          <w:i w:val="0"/>
          <w:sz w:val="24"/>
          <w:szCs w:val="24"/>
        </w:rPr>
        <w:t>с</w:t>
      </w:r>
      <w:r w:rsidRPr="002C3F4E">
        <w:rPr>
          <w:rFonts w:ascii="Sylfaen" w:hAnsi="Sylfaen"/>
          <w:i w:val="0"/>
          <w:sz w:val="24"/>
          <w:szCs w:val="24"/>
          <w:lang w:val="hy-AM"/>
        </w:rPr>
        <w:t xml:space="preserve"> </w:t>
      </w:r>
      <w:r>
        <w:rPr>
          <w:rFonts w:ascii="Sylfaen" w:hAnsi="Sylfaen"/>
          <w:i w:val="0"/>
          <w:sz w:val="24"/>
          <w:szCs w:val="24"/>
        </w:rPr>
        <w:t xml:space="preserve"> </w:t>
      </w:r>
      <w:r w:rsidRPr="0015555B">
        <w:rPr>
          <w:rFonts w:ascii="GHEA Grapalat" w:hAnsi="GHEA Grapalat"/>
          <w:i w:val="0"/>
          <w:sz w:val="24"/>
          <w:szCs w:val="24"/>
        </w:rPr>
        <w:t xml:space="preserve">Араратской области  </w:t>
      </w:r>
      <w:r>
        <w:rPr>
          <w:rFonts w:ascii="Sylfaen" w:hAnsi="Sylfaen"/>
          <w:i w:val="0"/>
        </w:rPr>
        <w:t>Веди ,</w:t>
      </w:r>
      <w:r w:rsidRPr="008C34CE">
        <w:rPr>
          <w:rFonts w:ascii="Sylfaen" w:hAnsi="Sylfaen"/>
          <w:i w:val="0"/>
        </w:rPr>
        <w:t xml:space="preserve">  </w:t>
      </w:r>
      <w:r>
        <w:rPr>
          <w:rFonts w:ascii="Sylfaen" w:hAnsi="Sylfaen"/>
          <w:i w:val="0"/>
          <w:lang w:val="en-US"/>
        </w:rPr>
        <w:t>ARARATYAN</w:t>
      </w:r>
      <w:r w:rsidRPr="008C34CE">
        <w:rPr>
          <w:rFonts w:ascii="Sylfaen" w:hAnsi="Sylfaen"/>
          <w:i w:val="0"/>
        </w:rPr>
        <w:t xml:space="preserve"> 81 </w:t>
      </w:r>
      <w:r w:rsidRPr="00BD0664">
        <w:rPr>
          <w:rFonts w:ascii="GHEA Grapalat" w:hAnsi="GHEA Grapalat"/>
          <w:i w:val="0"/>
          <w:sz w:val="24"/>
          <w:szCs w:val="24"/>
        </w:rPr>
        <w:t xml:space="preserve"> </w:t>
      </w:r>
      <w:r w:rsidRPr="002C3F4E">
        <w:rPr>
          <w:rFonts w:ascii="Sylfaen" w:hAnsi="Sylfaen"/>
          <w:i w:val="0"/>
          <w:sz w:val="24"/>
          <w:szCs w:val="24"/>
        </w:rPr>
        <w:t xml:space="preserve"> </w:t>
      </w:r>
      <w:r w:rsidRPr="002C3F4E">
        <w:rPr>
          <w:rFonts w:ascii="Calibri" w:hAnsi="Calibri"/>
          <w:i w:val="0"/>
          <w:sz w:val="24"/>
          <w:szCs w:val="24"/>
        </w:rPr>
        <w:t xml:space="preserve">в документарной форме, </w:t>
      </w:r>
      <w:r>
        <w:rPr>
          <w:rFonts w:ascii="Calibri" w:hAnsi="Calibri"/>
          <w:i w:val="0"/>
          <w:sz w:val="24"/>
          <w:szCs w:val="24"/>
        </w:rPr>
        <w:t xml:space="preserve"> </w:t>
      </w:r>
      <w:r>
        <w:rPr>
          <w:rFonts w:ascii="Sylfaen" w:hAnsi="Sylfaen"/>
          <w:i w:val="0"/>
          <w:sz w:val="24"/>
          <w:szCs w:val="24"/>
          <w:lang w:val="hy-AM"/>
        </w:rPr>
        <w:t>1</w:t>
      </w:r>
      <w:r w:rsidRPr="00736151">
        <w:rPr>
          <w:rFonts w:ascii="Sylfaen" w:hAnsi="Sylfaen"/>
          <w:i w:val="0"/>
          <w:sz w:val="24"/>
          <w:szCs w:val="24"/>
        </w:rPr>
        <w:t>2</w:t>
      </w:r>
      <w:r>
        <w:rPr>
          <w:rFonts w:ascii="Sylfaen" w:hAnsi="Sylfaen"/>
          <w:i w:val="0"/>
          <w:sz w:val="24"/>
          <w:szCs w:val="24"/>
          <w:lang w:val="hy-AM"/>
        </w:rPr>
        <w:t>.</w:t>
      </w:r>
      <w:r>
        <w:rPr>
          <w:rFonts w:ascii="Sylfaen" w:hAnsi="Sylfaen"/>
          <w:i w:val="0"/>
          <w:sz w:val="24"/>
          <w:szCs w:val="24"/>
        </w:rPr>
        <w:t xml:space="preserve">00 </w:t>
      </w:r>
      <w:r w:rsidRPr="002C3F4E">
        <w:rPr>
          <w:rFonts w:ascii="Calibri" w:hAnsi="Calibri"/>
          <w:i w:val="0"/>
          <w:sz w:val="24"/>
          <w:szCs w:val="24"/>
        </w:rPr>
        <w:t xml:space="preserve"> часов </w:t>
      </w:r>
      <w:r>
        <w:rPr>
          <w:rFonts w:ascii="Calibri" w:hAnsi="Calibri"/>
          <w:i w:val="0"/>
          <w:sz w:val="24"/>
          <w:szCs w:val="24"/>
        </w:rPr>
        <w:t xml:space="preserve"> </w:t>
      </w:r>
      <w:r w:rsidRPr="002C3F4E">
        <w:rPr>
          <w:rFonts w:ascii="Calibri" w:hAnsi="Calibri"/>
          <w:i w:val="0"/>
          <w:sz w:val="24"/>
          <w:szCs w:val="24"/>
        </w:rPr>
        <w:t xml:space="preserve">7-го  </w:t>
      </w:r>
      <w:r w:rsidRPr="002C3F4E">
        <w:rPr>
          <w:rFonts w:ascii="GHEA Grapalat" w:hAnsi="GHEA Grapalat"/>
          <w:i w:val="0"/>
          <w:sz w:val="24"/>
          <w:szCs w:val="24"/>
        </w:rPr>
        <w:t>дня со дня опубликования настоящего объявления. Кроме армянского языка заявки могут быть поданы также на английском или русском языке.</w:t>
      </w:r>
    </w:p>
    <w:p w:rsidR="00736151" w:rsidRPr="00470666" w:rsidRDefault="00736151" w:rsidP="00736151">
      <w:pPr>
        <w:pStyle w:val="a3"/>
        <w:widowControl w:val="0"/>
        <w:spacing w:after="160" w:line="240" w:lineRule="auto"/>
        <w:ind w:firstLine="567"/>
        <w:rPr>
          <w:rFonts w:ascii="GHEA Grapalat" w:hAnsi="GHEA Grapalat"/>
          <w:i w:val="0"/>
          <w:sz w:val="24"/>
          <w:szCs w:val="24"/>
        </w:rPr>
      </w:pPr>
      <w:r w:rsidRPr="002C3F4E">
        <w:rPr>
          <w:rFonts w:ascii="GHEA Grapalat" w:hAnsi="GHEA Grapalat"/>
          <w:i w:val="0"/>
          <w:sz w:val="24"/>
          <w:szCs w:val="24"/>
        </w:rPr>
        <w:t xml:space="preserve">Вскрытие заявок будет проводиться по </w:t>
      </w:r>
      <w:proofErr w:type="gramStart"/>
      <w:r w:rsidRPr="002C3F4E">
        <w:rPr>
          <w:rFonts w:ascii="GHEA Grapalat" w:hAnsi="GHEA Grapalat"/>
          <w:i w:val="0"/>
          <w:sz w:val="24"/>
          <w:szCs w:val="24"/>
        </w:rPr>
        <w:t>адресу</w:t>
      </w:r>
      <w:r>
        <w:rPr>
          <w:rFonts w:ascii="GHEA Grapalat" w:hAnsi="GHEA Grapalat"/>
          <w:i w:val="0"/>
          <w:sz w:val="24"/>
          <w:szCs w:val="24"/>
        </w:rPr>
        <w:t xml:space="preserve"> </w:t>
      </w:r>
      <w:r w:rsidRPr="002C3F4E">
        <w:rPr>
          <w:rFonts w:ascii="GHEA Grapalat" w:hAnsi="GHEA Grapalat"/>
          <w:i w:val="0"/>
          <w:sz w:val="24"/>
          <w:szCs w:val="24"/>
        </w:rPr>
        <w:t xml:space="preserve"> </w:t>
      </w:r>
      <w:r w:rsidRPr="0015555B">
        <w:rPr>
          <w:rFonts w:ascii="GHEA Grapalat" w:hAnsi="GHEA Grapalat"/>
          <w:i w:val="0"/>
          <w:sz w:val="24"/>
          <w:szCs w:val="24"/>
        </w:rPr>
        <w:t>Араратской</w:t>
      </w:r>
      <w:proofErr w:type="gramEnd"/>
      <w:r w:rsidRPr="0015555B">
        <w:rPr>
          <w:rFonts w:ascii="GHEA Grapalat" w:hAnsi="GHEA Grapalat"/>
          <w:i w:val="0"/>
          <w:sz w:val="24"/>
          <w:szCs w:val="24"/>
        </w:rPr>
        <w:t xml:space="preserve"> области  </w:t>
      </w:r>
      <w:r>
        <w:rPr>
          <w:rFonts w:ascii="Sylfaen" w:hAnsi="Sylfaen"/>
          <w:i w:val="0"/>
        </w:rPr>
        <w:t>Веди ,</w:t>
      </w:r>
      <w:r w:rsidRPr="008C34CE">
        <w:rPr>
          <w:rFonts w:ascii="Sylfaen" w:hAnsi="Sylfaen"/>
          <w:i w:val="0"/>
        </w:rPr>
        <w:t xml:space="preserve">  </w:t>
      </w:r>
      <w:r>
        <w:rPr>
          <w:rFonts w:ascii="Sylfaen" w:hAnsi="Sylfaen"/>
          <w:i w:val="0"/>
          <w:lang w:val="en-US"/>
        </w:rPr>
        <w:t>ARARATYAN</w:t>
      </w:r>
      <w:r w:rsidRPr="008C34CE">
        <w:rPr>
          <w:rFonts w:ascii="Sylfaen" w:hAnsi="Sylfaen"/>
          <w:i w:val="0"/>
        </w:rPr>
        <w:t xml:space="preserve"> </w:t>
      </w:r>
      <w:r w:rsidRPr="00470666">
        <w:rPr>
          <w:rFonts w:ascii="Sylfaen" w:hAnsi="Sylfaen"/>
          <w:i w:val="0"/>
        </w:rPr>
        <w:t xml:space="preserve">81 </w:t>
      </w:r>
      <w:r w:rsidRPr="00470666">
        <w:rPr>
          <w:rFonts w:ascii="GHEA Grapalat" w:hAnsi="GHEA Grapalat"/>
          <w:i w:val="0"/>
          <w:sz w:val="24"/>
          <w:szCs w:val="24"/>
        </w:rPr>
        <w:t xml:space="preserve"> </w:t>
      </w:r>
      <w:r w:rsidRPr="00470666">
        <w:rPr>
          <w:rFonts w:ascii="Sylfaen" w:hAnsi="Sylfaen"/>
          <w:i w:val="0"/>
          <w:sz w:val="24"/>
          <w:szCs w:val="24"/>
        </w:rPr>
        <w:t xml:space="preserve">  1</w:t>
      </w:r>
      <w:r w:rsidRPr="00736151">
        <w:rPr>
          <w:rFonts w:ascii="Sylfaen" w:hAnsi="Sylfaen"/>
          <w:i w:val="0"/>
          <w:sz w:val="24"/>
          <w:szCs w:val="24"/>
        </w:rPr>
        <w:t>2</w:t>
      </w:r>
      <w:r w:rsidRPr="00470666">
        <w:rPr>
          <w:rFonts w:ascii="Sylfaen" w:hAnsi="Sylfaen"/>
          <w:i w:val="0"/>
          <w:sz w:val="24"/>
          <w:szCs w:val="24"/>
        </w:rPr>
        <w:t>.00  в</w:t>
      </w:r>
      <w:r w:rsidRPr="00470666">
        <w:rPr>
          <w:rFonts w:ascii="Sylfaen" w:hAnsi="Sylfaen"/>
          <w:i w:val="0"/>
          <w:sz w:val="24"/>
          <w:szCs w:val="24"/>
          <w:lang w:val="hy-AM"/>
        </w:rPr>
        <w:t xml:space="preserve"> </w:t>
      </w:r>
      <w:r>
        <w:rPr>
          <w:rFonts w:ascii="Sylfaen" w:hAnsi="Sylfaen"/>
          <w:i w:val="0"/>
          <w:sz w:val="24"/>
          <w:szCs w:val="24"/>
        </w:rPr>
        <w:t xml:space="preserve"> </w:t>
      </w:r>
      <w:r w:rsidRPr="00736151">
        <w:rPr>
          <w:rFonts w:ascii="Sylfaen" w:hAnsi="Sylfaen"/>
          <w:i w:val="0"/>
          <w:sz w:val="24"/>
          <w:szCs w:val="24"/>
        </w:rPr>
        <w:t>22</w:t>
      </w:r>
      <w:r w:rsidRPr="00470666">
        <w:rPr>
          <w:rFonts w:ascii="Sylfaen" w:hAnsi="Sylfaen"/>
          <w:i w:val="0"/>
          <w:sz w:val="24"/>
          <w:szCs w:val="24"/>
        </w:rPr>
        <w:t xml:space="preserve"> .</w:t>
      </w:r>
      <w:r w:rsidRPr="00470666">
        <w:rPr>
          <w:rFonts w:ascii="GHEA Grapalat" w:hAnsi="GHEA Grapalat"/>
          <w:sz w:val="24"/>
          <w:szCs w:val="24"/>
        </w:rPr>
        <w:t>1</w:t>
      </w:r>
      <w:r w:rsidRPr="00A227A0">
        <w:rPr>
          <w:rFonts w:ascii="GHEA Grapalat" w:hAnsi="GHEA Grapalat"/>
          <w:sz w:val="24"/>
          <w:szCs w:val="24"/>
        </w:rPr>
        <w:t>2</w:t>
      </w:r>
      <w:r w:rsidRPr="00470666">
        <w:rPr>
          <w:rFonts w:ascii="GHEA Grapalat" w:hAnsi="GHEA Grapalat"/>
          <w:sz w:val="24"/>
          <w:szCs w:val="24"/>
        </w:rPr>
        <w:t>.202</w:t>
      </w:r>
      <w:r w:rsidRPr="00736151">
        <w:rPr>
          <w:rFonts w:ascii="Sylfaen" w:hAnsi="Sylfaen"/>
          <w:sz w:val="24"/>
          <w:szCs w:val="24"/>
        </w:rPr>
        <w:t>5</w:t>
      </w:r>
      <w:r w:rsidRPr="00470666">
        <w:rPr>
          <w:rFonts w:ascii="Sylfaen" w:hAnsi="Sylfaen"/>
          <w:sz w:val="24"/>
          <w:szCs w:val="24"/>
          <w:lang w:val="hy-AM"/>
        </w:rPr>
        <w:t>года</w:t>
      </w:r>
      <w:r w:rsidRPr="00470666">
        <w:rPr>
          <w:rFonts w:ascii="Sylfaen" w:hAnsi="Sylfaen"/>
          <w:sz w:val="24"/>
          <w:szCs w:val="24"/>
        </w:rPr>
        <w:t xml:space="preserve"> </w:t>
      </w:r>
      <w:r w:rsidRPr="00470666">
        <w:rPr>
          <w:rFonts w:ascii="GHEA Grapalat" w:hAnsi="GHEA Grapalat"/>
          <w:i w:val="0"/>
          <w:sz w:val="24"/>
          <w:szCs w:val="24"/>
        </w:rPr>
        <w:t>.</w:t>
      </w:r>
    </w:p>
    <w:p w:rsidR="00736151" w:rsidRPr="001B32D9" w:rsidRDefault="00736151" w:rsidP="00736151">
      <w:pPr>
        <w:pStyle w:val="a3"/>
        <w:widowControl w:val="0"/>
        <w:spacing w:after="160" w:line="240" w:lineRule="auto"/>
        <w:ind w:firstLine="567"/>
        <w:rPr>
          <w:rFonts w:ascii="GHEA Grapalat" w:hAnsi="GHEA Grapalat"/>
          <w:i w:val="0"/>
          <w:sz w:val="24"/>
          <w:szCs w:val="24"/>
        </w:rPr>
      </w:pPr>
      <w:r w:rsidRPr="00130CD2">
        <w:rPr>
          <w:rFonts w:ascii="GHEA Grapalat" w:hAnsi="GHEA Grapalat"/>
          <w:i w:val="0"/>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rsidR="00736151" w:rsidRPr="003A1EBB" w:rsidRDefault="00736151" w:rsidP="00736151">
      <w:pPr>
        <w:pStyle w:val="a3"/>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Для получения дополнительной информации, связанной с настоящим</w:t>
      </w:r>
      <w:r>
        <w:rPr>
          <w:rFonts w:ascii="Courier New" w:hAnsi="Courier New" w:cs="Courier New"/>
          <w:i w:val="0"/>
          <w:sz w:val="24"/>
          <w:szCs w:val="24"/>
          <w:lang w:val="en-US"/>
        </w:rPr>
        <w:t> </w:t>
      </w:r>
      <w:r w:rsidRPr="009044F1">
        <w:rPr>
          <w:rFonts w:ascii="GHEA Grapalat" w:hAnsi="GHEA Grapalat"/>
          <w:i w:val="0"/>
          <w:sz w:val="24"/>
          <w:szCs w:val="24"/>
        </w:rPr>
        <w:t>объявлением, можете обратиться к секретарю Оценочной комисси</w:t>
      </w:r>
      <w:r w:rsidRPr="00D3423E">
        <w:rPr>
          <w:rFonts w:ascii="GHEA Grapalat" w:hAnsi="GHEA Grapalat"/>
          <w:i w:val="0"/>
          <w:sz w:val="24"/>
          <w:szCs w:val="24"/>
        </w:rPr>
        <w:t>и</w:t>
      </w:r>
      <w:r w:rsidRPr="003A1EBB">
        <w:rPr>
          <w:rFonts w:ascii="GHEA Grapalat" w:hAnsi="GHEA Grapalat"/>
          <w:i w:val="0"/>
          <w:sz w:val="24"/>
          <w:szCs w:val="24"/>
        </w:rPr>
        <w:t xml:space="preserve"> </w:t>
      </w:r>
    </w:p>
    <w:p w:rsidR="00736151" w:rsidRPr="009E3704" w:rsidRDefault="00736151" w:rsidP="00736151">
      <w:pPr>
        <w:widowControl w:val="0"/>
        <w:spacing w:after="160"/>
        <w:ind w:firstLine="720"/>
        <w:jc w:val="both"/>
        <w:rPr>
          <w:rFonts w:ascii="GHEA Grapalat" w:hAnsi="GHEA Grapalat"/>
          <w:u w:val="single"/>
        </w:rPr>
      </w:pPr>
      <w:r w:rsidRPr="009E3704">
        <w:rPr>
          <w:rFonts w:ascii="GHEA Grapalat" w:hAnsi="GHEA Grapalat"/>
        </w:rPr>
        <w:t xml:space="preserve">Телефон </w:t>
      </w:r>
      <w:r>
        <w:rPr>
          <w:rFonts w:ascii="GHEA Grapalat" w:hAnsi="GHEA Grapalat"/>
        </w:rPr>
        <w:t xml:space="preserve">  </w:t>
      </w:r>
      <w:r w:rsidRPr="00644EF4">
        <w:rPr>
          <w:rFonts w:ascii="GHEA Grapalat" w:eastAsia="GHEA Grapalat" w:hAnsi="GHEA Grapalat" w:cs="GHEA Grapalat"/>
          <w:sz w:val="20"/>
          <w:lang w:val="hy-AM"/>
        </w:rPr>
        <w:t xml:space="preserve">060881111 </w:t>
      </w:r>
      <w:r>
        <w:rPr>
          <w:rFonts w:ascii="GHEA Grapalat" w:eastAsia="GHEA Grapalat" w:hAnsi="GHEA Grapalat" w:cs="GHEA Grapalat"/>
          <w:sz w:val="20"/>
        </w:rPr>
        <w:t xml:space="preserve">  </w:t>
      </w:r>
      <w:r w:rsidRPr="00644EF4">
        <w:rPr>
          <w:rFonts w:ascii="GHEA Grapalat" w:eastAsia="GHEA Grapalat" w:hAnsi="GHEA Grapalat" w:cs="GHEA Grapalat"/>
          <w:sz w:val="20"/>
          <w:lang w:val="hy-AM"/>
        </w:rPr>
        <w:t>015</w:t>
      </w:r>
    </w:p>
    <w:p w:rsidR="00736151" w:rsidRPr="00501D4F" w:rsidRDefault="00736151" w:rsidP="00736151">
      <w:pPr>
        <w:ind w:firstLine="720"/>
        <w:jc w:val="both"/>
        <w:rPr>
          <w:rFonts w:ascii="GHEA Grapalat" w:hAnsi="GHEA Grapalat"/>
          <w:sz w:val="22"/>
          <w:szCs w:val="22"/>
          <w:lang w:val="af-ZA"/>
        </w:rPr>
      </w:pPr>
      <w:r w:rsidRPr="00501D4F">
        <w:rPr>
          <w:rFonts w:ascii="GHEA Grapalat" w:hAnsi="GHEA Grapalat"/>
          <w:sz w:val="22"/>
          <w:szCs w:val="22"/>
        </w:rPr>
        <w:t xml:space="preserve">Электронная почта </w:t>
      </w:r>
      <w:r w:rsidRPr="00501D4F">
        <w:rPr>
          <w:rFonts w:ascii="GHEA Grapalat" w:hAnsi="GHEA Grapalat"/>
          <w:sz w:val="22"/>
          <w:szCs w:val="22"/>
          <w:lang w:val="en-US"/>
        </w:rPr>
        <w:t>E</w:t>
      </w:r>
      <w:r w:rsidRPr="00501D4F">
        <w:rPr>
          <w:rFonts w:ascii="GHEA Grapalat" w:hAnsi="GHEA Grapalat"/>
          <w:sz w:val="22"/>
          <w:szCs w:val="22"/>
        </w:rPr>
        <w:t>-</w:t>
      </w:r>
      <w:r w:rsidRPr="00501D4F">
        <w:rPr>
          <w:rFonts w:ascii="GHEA Grapalat" w:hAnsi="GHEA Grapalat"/>
          <w:sz w:val="22"/>
          <w:szCs w:val="22"/>
          <w:lang w:val="en-US"/>
        </w:rPr>
        <w:t>mail</w:t>
      </w:r>
      <w:hyperlink r:id="rId8" w:history="1">
        <w:r w:rsidRPr="00501D4F">
          <w:rPr>
            <w:rFonts w:ascii="GHEA Grapalat" w:hAnsi="GHEA Grapalat"/>
            <w:i/>
            <w:color w:val="0000FF"/>
            <w:sz w:val="22"/>
            <w:szCs w:val="22"/>
            <w:lang w:val="af-ZA"/>
          </w:rPr>
          <w:t>vedu.qaxaqapetaran.2017@mail.ru</w:t>
        </w:r>
      </w:hyperlink>
    </w:p>
    <w:p w:rsidR="00736151" w:rsidRPr="00501D4F" w:rsidRDefault="00736151" w:rsidP="00736151">
      <w:pPr>
        <w:widowControl w:val="0"/>
        <w:spacing w:after="160"/>
        <w:ind w:firstLine="567"/>
        <w:jc w:val="both"/>
        <w:rPr>
          <w:rFonts w:ascii="Calibri" w:hAnsi="Calibri"/>
          <w:sz w:val="22"/>
          <w:szCs w:val="22"/>
        </w:rPr>
      </w:pPr>
      <w:r w:rsidRPr="00501D4F">
        <w:rPr>
          <w:rFonts w:ascii="GHEA Grapalat" w:hAnsi="GHEA Grapalat"/>
          <w:sz w:val="22"/>
          <w:szCs w:val="22"/>
        </w:rPr>
        <w:t>Заказчик</w:t>
      </w:r>
      <w:proofErr w:type="gramStart"/>
      <w:r w:rsidRPr="00501D4F">
        <w:rPr>
          <w:rFonts w:ascii="GHEA Grapalat" w:hAnsi="GHEA Grapalat"/>
          <w:sz w:val="22"/>
          <w:szCs w:val="22"/>
        </w:rPr>
        <w:t xml:space="preserve"> </w:t>
      </w:r>
      <w:r w:rsidRPr="00501D4F">
        <w:rPr>
          <w:rFonts w:ascii="Sylfaen" w:hAnsi="Sylfaen"/>
          <w:sz w:val="22"/>
          <w:szCs w:val="22"/>
          <w:lang w:val="hy-AM"/>
        </w:rPr>
        <w:t xml:space="preserve">  </w:t>
      </w:r>
      <w:r w:rsidRPr="0015555B">
        <w:rPr>
          <w:rFonts w:ascii="GHEA Grapalat" w:hAnsi="GHEA Grapalat"/>
        </w:rPr>
        <w:t>«</w:t>
      </w:r>
      <w:proofErr w:type="gramEnd"/>
      <w:r>
        <w:rPr>
          <w:rFonts w:ascii="Sylfaen" w:hAnsi="Sylfaen"/>
        </w:rPr>
        <w:t xml:space="preserve">Веду № </w:t>
      </w:r>
      <w:r w:rsidRPr="00633895">
        <w:rPr>
          <w:rFonts w:ascii="Sylfaen" w:hAnsi="Sylfaen"/>
        </w:rPr>
        <w:t>3</w:t>
      </w:r>
      <w:r w:rsidRPr="001F1A3A">
        <w:rPr>
          <w:rFonts w:ascii="Sylfaen" w:hAnsi="Sylfaen"/>
        </w:rPr>
        <w:t xml:space="preserve"> </w:t>
      </w:r>
      <w:r w:rsidRPr="0015555B">
        <w:rPr>
          <w:rFonts w:ascii="GHEA Grapalat" w:hAnsi="GHEA Grapalat"/>
        </w:rPr>
        <w:t xml:space="preserve"> детский сад»</w:t>
      </w:r>
      <w:r>
        <w:rPr>
          <w:rFonts w:ascii="GHEA Grapalat" w:hAnsi="GHEA Grapalat"/>
        </w:rPr>
        <w:t xml:space="preserve"> </w:t>
      </w:r>
      <w:r w:rsidRPr="0015555B">
        <w:rPr>
          <w:rFonts w:ascii="GHEA Grapalat" w:hAnsi="GHEA Grapalat"/>
        </w:rPr>
        <w:t xml:space="preserve"> HOAK</w:t>
      </w:r>
    </w:p>
    <w:p w:rsidR="00915A97" w:rsidRPr="00D5443D" w:rsidRDefault="00E97182" w:rsidP="00E97182">
      <w:pPr>
        <w:pStyle w:val="a3"/>
        <w:widowControl w:val="0"/>
        <w:spacing w:after="160" w:line="240" w:lineRule="auto"/>
        <w:ind w:left="3969" w:firstLine="0"/>
        <w:rPr>
          <w:rFonts w:ascii="GHEA Grapalat" w:hAnsi="GHEA Grapalat"/>
          <w:i w:val="0"/>
          <w:sz w:val="16"/>
          <w:szCs w:val="16"/>
        </w:rPr>
      </w:pPr>
      <w:r w:rsidRPr="00501D4F">
        <w:rPr>
          <w:rFonts w:ascii="GHEA Grapalat" w:hAnsi="GHEA Grapalat" w:cs="Sylfaen"/>
          <w:b/>
          <w:sz w:val="22"/>
          <w:szCs w:val="22"/>
        </w:rPr>
        <w:br w:type="page"/>
      </w:r>
      <w:r w:rsidR="00915A97">
        <w:rPr>
          <w:rFonts w:ascii="GHEA Grapalat" w:hAnsi="GHEA Grapalat" w:cs="Sylfaen"/>
          <w:b/>
        </w:rPr>
        <w:lastRenderedPageBreak/>
        <w:br w:type="page"/>
      </w:r>
    </w:p>
    <w:p w:rsidR="00E97182" w:rsidRPr="009044F1" w:rsidRDefault="00E97182" w:rsidP="00E97182">
      <w:pPr>
        <w:pStyle w:val="aa"/>
        <w:widowControl w:val="0"/>
        <w:spacing w:after="160"/>
        <w:ind w:firstLine="567"/>
        <w:jc w:val="right"/>
        <w:rPr>
          <w:rFonts w:ascii="GHEA Grapalat" w:hAnsi="GHEA Grapalat" w:cs="Sylfaen"/>
          <w:i/>
        </w:rPr>
      </w:pPr>
      <w:r w:rsidRPr="009044F1">
        <w:rPr>
          <w:rFonts w:ascii="GHEA Grapalat" w:hAnsi="GHEA Grapalat"/>
          <w:i/>
        </w:rPr>
        <w:lastRenderedPageBreak/>
        <w:t>Утверждено</w:t>
      </w:r>
    </w:p>
    <w:p w:rsidR="00E97182" w:rsidRPr="009E3704" w:rsidRDefault="00E97182" w:rsidP="00E97182">
      <w:pPr>
        <w:pStyle w:val="aa"/>
        <w:widowControl w:val="0"/>
        <w:spacing w:after="160"/>
        <w:ind w:firstLine="567"/>
        <w:jc w:val="right"/>
        <w:rPr>
          <w:rFonts w:ascii="GHEA Grapalat" w:hAnsi="GHEA Grapalat"/>
          <w:i/>
        </w:rPr>
      </w:pPr>
      <w:r w:rsidRPr="009044F1">
        <w:rPr>
          <w:rFonts w:ascii="GHEA Grapalat" w:hAnsi="GHEA Grapalat"/>
        </w:rPr>
        <w:t>Решением Оценочной комиссии открытого конкурса</w:t>
      </w:r>
      <w:r w:rsidRPr="001B32D9">
        <w:rPr>
          <w:rFonts w:ascii="GHEA Grapalat" w:hAnsi="GHEA Grapalat" w:cs="Sylfaen"/>
          <w:i/>
        </w:rPr>
        <w:br/>
      </w:r>
      <w:r w:rsidRPr="009E3704">
        <w:rPr>
          <w:rFonts w:ascii="GHEA Grapalat" w:hAnsi="GHEA Grapalat"/>
          <w:i/>
        </w:rPr>
        <w:t xml:space="preserve">под кодом </w:t>
      </w:r>
      <w:r w:rsidR="00736151">
        <w:rPr>
          <w:rFonts w:ascii="GHEA Grapalat" w:hAnsi="GHEA Grapalat"/>
          <w:i/>
        </w:rPr>
        <w:t xml:space="preserve">V3M-GHAPDZB-26/01   </w:t>
      </w:r>
      <w:r w:rsidR="004521DC" w:rsidRPr="00D5726C">
        <w:rPr>
          <w:rFonts w:ascii="GHEA Grapalat" w:hAnsi="GHEA Grapalat"/>
        </w:rPr>
        <w:t xml:space="preserve">  </w:t>
      </w:r>
      <w:r w:rsidR="004521DC" w:rsidRPr="004521DC">
        <w:rPr>
          <w:rFonts w:ascii="GHEA Grapalat" w:hAnsi="GHEA Grapalat"/>
          <w:i/>
        </w:rPr>
        <w:t xml:space="preserve"> </w:t>
      </w:r>
      <w:r w:rsidRPr="009E3704">
        <w:rPr>
          <w:rFonts w:ascii="GHEA Grapalat" w:hAnsi="GHEA Grapalat"/>
          <w:i/>
        </w:rPr>
        <w:br/>
        <w:t xml:space="preserve">№ 1 </w:t>
      </w:r>
      <w:r w:rsidRPr="00DC2791">
        <w:rPr>
          <w:rFonts w:ascii="GHEA Grapalat" w:hAnsi="GHEA Grapalat"/>
          <w:i/>
        </w:rPr>
        <w:t xml:space="preserve">от </w:t>
      </w:r>
      <w:r w:rsidR="00D74C98" w:rsidRPr="00D74C98">
        <w:rPr>
          <w:rFonts w:ascii="GHEA Grapalat" w:hAnsi="GHEA Grapalat"/>
          <w:i/>
        </w:rPr>
        <w:t>1</w:t>
      </w:r>
      <w:r w:rsidR="00736151" w:rsidRPr="00736151">
        <w:rPr>
          <w:rFonts w:ascii="GHEA Grapalat" w:hAnsi="GHEA Grapalat"/>
          <w:i/>
        </w:rPr>
        <w:t>5</w:t>
      </w:r>
      <w:r w:rsidRPr="00DC2791">
        <w:rPr>
          <w:rFonts w:ascii="GHEA Grapalat" w:hAnsi="GHEA Grapalat"/>
        </w:rPr>
        <w:t>.</w:t>
      </w:r>
      <w:r>
        <w:rPr>
          <w:rFonts w:ascii="GHEA Grapalat" w:hAnsi="GHEA Grapalat"/>
          <w:lang w:val="hy-AM"/>
        </w:rPr>
        <w:t>1</w:t>
      </w:r>
      <w:r w:rsidR="00F77044" w:rsidRPr="00F77044">
        <w:rPr>
          <w:rFonts w:ascii="GHEA Grapalat" w:hAnsi="GHEA Grapalat"/>
        </w:rPr>
        <w:t>2</w:t>
      </w:r>
      <w:r w:rsidRPr="00DC2791">
        <w:rPr>
          <w:rFonts w:ascii="GHEA Grapalat" w:hAnsi="GHEA Grapalat"/>
        </w:rPr>
        <w:t>.</w:t>
      </w:r>
      <w:r>
        <w:rPr>
          <w:rFonts w:ascii="GHEA Grapalat" w:hAnsi="GHEA Grapalat"/>
          <w:i/>
        </w:rPr>
        <w:t>202</w:t>
      </w:r>
      <w:r w:rsidR="00F77044" w:rsidRPr="00F77044">
        <w:rPr>
          <w:rFonts w:ascii="GHEA Grapalat" w:hAnsi="GHEA Grapalat"/>
          <w:i/>
        </w:rPr>
        <w:t>5</w:t>
      </w:r>
      <w:r w:rsidRPr="00DC2791">
        <w:rPr>
          <w:rFonts w:ascii="GHEA Grapalat" w:hAnsi="GHEA Grapalat"/>
          <w:i/>
        </w:rPr>
        <w:t>г.</w:t>
      </w:r>
    </w:p>
    <w:p w:rsidR="00E97182" w:rsidRPr="009044F1" w:rsidRDefault="00E97182" w:rsidP="00E97182">
      <w:pPr>
        <w:pStyle w:val="aa"/>
        <w:widowControl w:val="0"/>
        <w:spacing w:after="160"/>
        <w:ind w:firstLine="567"/>
        <w:jc w:val="right"/>
        <w:rPr>
          <w:rFonts w:ascii="GHEA Grapalat" w:hAnsi="GHEA Grapalat"/>
        </w:rPr>
      </w:pPr>
    </w:p>
    <w:p w:rsidR="00E97182" w:rsidRPr="003A1EBB" w:rsidRDefault="00E97182" w:rsidP="00E97182">
      <w:pPr>
        <w:pStyle w:val="aa"/>
        <w:widowControl w:val="0"/>
        <w:spacing w:after="160"/>
        <w:ind w:right="-7" w:firstLine="567"/>
        <w:jc w:val="center"/>
        <w:rPr>
          <w:rFonts w:ascii="GHEA Grapalat" w:hAnsi="GHEA Grapalat"/>
        </w:rPr>
      </w:pPr>
    </w:p>
    <w:p w:rsidR="00E97182" w:rsidRPr="003A1EBB" w:rsidRDefault="00E97182" w:rsidP="00E97182">
      <w:pPr>
        <w:pStyle w:val="aa"/>
        <w:widowControl w:val="0"/>
        <w:spacing w:after="160"/>
        <w:ind w:right="-7" w:firstLine="567"/>
        <w:jc w:val="center"/>
        <w:rPr>
          <w:rFonts w:ascii="GHEA Grapalat" w:hAnsi="GHEA Grapalat"/>
        </w:rPr>
      </w:pPr>
    </w:p>
    <w:p w:rsidR="004521DC" w:rsidRDefault="004521DC" w:rsidP="00E97182">
      <w:pPr>
        <w:widowControl w:val="0"/>
        <w:spacing w:after="160"/>
        <w:ind w:right="-7" w:firstLine="567"/>
        <w:jc w:val="center"/>
        <w:rPr>
          <w:rFonts w:ascii="GHEA Grapalat" w:hAnsi="GHEA Grapalat"/>
        </w:rPr>
      </w:pPr>
      <w:r w:rsidRPr="004521DC">
        <w:rPr>
          <w:rFonts w:ascii="Sylfaen" w:hAnsi="Sylfaen"/>
        </w:rPr>
        <w:t xml:space="preserve">«Веду № </w:t>
      </w:r>
      <w:proofErr w:type="gramStart"/>
      <w:r w:rsidR="00736151" w:rsidRPr="00736151">
        <w:rPr>
          <w:rFonts w:ascii="Sylfaen" w:hAnsi="Sylfaen"/>
        </w:rPr>
        <w:t>3</w:t>
      </w:r>
      <w:r w:rsidRPr="004521DC">
        <w:rPr>
          <w:rFonts w:ascii="Sylfaen" w:hAnsi="Sylfaen"/>
        </w:rPr>
        <w:t xml:space="preserve">  детский</w:t>
      </w:r>
      <w:proofErr w:type="gramEnd"/>
      <w:r w:rsidRPr="004521DC">
        <w:rPr>
          <w:rFonts w:ascii="Sylfaen" w:hAnsi="Sylfaen"/>
        </w:rPr>
        <w:t xml:space="preserve"> сад» </w:t>
      </w:r>
      <w:r w:rsidRPr="004550D7">
        <w:rPr>
          <w:rFonts w:ascii="Sylfaen" w:hAnsi="Sylfaen"/>
          <w:lang w:val="en-US"/>
        </w:rPr>
        <w:t>HOAK</w:t>
      </w:r>
      <w:r w:rsidRPr="0015555B">
        <w:rPr>
          <w:rFonts w:ascii="GHEA Grapalat" w:hAnsi="GHEA Grapalat"/>
        </w:rPr>
        <w:t xml:space="preserve"> </w:t>
      </w:r>
      <w:r>
        <w:rPr>
          <w:rFonts w:ascii="GHEA Grapalat" w:hAnsi="GHEA Grapalat"/>
        </w:rPr>
        <w:t xml:space="preserve"> </w:t>
      </w:r>
    </w:p>
    <w:p w:rsidR="00E97182" w:rsidRPr="00E97182" w:rsidRDefault="00E97182" w:rsidP="00E97182">
      <w:pPr>
        <w:widowControl w:val="0"/>
        <w:spacing w:after="160"/>
        <w:ind w:right="-7" w:firstLine="567"/>
        <w:jc w:val="center"/>
        <w:rPr>
          <w:rFonts w:ascii="GHEA Grapalat" w:hAnsi="GHEA Grapalat" w:cs="Sylfaen"/>
          <w:b/>
        </w:rPr>
      </w:pPr>
      <w:r w:rsidRPr="00E97182">
        <w:rPr>
          <w:rFonts w:ascii="GHEA Grapalat" w:hAnsi="GHEA Grapalat"/>
          <w:b/>
        </w:rPr>
        <w:t>ПРИГЛАШЕНИЕ</w:t>
      </w:r>
    </w:p>
    <w:p w:rsidR="00E97182" w:rsidRPr="00E97182" w:rsidRDefault="00E97182" w:rsidP="00E9718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tLeast"/>
        <w:jc w:val="center"/>
        <w:rPr>
          <w:rFonts w:ascii="GHEA Grapalat" w:hAnsi="GHEA Grapalat" w:cs="Courier New"/>
          <w:b/>
          <w:lang w:val="hy-AM" w:eastAsia="en-US" w:bidi="ar-SA"/>
        </w:rPr>
      </w:pPr>
      <w:r w:rsidRPr="00E97182">
        <w:rPr>
          <w:rFonts w:ascii="GHEA Grapalat" w:hAnsi="GHEA Grapalat" w:cs="Courier New"/>
          <w:b/>
          <w:lang w:eastAsia="en-US" w:bidi="ar-SA"/>
        </w:rPr>
        <w:t xml:space="preserve">НА </w:t>
      </w:r>
      <w:proofErr w:type="gramStart"/>
      <w:r w:rsidRPr="00E97182">
        <w:rPr>
          <w:rFonts w:ascii="GHEA Grapalat" w:hAnsi="GHEA Grapalat" w:cs="Courier New"/>
          <w:b/>
          <w:lang w:eastAsia="en-US" w:bidi="ar-SA"/>
        </w:rPr>
        <w:t>ЗАПРОС  КОТИРОВОК</w:t>
      </w:r>
      <w:proofErr w:type="gramEnd"/>
      <w:r w:rsidRPr="00E97182">
        <w:rPr>
          <w:rFonts w:ascii="GHEA Grapalat" w:hAnsi="GHEA Grapalat" w:cs="Courier New"/>
          <w:b/>
          <w:lang w:eastAsia="en-US" w:bidi="ar-SA"/>
        </w:rPr>
        <w:t xml:space="preserve">, ОБЪЯВЛЕННЫЙ С ЦЕЛЬЮ ПРИОБРЕТЕНИЯ «ПРОДУКТОВ»ДЛЯ НУЖД </w:t>
      </w:r>
    </w:p>
    <w:p w:rsidR="00E97182" w:rsidRPr="00E97182" w:rsidRDefault="004521DC" w:rsidP="00E97182">
      <w:pPr>
        <w:rPr>
          <w:rFonts w:ascii="GHEA Grapalat" w:hAnsi="GHEA Grapalat"/>
          <w:b/>
        </w:rPr>
      </w:pPr>
      <w:r w:rsidRPr="00B727DA">
        <w:rPr>
          <w:rFonts w:ascii="Sylfaen" w:hAnsi="Sylfaen"/>
        </w:rPr>
        <w:t xml:space="preserve">                                                      </w:t>
      </w:r>
      <w:r w:rsidRPr="00A67D5D">
        <w:rPr>
          <w:rFonts w:ascii="Sylfaen" w:hAnsi="Sylfaen"/>
        </w:rPr>
        <w:t xml:space="preserve">«Веду № </w:t>
      </w:r>
      <w:proofErr w:type="gramStart"/>
      <w:r w:rsidR="00736151" w:rsidRPr="00F0799E">
        <w:rPr>
          <w:rFonts w:ascii="Sylfaen" w:hAnsi="Sylfaen"/>
        </w:rPr>
        <w:t>3</w:t>
      </w:r>
      <w:r w:rsidRPr="00A67D5D">
        <w:rPr>
          <w:rFonts w:ascii="Sylfaen" w:hAnsi="Sylfaen"/>
        </w:rPr>
        <w:t xml:space="preserve">  детский</w:t>
      </w:r>
      <w:proofErr w:type="gramEnd"/>
      <w:r w:rsidRPr="00A67D5D">
        <w:rPr>
          <w:rFonts w:ascii="Sylfaen" w:hAnsi="Sylfaen"/>
        </w:rPr>
        <w:t xml:space="preserve"> сад» </w:t>
      </w:r>
      <w:r w:rsidRPr="004550D7">
        <w:rPr>
          <w:rFonts w:ascii="Sylfaen" w:hAnsi="Sylfaen"/>
          <w:lang w:val="en-US"/>
        </w:rPr>
        <w:t>HOAK</w:t>
      </w:r>
      <w:r w:rsidRPr="0015555B">
        <w:rPr>
          <w:rFonts w:ascii="GHEA Grapalat" w:hAnsi="GHEA Grapalat"/>
        </w:rPr>
        <w:t xml:space="preserve"> </w:t>
      </w:r>
      <w:r>
        <w:rPr>
          <w:rFonts w:ascii="GHEA Grapalat" w:hAnsi="GHEA Grapalat"/>
        </w:rPr>
        <w:t xml:space="preserve"> </w:t>
      </w:r>
      <w:r w:rsidR="00E97182" w:rsidRPr="00E97182">
        <w:rPr>
          <w:rFonts w:ascii="GHEA Grapalat" w:hAnsi="GHEA Grapalat"/>
          <w:b/>
        </w:rPr>
        <w:br w:type="page"/>
      </w:r>
    </w:p>
    <w:p w:rsidR="00E97182" w:rsidRPr="00E97182" w:rsidRDefault="00E97182" w:rsidP="00E97182">
      <w:pPr>
        <w:widowControl w:val="0"/>
        <w:spacing w:after="160"/>
        <w:ind w:firstLine="567"/>
        <w:jc w:val="both"/>
        <w:rPr>
          <w:rFonts w:ascii="GHEA Grapalat" w:hAnsi="GHEA Grapalat" w:cs="Sylfaen"/>
          <w:b/>
          <w:i/>
        </w:rPr>
      </w:pPr>
      <w:r w:rsidRPr="00E97182">
        <w:rPr>
          <w:rFonts w:ascii="GHEA Grapalat" w:hAnsi="GHEA Grapalat"/>
          <w:b/>
          <w:i/>
        </w:rPr>
        <w:lastRenderedPageBreak/>
        <w:t>Уважаемый участник, прежде чем составить и подать заявку просим Вас</w:t>
      </w:r>
      <w:r w:rsidRPr="00E97182">
        <w:rPr>
          <w:rFonts w:ascii="Calibri" w:hAnsi="Calibri" w:cs="Calibri"/>
          <w:b/>
          <w:i/>
          <w:lang w:val="en-US"/>
        </w:rPr>
        <w:t> </w:t>
      </w:r>
      <w:r w:rsidRPr="00E97182">
        <w:rPr>
          <w:rFonts w:ascii="GHEA Grapalat" w:hAnsi="GHEA Grapalat"/>
          <w:b/>
          <w:i/>
        </w:rPr>
        <w:t xml:space="preserve">подробно изучить настоящее Приглашение, поскольку не соответствующие Приглашению заявки подлежат отклонению. </w:t>
      </w:r>
    </w:p>
    <w:p w:rsidR="00E97182" w:rsidRPr="00E97182" w:rsidRDefault="00E97182" w:rsidP="00E97182">
      <w:pPr>
        <w:widowControl w:val="0"/>
        <w:spacing w:after="160"/>
        <w:ind w:firstLine="567"/>
        <w:jc w:val="both"/>
        <w:rPr>
          <w:rFonts w:ascii="GHEA Grapalat" w:hAnsi="GHEA Grapalat"/>
          <w:b/>
          <w:i/>
        </w:rPr>
      </w:pPr>
    </w:p>
    <w:p w:rsidR="00E97182" w:rsidRPr="00E97182" w:rsidRDefault="00E97182" w:rsidP="00E97182">
      <w:pPr>
        <w:widowControl w:val="0"/>
        <w:spacing w:after="160"/>
        <w:ind w:firstLine="567"/>
        <w:jc w:val="center"/>
        <w:rPr>
          <w:rFonts w:ascii="GHEA Grapalat" w:hAnsi="GHEA Grapalat" w:cs="Sylfaen"/>
          <w:b/>
        </w:rPr>
      </w:pPr>
      <w:r w:rsidRPr="00E97182">
        <w:rPr>
          <w:rFonts w:ascii="GHEA Grapalat" w:hAnsi="GHEA Grapalat"/>
          <w:b/>
        </w:rPr>
        <w:br w:type="page"/>
      </w:r>
    </w:p>
    <w:p w:rsidR="00E97182" w:rsidRPr="00E97182" w:rsidRDefault="00E97182" w:rsidP="00E97182">
      <w:pPr>
        <w:widowControl w:val="0"/>
        <w:spacing w:after="160"/>
        <w:jc w:val="center"/>
        <w:rPr>
          <w:rFonts w:ascii="GHEA Grapalat" w:hAnsi="GHEA Grapalat"/>
          <w:b/>
        </w:rPr>
      </w:pPr>
    </w:p>
    <w:p w:rsidR="00E97182" w:rsidRPr="00E97182" w:rsidRDefault="00E97182" w:rsidP="00E97182">
      <w:pPr>
        <w:widowControl w:val="0"/>
        <w:spacing w:after="160"/>
        <w:jc w:val="center"/>
        <w:rPr>
          <w:rFonts w:ascii="GHEA Grapalat" w:hAnsi="GHEA Grapalat"/>
          <w:b/>
        </w:rPr>
      </w:pPr>
    </w:p>
    <w:p w:rsidR="00E97182" w:rsidRPr="00E97182" w:rsidRDefault="00E97182" w:rsidP="00E97182">
      <w:pPr>
        <w:widowControl w:val="0"/>
        <w:spacing w:after="160"/>
        <w:jc w:val="center"/>
        <w:rPr>
          <w:rFonts w:ascii="GHEA Grapalat" w:hAnsi="GHEA Grapalat"/>
          <w:b/>
        </w:rPr>
      </w:pPr>
      <w:r w:rsidRPr="00E97182">
        <w:rPr>
          <w:rFonts w:ascii="GHEA Grapalat" w:hAnsi="GHEA Grapalat"/>
          <w:b/>
        </w:rPr>
        <w:t>СОДЕРЖАНИЕ</w:t>
      </w:r>
    </w:p>
    <w:p w:rsidR="00E97182" w:rsidRPr="00E97182" w:rsidRDefault="00E97182" w:rsidP="00E97182">
      <w:pPr>
        <w:widowControl w:val="0"/>
        <w:spacing w:after="160"/>
        <w:ind w:firstLine="567"/>
        <w:jc w:val="center"/>
        <w:rPr>
          <w:rFonts w:ascii="GHEA Grapalat" w:hAnsi="GHEA Grapalat"/>
          <w:b/>
        </w:rPr>
      </w:pPr>
    </w:p>
    <w:p w:rsidR="004521DC" w:rsidRDefault="004521DC" w:rsidP="00E97182">
      <w:pPr>
        <w:widowControl w:val="0"/>
        <w:spacing w:after="160"/>
        <w:jc w:val="center"/>
        <w:rPr>
          <w:rFonts w:ascii="GHEA Grapalat" w:hAnsi="GHEA Grapalat"/>
        </w:rPr>
      </w:pPr>
      <w:r w:rsidRPr="004521DC">
        <w:rPr>
          <w:rFonts w:ascii="Sylfaen" w:hAnsi="Sylfaen"/>
        </w:rPr>
        <w:t xml:space="preserve">«Веду № </w:t>
      </w:r>
      <w:proofErr w:type="gramStart"/>
      <w:r w:rsidR="00736151" w:rsidRPr="00F0799E">
        <w:rPr>
          <w:rFonts w:ascii="Sylfaen" w:hAnsi="Sylfaen"/>
        </w:rPr>
        <w:t>3</w:t>
      </w:r>
      <w:r w:rsidRPr="004521DC">
        <w:rPr>
          <w:rFonts w:ascii="Sylfaen" w:hAnsi="Sylfaen"/>
        </w:rPr>
        <w:t xml:space="preserve">  детский</w:t>
      </w:r>
      <w:proofErr w:type="gramEnd"/>
      <w:r w:rsidRPr="004521DC">
        <w:rPr>
          <w:rFonts w:ascii="Sylfaen" w:hAnsi="Sylfaen"/>
        </w:rPr>
        <w:t xml:space="preserve"> сад» </w:t>
      </w:r>
      <w:r w:rsidRPr="004550D7">
        <w:rPr>
          <w:rFonts w:ascii="Sylfaen" w:hAnsi="Sylfaen"/>
          <w:lang w:val="en-US"/>
        </w:rPr>
        <w:t>HOAK</w:t>
      </w:r>
      <w:r w:rsidRPr="0015555B">
        <w:rPr>
          <w:rFonts w:ascii="GHEA Grapalat" w:hAnsi="GHEA Grapalat"/>
        </w:rPr>
        <w:t xml:space="preserve"> </w:t>
      </w:r>
      <w:r>
        <w:rPr>
          <w:rFonts w:ascii="GHEA Grapalat" w:hAnsi="GHEA Grapalat"/>
        </w:rPr>
        <w:t xml:space="preserve"> </w:t>
      </w:r>
    </w:p>
    <w:p w:rsidR="00E97182" w:rsidRPr="00501D4F" w:rsidRDefault="00E97182" w:rsidP="00E97182">
      <w:pPr>
        <w:widowControl w:val="0"/>
        <w:spacing w:after="160"/>
        <w:jc w:val="center"/>
        <w:rPr>
          <w:rFonts w:ascii="GHEA Grapalat" w:hAnsi="GHEA Grapalat"/>
        </w:rPr>
      </w:pPr>
      <w:r w:rsidRPr="00E97182">
        <w:rPr>
          <w:rFonts w:ascii="GHEA Grapalat" w:hAnsi="GHEA Grapalat"/>
          <w:b/>
        </w:rPr>
        <w:t xml:space="preserve">ПРИГЛАШЕНИЯ НА ОТКРЫТЫЙ КОНКУРС, </w:t>
      </w:r>
      <w:r w:rsidRPr="00E97182">
        <w:rPr>
          <w:rFonts w:ascii="GHEA Grapalat" w:hAnsi="GHEA Grapalat"/>
          <w:b/>
        </w:rPr>
        <w:br/>
      </w:r>
      <w:r w:rsidRPr="00501D4F">
        <w:rPr>
          <w:rFonts w:ascii="GHEA Grapalat" w:hAnsi="GHEA Grapalat"/>
          <w:b/>
        </w:rPr>
        <w:t>ОБЪЯВЛЕННЫЙ С ЦЕЛЬЮ ПРИОБРЕТЕНИЯ</w:t>
      </w:r>
    </w:p>
    <w:p w:rsidR="00096865" w:rsidRPr="009044F1" w:rsidRDefault="00160AE4" w:rsidP="00B46D58">
      <w:pPr>
        <w:widowControl w:val="0"/>
        <w:spacing w:after="160"/>
        <w:jc w:val="center"/>
        <w:rPr>
          <w:rFonts w:ascii="GHEA Grapalat" w:hAnsi="GHEA Grapalat"/>
          <w:i/>
        </w:rPr>
      </w:pPr>
      <w:r w:rsidRPr="009044F1">
        <w:rPr>
          <w:rFonts w:ascii="GHEA Grapalat" w:hAnsi="GHEA Grapalat"/>
          <w:b/>
        </w:rPr>
        <w:t>ОБЪЯВЛЕННЫЙ С ЦЕЛЬЮ ПРИОБРЕТЕНИЯ</w:t>
      </w:r>
    </w:p>
    <w:p w:rsidR="00C67E80" w:rsidRPr="009044F1" w:rsidRDefault="00C67E80" w:rsidP="00B46D58">
      <w:pPr>
        <w:widowControl w:val="0"/>
        <w:spacing w:after="160"/>
        <w:jc w:val="center"/>
        <w:rPr>
          <w:rFonts w:ascii="GHEA Grapalat" w:hAnsi="GHEA Grapalat" w:cs="Sylfaen"/>
          <w:b/>
        </w:rPr>
      </w:pPr>
    </w:p>
    <w:p w:rsidR="00096865" w:rsidRPr="008842CE" w:rsidRDefault="00096865" w:rsidP="00B46D58">
      <w:pPr>
        <w:widowControl w:val="0"/>
        <w:spacing w:after="160"/>
        <w:jc w:val="center"/>
        <w:rPr>
          <w:rFonts w:ascii="GHEA Grapalat" w:hAnsi="GHEA Grapalat"/>
          <w:b/>
        </w:rPr>
      </w:pPr>
      <w:r w:rsidRPr="009044F1">
        <w:rPr>
          <w:rFonts w:ascii="GHEA Grapalat" w:hAnsi="GHEA Grapalat"/>
          <w:b/>
        </w:rPr>
        <w:t>ЧАСТЬ I.</w:t>
      </w:r>
    </w:p>
    <w:p w:rsidR="002E069D" w:rsidRPr="008842CE" w:rsidRDefault="002E069D" w:rsidP="00B46D58">
      <w:pPr>
        <w:widowControl w:val="0"/>
        <w:spacing w:after="160"/>
        <w:jc w:val="center"/>
        <w:rPr>
          <w:rFonts w:ascii="GHEA Grapalat" w:hAnsi="GHEA Grapalat"/>
        </w:rPr>
      </w:pPr>
    </w:p>
    <w:p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r w:rsidR="003D0E3C">
        <w:rPr>
          <w:rFonts w:ascii="GHEA Grapalat" w:hAnsi="GHEA Grapalat"/>
        </w:rPr>
        <w:t>ото</w:t>
      </w:r>
      <w:r w:rsidR="003D0E3C" w:rsidRPr="003D0E3C">
        <w:rPr>
          <w:rFonts w:ascii="GHEA Grapalat" w:hAnsi="GHEA Grapalat"/>
        </w:rPr>
        <w:t>бранным участником</w:t>
      </w:r>
      <w:r w:rsidR="003D0E3C">
        <w:rPr>
          <w:rFonts w:ascii="GHEA Grapalat" w:hAnsi="GHEA Grapalat"/>
        </w:rPr>
        <w:t>-</w:t>
      </w:r>
      <w:r w:rsidR="003D0E3C" w:rsidRPr="003D0E3C">
        <w:rPr>
          <w:rFonts w:ascii="GHEA Grapalat" w:hAnsi="GHEA Grapalat"/>
        </w:rPr>
        <w:t>условия представления обеспечения квалификаци</w:t>
      </w:r>
      <w:r w:rsidR="003D0E3C">
        <w:rPr>
          <w:rFonts w:ascii="GHEA Grapalat" w:hAnsi="GHEA Grapalat"/>
        </w:rPr>
        <w:t>и.</w:t>
      </w:r>
    </w:p>
    <w:p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rsidR="00087A30" w:rsidRPr="009044F1" w:rsidRDefault="00096865"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rsidR="00096865" w:rsidRPr="009044F1"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r w:rsidRPr="009044F1">
        <w:rPr>
          <w:rFonts w:ascii="GHEA Grapalat" w:hAnsi="GHEA Grapalat"/>
        </w:rPr>
        <w:t xml:space="preserve"> </w:t>
      </w:r>
    </w:p>
    <w:p w:rsidR="00096865" w:rsidRPr="008842CE" w:rsidRDefault="00087A30"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rsidR="00096865" w:rsidRPr="003A1EBB"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 xml:space="preserve">Обеспечения </w:t>
      </w:r>
      <w:proofErr w:type="gramStart"/>
      <w:r w:rsidR="00174DAB" w:rsidRPr="003D0E3C">
        <w:rPr>
          <w:rFonts w:ascii="GHEA Grapalat" w:hAnsi="GHEA Grapalat"/>
        </w:rPr>
        <w:t>квалификаци</w:t>
      </w:r>
      <w:r w:rsidR="00174DAB">
        <w:rPr>
          <w:rFonts w:ascii="GHEA Grapalat" w:hAnsi="GHEA Grapalat"/>
        </w:rPr>
        <w:t>и  и</w:t>
      </w:r>
      <w:proofErr w:type="gramEnd"/>
      <w:r w:rsidR="00174DAB">
        <w:rPr>
          <w:rFonts w:ascii="GHEA Grapalat" w:hAnsi="GHEA Grapalat"/>
        </w:rPr>
        <w:t xml:space="preserve"> </w:t>
      </w:r>
      <w:r w:rsidR="00543BAE">
        <w:rPr>
          <w:rFonts w:ascii="GHEA Grapalat" w:hAnsi="GHEA Grapalat"/>
        </w:rPr>
        <w:t>договора</w:t>
      </w:r>
      <w:r w:rsidRPr="009044F1">
        <w:rPr>
          <w:rFonts w:ascii="GHEA Grapalat" w:hAnsi="GHEA Grapalat"/>
        </w:rPr>
        <w:t xml:space="preserve"> </w:t>
      </w:r>
    </w:p>
    <w:p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rsidR="00520F57" w:rsidRDefault="00520F57" w:rsidP="00B46D58">
      <w:pPr>
        <w:widowControl w:val="0"/>
        <w:spacing w:after="160"/>
        <w:jc w:val="center"/>
        <w:rPr>
          <w:rFonts w:ascii="GHEA Grapalat" w:hAnsi="GHEA Grapalat"/>
          <w:b/>
        </w:rPr>
      </w:pPr>
    </w:p>
    <w:p w:rsidR="00520F57" w:rsidRDefault="00520F57" w:rsidP="00B46D58">
      <w:pPr>
        <w:widowControl w:val="0"/>
        <w:spacing w:after="160"/>
        <w:jc w:val="center"/>
        <w:rPr>
          <w:rFonts w:ascii="GHEA Grapalat" w:hAnsi="GHEA Grapalat"/>
          <w:b/>
        </w:rPr>
      </w:pPr>
    </w:p>
    <w:p w:rsidR="008842CE" w:rsidRPr="00374F4A" w:rsidRDefault="00CA590C" w:rsidP="00B46D58">
      <w:pPr>
        <w:widowControl w:val="0"/>
        <w:spacing w:after="160"/>
        <w:jc w:val="center"/>
        <w:rPr>
          <w:rFonts w:ascii="GHEA Grapalat" w:hAnsi="GHEA Grapalat"/>
          <w:b/>
        </w:rPr>
      </w:pPr>
      <w:r>
        <w:rPr>
          <w:rFonts w:ascii="GHEA Grapalat" w:hAnsi="GHEA Grapalat"/>
          <w:b/>
        </w:rPr>
        <w:t xml:space="preserve">ЧАСТЬ II. </w:t>
      </w:r>
    </w:p>
    <w:p w:rsidR="008842CE" w:rsidRPr="00374F4A" w:rsidRDefault="008842CE" w:rsidP="00B46D58">
      <w:pPr>
        <w:widowControl w:val="0"/>
        <w:spacing w:after="160"/>
        <w:jc w:val="center"/>
        <w:rPr>
          <w:rFonts w:ascii="GHEA Grapalat" w:hAnsi="GHEA Grapalat"/>
          <w:b/>
        </w:rPr>
      </w:pPr>
    </w:p>
    <w:p w:rsidR="00096865" w:rsidRDefault="00096865" w:rsidP="00B46D58">
      <w:pPr>
        <w:widowControl w:val="0"/>
        <w:spacing w:after="160"/>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t>НА ОТКРЫТЫЙ КОНКУРС</w:t>
      </w:r>
    </w:p>
    <w:p w:rsidR="00520F57" w:rsidRPr="008842CE" w:rsidRDefault="00520F57" w:rsidP="00B46D58">
      <w:pPr>
        <w:widowControl w:val="0"/>
        <w:spacing w:after="160"/>
        <w:jc w:val="center"/>
        <w:rPr>
          <w:rFonts w:ascii="GHEA Grapalat" w:hAnsi="GHEA Grapalat"/>
          <w:b/>
        </w:rPr>
      </w:pPr>
    </w:p>
    <w:p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lastRenderedPageBreak/>
        <w:t>1.</w:t>
      </w:r>
      <w:r w:rsidRPr="009044F1">
        <w:rPr>
          <w:rFonts w:ascii="GHEA Grapalat" w:hAnsi="GHEA Grapalat"/>
        </w:rPr>
        <w:tab/>
        <w:t>Общ</w:t>
      </w:r>
      <w:r w:rsidR="00543BAE">
        <w:rPr>
          <w:rFonts w:ascii="GHEA Grapalat" w:hAnsi="GHEA Grapalat"/>
        </w:rPr>
        <w:t>ие положения</w:t>
      </w:r>
    </w:p>
    <w:p w:rsidR="00096865" w:rsidRPr="003A1EBB"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2.</w:t>
      </w:r>
      <w:r>
        <w:rPr>
          <w:rFonts w:ascii="GHEA Grapalat" w:hAnsi="GHEA Grapalat"/>
        </w:rPr>
        <w:tab/>
        <w:t>Заявка на процедуру</w:t>
      </w:r>
    </w:p>
    <w:p w:rsidR="0061522D" w:rsidRPr="00625529" w:rsidRDefault="00450C30" w:rsidP="00B46D58">
      <w:pPr>
        <w:widowControl w:val="0"/>
        <w:tabs>
          <w:tab w:val="left" w:pos="1134"/>
        </w:tabs>
        <w:spacing w:after="160"/>
        <w:ind w:left="1134" w:hanging="567"/>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3529EA" w:rsidRPr="00E63619">
        <w:rPr>
          <w:rFonts w:ascii="GHEA Grapalat" w:hAnsi="GHEA Grapalat"/>
        </w:rPr>
        <w:t>6</w:t>
      </w:r>
    </w:p>
    <w:p w:rsidR="00E17B7F" w:rsidRDefault="00E17B7F">
      <w:pPr>
        <w:rPr>
          <w:rFonts w:ascii="GHEA Grapalat" w:hAnsi="GHEA Grapalat"/>
          <w:spacing w:val="-6"/>
        </w:rPr>
      </w:pPr>
      <w:r>
        <w:rPr>
          <w:rFonts w:ascii="GHEA Grapalat" w:hAnsi="GHEA Grapalat"/>
          <w:spacing w:val="-6"/>
        </w:rPr>
        <w:br w:type="page"/>
      </w:r>
    </w:p>
    <w:p w:rsidR="00096865" w:rsidRPr="006D2DF7" w:rsidRDefault="00E17B7F" w:rsidP="00E17B7F">
      <w:pPr>
        <w:widowControl w:val="0"/>
        <w:spacing w:after="160"/>
        <w:ind w:hanging="567"/>
        <w:jc w:val="both"/>
        <w:rPr>
          <w:rFonts w:ascii="GHEA Grapalat" w:hAnsi="GHEA Grapalat"/>
          <w:spacing w:val="-6"/>
        </w:rPr>
      </w:pPr>
      <w:r w:rsidRPr="00E17B7F">
        <w:rPr>
          <w:rFonts w:ascii="GHEA Grapalat" w:hAnsi="GHEA Grapalat"/>
          <w:spacing w:val="-6"/>
        </w:rPr>
        <w:lastRenderedPageBreak/>
        <w:t xml:space="preserve">               </w:t>
      </w:r>
      <w:r w:rsidR="00096865" w:rsidRPr="006D2DF7">
        <w:rPr>
          <w:rFonts w:ascii="GHEA Grapalat" w:hAnsi="GHEA Grapalat"/>
          <w:spacing w:val="-6"/>
        </w:rPr>
        <w:t xml:space="preserve">Настоящее Приглашение предоставляется в дополнение к объявлению об открытом конкурсе, проводимом под кодом </w:t>
      </w:r>
      <w:r w:rsidR="00736151">
        <w:rPr>
          <w:rFonts w:ascii="GHEA Grapalat" w:hAnsi="GHEA Grapalat"/>
          <w:i/>
        </w:rPr>
        <w:t xml:space="preserve">V3M-GHAPDZB-26/01  </w:t>
      </w:r>
      <w:proofErr w:type="gramStart"/>
      <w:r w:rsidR="00736151">
        <w:rPr>
          <w:rFonts w:ascii="GHEA Grapalat" w:hAnsi="GHEA Grapalat"/>
          <w:i/>
        </w:rPr>
        <w:t xml:space="preserve"> </w:t>
      </w:r>
      <w:r w:rsidR="00D5726C" w:rsidRPr="00D5726C">
        <w:rPr>
          <w:rFonts w:ascii="GHEA Grapalat" w:hAnsi="GHEA Grapalat"/>
          <w:i/>
        </w:rPr>
        <w:t xml:space="preserve">  </w:t>
      </w:r>
      <w:r w:rsidR="00096865" w:rsidRPr="006D2DF7">
        <w:rPr>
          <w:rFonts w:ascii="GHEA Grapalat" w:hAnsi="GHEA Grapalat"/>
          <w:spacing w:val="-6"/>
        </w:rPr>
        <w:t>(</w:t>
      </w:r>
      <w:proofErr w:type="gramEnd"/>
      <w:r w:rsidR="00096865" w:rsidRPr="006D2DF7">
        <w:rPr>
          <w:rFonts w:ascii="GHEA Grapalat" w:hAnsi="GHEA Grapalat"/>
          <w:spacing w:val="-6"/>
        </w:rPr>
        <w:t>далее — процедура).</w:t>
      </w:r>
    </w:p>
    <w:p w:rsidR="00096865" w:rsidRPr="000B2CFA" w:rsidRDefault="00096865" w:rsidP="00B46D58">
      <w:pPr>
        <w:widowControl w:val="0"/>
        <w:spacing w:after="160"/>
        <w:ind w:firstLine="567"/>
        <w:jc w:val="both"/>
        <w:rPr>
          <w:rFonts w:ascii="GHEA Grapalat" w:hAnsi="GHEA Grapalat"/>
        </w:rPr>
      </w:pPr>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мая 2017 года (далее — Порядок) и иных правовых актов, и имеет цель информировать лиц (далее — участник), намеренных участвовать в объявленной "наименование заказчика"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9044F1" w:rsidRDefault="00096865" w:rsidP="00B46D58">
      <w:pPr>
        <w:widowControl w:val="0"/>
        <w:spacing w:after="160"/>
        <w:ind w:firstLine="567"/>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9044F1" w:rsidRDefault="00096865" w:rsidP="00B46D58">
      <w:pPr>
        <w:widowControl w:val="0"/>
        <w:spacing w:after="160"/>
        <w:ind w:firstLine="567"/>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7223C7" w:rsidRPr="009044F1" w:rsidRDefault="00A81DD5" w:rsidP="007223C7">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Адрес электронной почты секретаря оценочной комиссии </w:t>
      </w:r>
      <w:r w:rsidR="007223C7" w:rsidRPr="009044F1">
        <w:rPr>
          <w:rFonts w:ascii="GHEA Grapalat" w:hAnsi="GHEA Grapalat"/>
          <w:sz w:val="24"/>
          <w:szCs w:val="24"/>
        </w:rPr>
        <w:t>"</w:t>
      </w:r>
      <w:hyperlink r:id="rId9" w:history="1">
        <w:r w:rsidR="007223C7" w:rsidRPr="00501D4F">
          <w:rPr>
            <w:rStyle w:val="a9"/>
            <w:rFonts w:ascii="GHEA Grapalat" w:hAnsi="GHEA Grapalat"/>
            <w:i/>
            <w:sz w:val="24"/>
            <w:szCs w:val="24"/>
            <w:lang w:val="af-ZA"/>
          </w:rPr>
          <w:t>vedu.qaxaqapetaran.2017@mail.ru</w:t>
        </w:r>
      </w:hyperlink>
      <w:r w:rsidR="007223C7" w:rsidRPr="009044F1">
        <w:rPr>
          <w:rFonts w:ascii="GHEA Grapalat" w:hAnsi="GHEA Grapalat"/>
          <w:sz w:val="24"/>
          <w:szCs w:val="24"/>
        </w:rPr>
        <w:t>".</w:t>
      </w:r>
    </w:p>
    <w:p w:rsidR="00096865" w:rsidRPr="009044F1" w:rsidRDefault="00F5653D" w:rsidP="007223C7">
      <w:pPr>
        <w:pStyle w:val="23"/>
        <w:widowControl w:val="0"/>
        <w:spacing w:after="160" w:line="240" w:lineRule="auto"/>
        <w:ind w:firstLine="567"/>
        <w:rPr>
          <w:rFonts w:ascii="GHEA Grapalat" w:hAnsi="GHEA Grapalat"/>
        </w:rPr>
      </w:pPr>
      <w:r w:rsidRPr="009044F1">
        <w:rPr>
          <w:rFonts w:ascii="GHEA Grapalat" w:hAnsi="GHEA Grapalat"/>
        </w:rPr>
        <w:br w:type="page"/>
      </w:r>
      <w:r w:rsidR="00E97182" w:rsidRPr="00E97182">
        <w:rPr>
          <w:rFonts w:ascii="GHEA Grapalat" w:hAnsi="GHEA Grapalat"/>
        </w:rPr>
        <w:lastRenderedPageBreak/>
        <w:t xml:space="preserve">                                                                                 </w:t>
      </w:r>
      <w:r w:rsidRPr="009044F1">
        <w:rPr>
          <w:rFonts w:ascii="GHEA Grapalat" w:hAnsi="GHEA Grapalat"/>
        </w:rPr>
        <w:t>ЧАСТЬ I</w:t>
      </w:r>
    </w:p>
    <w:p w:rsidR="00096865" w:rsidRPr="009044F1" w:rsidRDefault="00096865" w:rsidP="00B46D58">
      <w:pPr>
        <w:pStyle w:val="3"/>
        <w:keepNext w:val="0"/>
        <w:widowControl w:val="0"/>
        <w:spacing w:after="160" w:line="240" w:lineRule="auto"/>
        <w:rPr>
          <w:rFonts w:ascii="GHEA Grapalat" w:hAnsi="GHEA Grapalat"/>
          <w:sz w:val="24"/>
          <w:szCs w:val="24"/>
        </w:rPr>
      </w:pPr>
    </w:p>
    <w:p w:rsidR="00096865" w:rsidRPr="009044F1" w:rsidRDefault="00F63BBB" w:rsidP="00B46D58">
      <w:pPr>
        <w:widowControl w:val="0"/>
        <w:spacing w:after="16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rsidR="00E97182" w:rsidRDefault="007223C7" w:rsidP="004521DC">
      <w:pPr>
        <w:pStyle w:val="HTML"/>
        <w:shd w:val="clear" w:color="auto" w:fill="FFFFFF"/>
        <w:spacing w:line="360" w:lineRule="atLeast"/>
        <w:jc w:val="center"/>
        <w:rPr>
          <w:rFonts w:ascii="GHEA Grapalat" w:hAnsi="GHEA Grapalat"/>
          <w:sz w:val="24"/>
          <w:szCs w:val="24"/>
        </w:rPr>
      </w:pPr>
      <w:r w:rsidRPr="009044F1">
        <w:rPr>
          <w:rFonts w:ascii="GHEA Grapalat" w:hAnsi="GHEA Grapalat"/>
        </w:rPr>
        <w:t>1.1</w:t>
      </w:r>
      <w:r w:rsidRPr="008E6E51">
        <w:rPr>
          <w:rFonts w:ascii="GHEA Grapalat" w:hAnsi="GHEA Grapalat"/>
        </w:rPr>
        <w:t>.</w:t>
      </w:r>
      <w:r w:rsidRPr="00090699">
        <w:rPr>
          <w:rFonts w:ascii="GHEA Grapalat" w:hAnsi="GHEA Grapalat"/>
        </w:rPr>
        <w:tab/>
      </w:r>
      <w:r w:rsidR="00E97182" w:rsidRPr="009044F1">
        <w:rPr>
          <w:rFonts w:ascii="GHEA Grapalat" w:hAnsi="GHEA Grapalat"/>
          <w:sz w:val="24"/>
          <w:szCs w:val="24"/>
        </w:rPr>
        <w:t xml:space="preserve">Предметом закупки является приобретение </w:t>
      </w:r>
      <w:r w:rsidR="004521DC" w:rsidRPr="004521DC">
        <w:rPr>
          <w:rFonts w:ascii="Sylfaen" w:hAnsi="Sylfaen"/>
        </w:rPr>
        <w:t xml:space="preserve">«Веду № </w:t>
      </w:r>
      <w:proofErr w:type="gramStart"/>
      <w:r w:rsidR="00736151" w:rsidRPr="00736151">
        <w:rPr>
          <w:rFonts w:ascii="Sylfaen" w:hAnsi="Sylfaen"/>
        </w:rPr>
        <w:t>3</w:t>
      </w:r>
      <w:r w:rsidR="004521DC" w:rsidRPr="004521DC">
        <w:rPr>
          <w:rFonts w:ascii="Sylfaen" w:hAnsi="Sylfaen"/>
        </w:rPr>
        <w:t xml:space="preserve">  детский</w:t>
      </w:r>
      <w:proofErr w:type="gramEnd"/>
      <w:r w:rsidR="004521DC" w:rsidRPr="004521DC">
        <w:rPr>
          <w:rFonts w:ascii="Sylfaen" w:hAnsi="Sylfaen"/>
        </w:rPr>
        <w:t xml:space="preserve"> сад» </w:t>
      </w:r>
      <w:r w:rsidR="004521DC" w:rsidRPr="004550D7">
        <w:rPr>
          <w:rFonts w:ascii="Sylfaen" w:hAnsi="Sylfaen"/>
          <w:lang w:val="en-US"/>
        </w:rPr>
        <w:t>HOAK</w:t>
      </w:r>
      <w:r w:rsidR="004521DC" w:rsidRPr="0015555B">
        <w:rPr>
          <w:rFonts w:ascii="GHEA Grapalat" w:hAnsi="GHEA Grapalat"/>
        </w:rPr>
        <w:t xml:space="preserve"> </w:t>
      </w:r>
      <w:r w:rsidR="004521DC">
        <w:rPr>
          <w:rFonts w:ascii="GHEA Grapalat" w:hAnsi="GHEA Grapalat"/>
        </w:rPr>
        <w:t xml:space="preserve"> </w:t>
      </w:r>
      <w:r w:rsidR="00E97182" w:rsidRPr="009044F1">
        <w:rPr>
          <w:rFonts w:ascii="GHEA Grapalat" w:hAnsi="GHEA Grapalat"/>
          <w:sz w:val="24"/>
          <w:szCs w:val="24"/>
        </w:rPr>
        <w:t>(далее — также товар) для нужд "</w:t>
      </w:r>
      <w:r w:rsidR="00E97182" w:rsidRPr="009E3704">
        <w:rPr>
          <w:rFonts w:ascii="Arial Unicode" w:hAnsi="Arial Unicode"/>
          <w:sz w:val="24"/>
          <w:szCs w:val="24"/>
        </w:rPr>
        <w:t xml:space="preserve"> </w:t>
      </w:r>
      <w:r w:rsidR="00E97182">
        <w:rPr>
          <w:rFonts w:ascii="Arial Unicode" w:hAnsi="Arial Unicode"/>
          <w:sz w:val="24"/>
          <w:szCs w:val="24"/>
        </w:rPr>
        <w:t>продуктов</w:t>
      </w:r>
      <w:r w:rsidR="00E97182" w:rsidRPr="009044F1">
        <w:rPr>
          <w:rFonts w:ascii="GHEA Grapalat" w:hAnsi="GHEA Grapalat"/>
          <w:sz w:val="24"/>
          <w:szCs w:val="24"/>
        </w:rPr>
        <w:t xml:space="preserve"> ", которые сгруппированы в </w:t>
      </w:r>
      <w:r w:rsidR="00E97182" w:rsidRPr="00A67D5D">
        <w:rPr>
          <w:rFonts w:ascii="GHEA Grapalat" w:hAnsi="GHEA Grapalat"/>
          <w:sz w:val="24"/>
          <w:szCs w:val="24"/>
        </w:rPr>
        <w:t xml:space="preserve">лоты </w:t>
      </w:r>
      <w:r w:rsidR="009734F7" w:rsidRPr="009734F7">
        <w:rPr>
          <w:rFonts w:ascii="GHEA Grapalat" w:hAnsi="GHEA Grapalat"/>
          <w:sz w:val="24"/>
          <w:szCs w:val="24"/>
        </w:rPr>
        <w:t>39</w:t>
      </w:r>
      <w:r w:rsidR="00E97182" w:rsidRPr="00A67D5D">
        <w:rPr>
          <w:rFonts w:ascii="GHEA Grapalat" w:hAnsi="GHEA Grapalat"/>
          <w:sz w:val="24"/>
          <w:szCs w:val="24"/>
        </w:rPr>
        <w:t>":</w:t>
      </w:r>
    </w:p>
    <w:p w:rsidR="00B52674" w:rsidRPr="00A67D5D" w:rsidRDefault="00B52674" w:rsidP="004521DC">
      <w:pPr>
        <w:pStyle w:val="HTML"/>
        <w:shd w:val="clear" w:color="auto" w:fill="FFFFFF"/>
        <w:spacing w:line="360" w:lineRule="atLeast"/>
        <w:jc w:val="center"/>
        <w:rPr>
          <w:rFonts w:ascii="GHEA Grapalat" w:hAnsi="GHEA Grapalat"/>
          <w:i/>
          <w:sz w:val="24"/>
          <w:szCs w:val="24"/>
        </w:rPr>
      </w:pPr>
    </w:p>
    <w:tbl>
      <w:tblPr>
        <w:tblpPr w:leftFromText="180" w:rightFromText="180" w:vertAnchor="text" w:tblpY="1"/>
        <w:tblOverlap w:val="never"/>
        <w:tblW w:w="98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2581"/>
        <w:gridCol w:w="5528"/>
      </w:tblGrid>
      <w:tr w:rsidR="00F0799E" w:rsidRPr="00D7710F" w:rsidTr="007E0598">
        <w:trPr>
          <w:trHeight w:val="480"/>
        </w:trPr>
        <w:tc>
          <w:tcPr>
            <w:tcW w:w="4282" w:type="dxa"/>
            <w:gridSpan w:val="2"/>
            <w:vAlign w:val="center"/>
          </w:tcPr>
          <w:p w:rsidR="00F0799E" w:rsidRPr="00D7710F" w:rsidRDefault="00F0799E" w:rsidP="007E0598">
            <w:pPr>
              <w:pStyle w:val="23"/>
              <w:spacing w:line="240" w:lineRule="auto"/>
              <w:ind w:firstLine="0"/>
              <w:jc w:val="center"/>
              <w:rPr>
                <w:rFonts w:ascii="GHEA Grapalat" w:hAnsi="GHEA Grapalat"/>
                <w:b/>
                <w:bCs/>
                <w:i/>
                <w:iCs/>
                <w:sz w:val="14"/>
                <w:szCs w:val="14"/>
              </w:rPr>
            </w:pPr>
            <w:r w:rsidRPr="00D7710F">
              <w:rPr>
                <w:rFonts w:ascii="GHEA Grapalat" w:hAnsi="GHEA Grapalat"/>
                <w:b/>
                <w:bCs/>
                <w:i/>
                <w:iCs/>
                <w:sz w:val="14"/>
                <w:szCs w:val="14"/>
              </w:rPr>
              <w:t>Размеры</w:t>
            </w:r>
          </w:p>
        </w:tc>
        <w:tc>
          <w:tcPr>
            <w:tcW w:w="5528" w:type="dxa"/>
            <w:vMerge w:val="restart"/>
            <w:vAlign w:val="center"/>
          </w:tcPr>
          <w:p w:rsidR="00F0799E" w:rsidRPr="00D7710F" w:rsidRDefault="00F0799E" w:rsidP="007E0598">
            <w:pPr>
              <w:pStyle w:val="23"/>
              <w:spacing w:line="240" w:lineRule="auto"/>
              <w:ind w:firstLine="0"/>
              <w:jc w:val="center"/>
              <w:rPr>
                <w:rFonts w:ascii="GHEA Grapalat" w:hAnsi="GHEA Grapalat"/>
                <w:b/>
                <w:bCs/>
                <w:i/>
                <w:iCs/>
              </w:rPr>
            </w:pPr>
            <w:r w:rsidRPr="00D7710F">
              <w:rPr>
                <w:rFonts w:ascii="GHEA Grapalat" w:hAnsi="GHEA Grapalat"/>
                <w:b/>
                <w:bCs/>
                <w:i/>
                <w:iCs/>
              </w:rPr>
              <w:t>Название измерения</w:t>
            </w:r>
          </w:p>
        </w:tc>
      </w:tr>
      <w:tr w:rsidR="00F0799E" w:rsidRPr="00D7710F" w:rsidTr="007E0598">
        <w:trPr>
          <w:trHeight w:val="292"/>
        </w:trPr>
        <w:tc>
          <w:tcPr>
            <w:tcW w:w="1701" w:type="dxa"/>
            <w:vAlign w:val="center"/>
          </w:tcPr>
          <w:p w:rsidR="00F0799E" w:rsidRPr="00D7710F" w:rsidRDefault="00F0799E" w:rsidP="007E0598">
            <w:pPr>
              <w:pStyle w:val="23"/>
              <w:spacing w:line="240" w:lineRule="auto"/>
              <w:jc w:val="center"/>
              <w:rPr>
                <w:rFonts w:ascii="GHEA Grapalat" w:hAnsi="GHEA Grapalat"/>
                <w:b/>
                <w:bCs/>
                <w:i/>
                <w:iCs/>
                <w:sz w:val="14"/>
                <w:szCs w:val="14"/>
              </w:rPr>
            </w:pPr>
            <w:r w:rsidRPr="00D7710F">
              <w:rPr>
                <w:rFonts w:ascii="GHEA Grapalat" w:hAnsi="GHEA Grapalat"/>
                <w:b/>
                <w:bCs/>
                <w:i/>
                <w:iCs/>
                <w:sz w:val="14"/>
                <w:szCs w:val="14"/>
              </w:rPr>
              <w:t>числа</w:t>
            </w:r>
          </w:p>
        </w:tc>
        <w:tc>
          <w:tcPr>
            <w:tcW w:w="2581" w:type="dxa"/>
            <w:tcBorders>
              <w:bottom w:val="single" w:sz="4" w:space="0" w:color="auto"/>
            </w:tcBorders>
            <w:vAlign w:val="center"/>
          </w:tcPr>
          <w:p w:rsidR="00F0799E" w:rsidRPr="00D7710F" w:rsidRDefault="00F0799E" w:rsidP="007E0598">
            <w:pPr>
              <w:pStyle w:val="23"/>
              <w:spacing w:line="240" w:lineRule="auto"/>
              <w:jc w:val="center"/>
              <w:rPr>
                <w:rFonts w:ascii="GHEA Grapalat" w:hAnsi="GHEA Grapalat"/>
                <w:b/>
                <w:bCs/>
                <w:i/>
                <w:iCs/>
                <w:sz w:val="14"/>
                <w:szCs w:val="14"/>
              </w:rPr>
            </w:pPr>
            <w:r w:rsidRPr="00D7710F">
              <w:rPr>
                <w:rFonts w:ascii="GHEA Grapalat" w:hAnsi="GHEA Grapalat"/>
                <w:b/>
                <w:bCs/>
                <w:i/>
                <w:iCs/>
                <w:sz w:val="14"/>
                <w:szCs w:val="14"/>
                <w:lang w:val="hy-AM"/>
              </w:rPr>
              <w:t>цена покупки</w:t>
            </w:r>
          </w:p>
        </w:tc>
        <w:tc>
          <w:tcPr>
            <w:tcW w:w="5528" w:type="dxa"/>
            <w:vMerge/>
            <w:vAlign w:val="center"/>
          </w:tcPr>
          <w:p w:rsidR="00F0799E" w:rsidRPr="00D7710F" w:rsidRDefault="00F0799E" w:rsidP="007E0598">
            <w:pPr>
              <w:pStyle w:val="23"/>
              <w:spacing w:line="240" w:lineRule="auto"/>
              <w:ind w:firstLine="0"/>
              <w:jc w:val="center"/>
              <w:rPr>
                <w:rFonts w:ascii="GHEA Grapalat" w:hAnsi="GHEA Grapalat"/>
                <w:b/>
                <w:bCs/>
                <w:i/>
                <w:iCs/>
              </w:rPr>
            </w:pPr>
          </w:p>
        </w:tc>
      </w:tr>
      <w:tr w:rsidR="00F0799E" w:rsidRPr="00D7710F" w:rsidTr="007E0598">
        <w:tc>
          <w:tcPr>
            <w:tcW w:w="1701" w:type="dxa"/>
            <w:vAlign w:val="bottom"/>
          </w:tcPr>
          <w:p w:rsidR="00F0799E" w:rsidRPr="00D7710F" w:rsidRDefault="00F0799E" w:rsidP="00F0799E">
            <w:pPr>
              <w:pStyle w:val="23"/>
              <w:numPr>
                <w:ilvl w:val="0"/>
                <w:numId w:val="46"/>
              </w:numPr>
              <w:spacing w:line="240" w:lineRule="auto"/>
              <w:jc w:val="center"/>
              <w:rPr>
                <w:rFonts w:ascii="GHEA Grapalat" w:hAnsi="GHEA Grapalat"/>
                <w:sz w:val="16"/>
              </w:rPr>
            </w:pPr>
          </w:p>
        </w:tc>
        <w:tc>
          <w:tcPr>
            <w:tcW w:w="2581" w:type="dxa"/>
            <w:tcBorders>
              <w:top w:val="single" w:sz="4" w:space="0" w:color="auto"/>
              <w:left w:val="single" w:sz="4" w:space="0" w:color="auto"/>
              <w:bottom w:val="single" w:sz="4" w:space="0" w:color="auto"/>
              <w:right w:val="single" w:sz="4" w:space="0" w:color="auto"/>
            </w:tcBorders>
            <w:shd w:val="clear" w:color="auto" w:fill="auto"/>
            <w:vAlign w:val="bottom"/>
          </w:tcPr>
          <w:p w:rsidR="00F0799E" w:rsidRPr="009A0572" w:rsidRDefault="00F0799E" w:rsidP="007E0598">
            <w:pPr>
              <w:pStyle w:val="23"/>
              <w:spacing w:line="240" w:lineRule="auto"/>
              <w:ind w:firstLine="0"/>
              <w:jc w:val="center"/>
              <w:rPr>
                <w:rFonts w:ascii="GHEA Grapalat" w:hAnsi="GHEA Grapalat"/>
                <w:color w:val="FF0000"/>
                <w:sz w:val="22"/>
                <w:szCs w:val="22"/>
              </w:rPr>
            </w:pPr>
            <w:r>
              <w:rPr>
                <w:rFonts w:ascii="Calibri" w:hAnsi="Calibri"/>
                <w:b/>
                <w:bCs/>
                <w:color w:val="000000"/>
              </w:rPr>
              <w:t>900000</w:t>
            </w:r>
          </w:p>
        </w:tc>
        <w:tc>
          <w:tcPr>
            <w:tcW w:w="5528" w:type="dxa"/>
            <w:tcBorders>
              <w:top w:val="nil"/>
              <w:left w:val="nil"/>
              <w:bottom w:val="single" w:sz="8" w:space="0" w:color="auto"/>
              <w:right w:val="single" w:sz="8" w:space="0" w:color="auto"/>
            </w:tcBorders>
            <w:shd w:val="clear" w:color="auto" w:fill="auto"/>
            <w:vAlign w:val="center"/>
          </w:tcPr>
          <w:p w:rsidR="00F0799E" w:rsidRPr="009A0572" w:rsidRDefault="00F0799E" w:rsidP="007E0598">
            <w:pPr>
              <w:pStyle w:val="23"/>
              <w:spacing w:line="240" w:lineRule="auto"/>
              <w:ind w:firstLine="0"/>
              <w:rPr>
                <w:rFonts w:ascii="GHEA Grapalat" w:hAnsi="GHEA Grapalat"/>
                <w:color w:val="FF0000"/>
                <w:sz w:val="22"/>
                <w:szCs w:val="22"/>
                <w:u w:val="single"/>
                <w:vertAlign w:val="subscript"/>
              </w:rPr>
            </w:pPr>
            <w:r>
              <w:rPr>
                <w:rFonts w:ascii="Sylfaen" w:hAnsi="Sylfaen" w:cs="Sylfaen"/>
                <w:color w:val="000000"/>
              </w:rPr>
              <w:t>Хлеб</w:t>
            </w:r>
            <w:r>
              <w:rPr>
                <w:rFonts w:ascii="Calibri" w:hAnsi="Calibri"/>
                <w:color w:val="000000"/>
              </w:rPr>
              <w:t xml:space="preserve"> </w:t>
            </w:r>
          </w:p>
        </w:tc>
      </w:tr>
      <w:tr w:rsidR="00F0799E" w:rsidRPr="00D7710F" w:rsidTr="007E0598">
        <w:tc>
          <w:tcPr>
            <w:tcW w:w="1701" w:type="dxa"/>
            <w:vAlign w:val="bottom"/>
          </w:tcPr>
          <w:p w:rsidR="00F0799E" w:rsidRPr="00D7710F" w:rsidRDefault="00F0799E" w:rsidP="00F0799E">
            <w:pPr>
              <w:pStyle w:val="23"/>
              <w:numPr>
                <w:ilvl w:val="0"/>
                <w:numId w:val="46"/>
              </w:numPr>
              <w:spacing w:line="240" w:lineRule="auto"/>
              <w:jc w:val="center"/>
              <w:rPr>
                <w:rFonts w:ascii="GHEA Grapalat" w:hAnsi="GHEA Grapalat"/>
              </w:rPr>
            </w:pPr>
          </w:p>
        </w:tc>
        <w:tc>
          <w:tcPr>
            <w:tcW w:w="2581" w:type="dxa"/>
            <w:tcBorders>
              <w:top w:val="nil"/>
              <w:left w:val="single" w:sz="4" w:space="0" w:color="auto"/>
              <w:bottom w:val="single" w:sz="4" w:space="0" w:color="auto"/>
              <w:right w:val="single" w:sz="4" w:space="0" w:color="auto"/>
            </w:tcBorders>
            <w:shd w:val="clear" w:color="auto" w:fill="auto"/>
            <w:vAlign w:val="bottom"/>
          </w:tcPr>
          <w:p w:rsidR="00F0799E" w:rsidRPr="009A0572" w:rsidRDefault="00F0799E" w:rsidP="007E0598">
            <w:pPr>
              <w:pStyle w:val="23"/>
              <w:spacing w:line="240" w:lineRule="auto"/>
              <w:ind w:firstLine="0"/>
              <w:jc w:val="center"/>
              <w:rPr>
                <w:rFonts w:ascii="GHEA Grapalat" w:hAnsi="GHEA Grapalat"/>
                <w:color w:val="FF0000"/>
                <w:sz w:val="22"/>
                <w:szCs w:val="22"/>
              </w:rPr>
            </w:pPr>
            <w:r>
              <w:rPr>
                <w:rFonts w:ascii="Calibri" w:hAnsi="Calibri"/>
                <w:b/>
                <w:bCs/>
                <w:color w:val="000000"/>
              </w:rPr>
              <w:t>150000</w:t>
            </w:r>
          </w:p>
        </w:tc>
        <w:tc>
          <w:tcPr>
            <w:tcW w:w="5528" w:type="dxa"/>
            <w:tcBorders>
              <w:top w:val="nil"/>
              <w:left w:val="nil"/>
              <w:bottom w:val="single" w:sz="8" w:space="0" w:color="auto"/>
              <w:right w:val="single" w:sz="8" w:space="0" w:color="auto"/>
            </w:tcBorders>
            <w:shd w:val="clear" w:color="auto" w:fill="auto"/>
            <w:vAlign w:val="center"/>
          </w:tcPr>
          <w:p w:rsidR="00F0799E" w:rsidRPr="009A0572" w:rsidRDefault="00F0799E" w:rsidP="007E0598">
            <w:pPr>
              <w:pStyle w:val="23"/>
              <w:spacing w:line="240" w:lineRule="auto"/>
              <w:ind w:firstLine="0"/>
              <w:rPr>
                <w:rFonts w:ascii="GHEA Grapalat" w:hAnsi="GHEA Grapalat"/>
                <w:color w:val="FF0000"/>
                <w:sz w:val="22"/>
                <w:szCs w:val="22"/>
              </w:rPr>
            </w:pPr>
            <w:r>
              <w:rPr>
                <w:rFonts w:ascii="Sylfaen" w:hAnsi="Sylfaen" w:cs="Sylfaen"/>
                <w:color w:val="000000"/>
              </w:rPr>
              <w:t>Овсянка</w:t>
            </w:r>
            <w:r>
              <w:rPr>
                <w:rFonts w:ascii="Calibri" w:hAnsi="Calibri"/>
                <w:color w:val="000000"/>
              </w:rPr>
              <w:t xml:space="preserve"> </w:t>
            </w:r>
            <w:r>
              <w:rPr>
                <w:rFonts w:ascii="Sylfaen" w:hAnsi="Sylfaen" w:cs="Sylfaen"/>
                <w:color w:val="000000"/>
              </w:rPr>
              <w:t>пончик</w:t>
            </w:r>
          </w:p>
        </w:tc>
      </w:tr>
      <w:tr w:rsidR="00F0799E" w:rsidRPr="00D7710F" w:rsidTr="007E0598">
        <w:tc>
          <w:tcPr>
            <w:tcW w:w="1701" w:type="dxa"/>
            <w:vAlign w:val="bottom"/>
          </w:tcPr>
          <w:p w:rsidR="00F0799E" w:rsidRPr="00D7710F" w:rsidRDefault="00F0799E" w:rsidP="00F0799E">
            <w:pPr>
              <w:pStyle w:val="23"/>
              <w:numPr>
                <w:ilvl w:val="0"/>
                <w:numId w:val="46"/>
              </w:numPr>
              <w:spacing w:line="240" w:lineRule="auto"/>
              <w:jc w:val="center"/>
              <w:rPr>
                <w:rFonts w:ascii="GHEA Grapalat" w:hAnsi="GHEA Grapalat"/>
              </w:rPr>
            </w:pPr>
          </w:p>
        </w:tc>
        <w:tc>
          <w:tcPr>
            <w:tcW w:w="2581" w:type="dxa"/>
            <w:tcBorders>
              <w:top w:val="nil"/>
              <w:left w:val="single" w:sz="4" w:space="0" w:color="auto"/>
              <w:bottom w:val="single" w:sz="4" w:space="0" w:color="auto"/>
              <w:right w:val="single" w:sz="4" w:space="0" w:color="auto"/>
            </w:tcBorders>
            <w:shd w:val="clear" w:color="auto" w:fill="auto"/>
            <w:vAlign w:val="bottom"/>
          </w:tcPr>
          <w:p w:rsidR="00F0799E" w:rsidRPr="009A0572" w:rsidRDefault="00F0799E" w:rsidP="007E0598">
            <w:pPr>
              <w:pStyle w:val="23"/>
              <w:spacing w:line="240" w:lineRule="auto"/>
              <w:ind w:firstLine="0"/>
              <w:jc w:val="center"/>
              <w:rPr>
                <w:rFonts w:ascii="GHEA Grapalat" w:hAnsi="GHEA Grapalat"/>
                <w:sz w:val="22"/>
                <w:szCs w:val="22"/>
              </w:rPr>
            </w:pPr>
            <w:r>
              <w:rPr>
                <w:rFonts w:ascii="Calibri" w:hAnsi="Calibri"/>
                <w:b/>
                <w:bCs/>
                <w:color w:val="000000"/>
              </w:rPr>
              <w:t>16500</w:t>
            </w:r>
          </w:p>
        </w:tc>
        <w:tc>
          <w:tcPr>
            <w:tcW w:w="5528" w:type="dxa"/>
            <w:tcBorders>
              <w:top w:val="nil"/>
              <w:left w:val="nil"/>
              <w:bottom w:val="single" w:sz="8" w:space="0" w:color="auto"/>
              <w:right w:val="single" w:sz="8" w:space="0" w:color="auto"/>
            </w:tcBorders>
            <w:shd w:val="clear" w:color="auto" w:fill="auto"/>
            <w:vAlign w:val="center"/>
          </w:tcPr>
          <w:p w:rsidR="00F0799E" w:rsidRPr="009A0572" w:rsidRDefault="00F0799E" w:rsidP="007E0598">
            <w:pPr>
              <w:pStyle w:val="23"/>
              <w:spacing w:line="240" w:lineRule="auto"/>
              <w:ind w:firstLine="0"/>
              <w:rPr>
                <w:rFonts w:ascii="GHEA Grapalat" w:hAnsi="GHEA Grapalat"/>
                <w:sz w:val="22"/>
                <w:szCs w:val="22"/>
              </w:rPr>
            </w:pPr>
            <w:r>
              <w:rPr>
                <w:rFonts w:ascii="Sylfaen" w:hAnsi="Sylfaen" w:cs="Sylfaen"/>
                <w:color w:val="000000"/>
              </w:rPr>
              <w:t>Паста</w:t>
            </w:r>
          </w:p>
        </w:tc>
      </w:tr>
      <w:tr w:rsidR="00F0799E" w:rsidRPr="00D7710F" w:rsidTr="007E0598">
        <w:tc>
          <w:tcPr>
            <w:tcW w:w="1701" w:type="dxa"/>
            <w:vAlign w:val="bottom"/>
          </w:tcPr>
          <w:p w:rsidR="00F0799E" w:rsidRPr="00D7710F" w:rsidRDefault="00F0799E" w:rsidP="00F0799E">
            <w:pPr>
              <w:pStyle w:val="23"/>
              <w:numPr>
                <w:ilvl w:val="0"/>
                <w:numId w:val="46"/>
              </w:numPr>
              <w:spacing w:line="240" w:lineRule="auto"/>
              <w:jc w:val="center"/>
              <w:rPr>
                <w:rFonts w:ascii="GHEA Grapalat" w:hAnsi="GHEA Grapalat"/>
              </w:rPr>
            </w:pPr>
          </w:p>
        </w:tc>
        <w:tc>
          <w:tcPr>
            <w:tcW w:w="2581" w:type="dxa"/>
            <w:tcBorders>
              <w:top w:val="nil"/>
              <w:left w:val="single" w:sz="4" w:space="0" w:color="auto"/>
              <w:bottom w:val="single" w:sz="4" w:space="0" w:color="auto"/>
              <w:right w:val="single" w:sz="4" w:space="0" w:color="auto"/>
            </w:tcBorders>
            <w:shd w:val="clear" w:color="auto" w:fill="auto"/>
            <w:vAlign w:val="bottom"/>
          </w:tcPr>
          <w:p w:rsidR="00F0799E" w:rsidRPr="009A0572" w:rsidRDefault="00F0799E" w:rsidP="007E0598">
            <w:pPr>
              <w:pStyle w:val="23"/>
              <w:spacing w:line="240" w:lineRule="auto"/>
              <w:ind w:firstLine="0"/>
              <w:jc w:val="center"/>
              <w:rPr>
                <w:rFonts w:ascii="GHEA Grapalat" w:hAnsi="GHEA Grapalat"/>
                <w:sz w:val="22"/>
                <w:szCs w:val="22"/>
              </w:rPr>
            </w:pPr>
            <w:r>
              <w:rPr>
                <w:rFonts w:ascii="Calibri" w:hAnsi="Calibri"/>
                <w:b/>
                <w:bCs/>
                <w:color w:val="000000"/>
              </w:rPr>
              <w:t>75600</w:t>
            </w:r>
          </w:p>
        </w:tc>
        <w:tc>
          <w:tcPr>
            <w:tcW w:w="5528" w:type="dxa"/>
            <w:tcBorders>
              <w:top w:val="nil"/>
              <w:left w:val="nil"/>
              <w:bottom w:val="single" w:sz="8" w:space="0" w:color="auto"/>
              <w:right w:val="single" w:sz="8" w:space="0" w:color="auto"/>
            </w:tcBorders>
            <w:shd w:val="clear" w:color="auto" w:fill="auto"/>
            <w:vAlign w:val="center"/>
          </w:tcPr>
          <w:p w:rsidR="00F0799E" w:rsidRPr="009A0572" w:rsidRDefault="00F0799E" w:rsidP="007E0598">
            <w:pPr>
              <w:pStyle w:val="23"/>
              <w:spacing w:line="240" w:lineRule="auto"/>
              <w:ind w:firstLine="0"/>
              <w:rPr>
                <w:rFonts w:ascii="GHEA Grapalat" w:hAnsi="GHEA Grapalat"/>
                <w:sz w:val="22"/>
                <w:szCs w:val="22"/>
              </w:rPr>
            </w:pPr>
            <w:r>
              <w:rPr>
                <w:rFonts w:ascii="Sylfaen" w:hAnsi="Sylfaen" w:cs="Sylfaen"/>
                <w:color w:val="000000"/>
              </w:rPr>
              <w:t>Сахар</w:t>
            </w:r>
          </w:p>
        </w:tc>
      </w:tr>
      <w:tr w:rsidR="00F0799E" w:rsidRPr="00D7710F" w:rsidTr="007E0598">
        <w:tc>
          <w:tcPr>
            <w:tcW w:w="1701" w:type="dxa"/>
            <w:vAlign w:val="bottom"/>
          </w:tcPr>
          <w:p w:rsidR="00F0799E" w:rsidRPr="00D7710F" w:rsidRDefault="00F0799E" w:rsidP="00F0799E">
            <w:pPr>
              <w:pStyle w:val="23"/>
              <w:numPr>
                <w:ilvl w:val="0"/>
                <w:numId w:val="46"/>
              </w:numPr>
              <w:spacing w:line="240" w:lineRule="auto"/>
              <w:jc w:val="center"/>
              <w:rPr>
                <w:rFonts w:ascii="GHEA Grapalat" w:hAnsi="GHEA Grapalat"/>
              </w:rPr>
            </w:pPr>
          </w:p>
        </w:tc>
        <w:tc>
          <w:tcPr>
            <w:tcW w:w="2581" w:type="dxa"/>
            <w:tcBorders>
              <w:top w:val="nil"/>
              <w:left w:val="single" w:sz="4" w:space="0" w:color="auto"/>
              <w:bottom w:val="single" w:sz="4" w:space="0" w:color="auto"/>
              <w:right w:val="single" w:sz="4" w:space="0" w:color="auto"/>
            </w:tcBorders>
            <w:shd w:val="clear" w:color="auto" w:fill="auto"/>
            <w:vAlign w:val="bottom"/>
          </w:tcPr>
          <w:p w:rsidR="00F0799E" w:rsidRPr="009A0572" w:rsidRDefault="00F0799E" w:rsidP="007E0598">
            <w:pPr>
              <w:pStyle w:val="23"/>
              <w:spacing w:line="240" w:lineRule="auto"/>
              <w:ind w:firstLine="0"/>
              <w:jc w:val="center"/>
              <w:rPr>
                <w:rFonts w:ascii="GHEA Grapalat" w:hAnsi="GHEA Grapalat"/>
                <w:sz w:val="22"/>
                <w:szCs w:val="22"/>
              </w:rPr>
            </w:pPr>
            <w:r>
              <w:rPr>
                <w:rFonts w:ascii="Calibri" w:hAnsi="Calibri"/>
                <w:b/>
                <w:bCs/>
                <w:color w:val="000000"/>
              </w:rPr>
              <w:t>750000</w:t>
            </w:r>
          </w:p>
        </w:tc>
        <w:tc>
          <w:tcPr>
            <w:tcW w:w="5528" w:type="dxa"/>
            <w:tcBorders>
              <w:top w:val="nil"/>
              <w:left w:val="nil"/>
              <w:bottom w:val="single" w:sz="8" w:space="0" w:color="auto"/>
              <w:right w:val="single" w:sz="8" w:space="0" w:color="auto"/>
            </w:tcBorders>
            <w:shd w:val="clear" w:color="auto" w:fill="auto"/>
            <w:vAlign w:val="center"/>
          </w:tcPr>
          <w:p w:rsidR="00F0799E" w:rsidRPr="009A0572" w:rsidRDefault="00F0799E" w:rsidP="007E0598">
            <w:pPr>
              <w:pStyle w:val="23"/>
              <w:spacing w:line="240" w:lineRule="auto"/>
              <w:ind w:firstLine="0"/>
              <w:rPr>
                <w:rFonts w:ascii="GHEA Grapalat" w:hAnsi="GHEA Grapalat"/>
                <w:sz w:val="22"/>
                <w:szCs w:val="22"/>
              </w:rPr>
            </w:pPr>
            <w:r>
              <w:rPr>
                <w:rFonts w:ascii="Sylfaen" w:hAnsi="Sylfaen" w:cs="Sylfaen"/>
                <w:color w:val="000000"/>
              </w:rPr>
              <w:t>Масло</w:t>
            </w:r>
            <w:r>
              <w:rPr>
                <w:rFonts w:ascii="Calibri" w:hAnsi="Calibri"/>
                <w:color w:val="000000"/>
              </w:rPr>
              <w:t xml:space="preserve"> </w:t>
            </w:r>
          </w:p>
        </w:tc>
      </w:tr>
      <w:tr w:rsidR="00F0799E" w:rsidRPr="00D7710F" w:rsidTr="007E0598">
        <w:tc>
          <w:tcPr>
            <w:tcW w:w="1701" w:type="dxa"/>
            <w:vAlign w:val="bottom"/>
          </w:tcPr>
          <w:p w:rsidR="00F0799E" w:rsidRPr="00D7710F" w:rsidRDefault="00F0799E" w:rsidP="00F0799E">
            <w:pPr>
              <w:pStyle w:val="23"/>
              <w:numPr>
                <w:ilvl w:val="0"/>
                <w:numId w:val="46"/>
              </w:numPr>
              <w:spacing w:line="240" w:lineRule="auto"/>
              <w:jc w:val="center"/>
              <w:rPr>
                <w:rFonts w:ascii="GHEA Grapalat" w:hAnsi="GHEA Grapalat"/>
              </w:rPr>
            </w:pPr>
          </w:p>
        </w:tc>
        <w:tc>
          <w:tcPr>
            <w:tcW w:w="2581" w:type="dxa"/>
            <w:tcBorders>
              <w:top w:val="nil"/>
              <w:left w:val="single" w:sz="4" w:space="0" w:color="auto"/>
              <w:bottom w:val="single" w:sz="4" w:space="0" w:color="auto"/>
              <w:right w:val="single" w:sz="4" w:space="0" w:color="auto"/>
            </w:tcBorders>
            <w:shd w:val="clear" w:color="auto" w:fill="auto"/>
            <w:vAlign w:val="bottom"/>
          </w:tcPr>
          <w:p w:rsidR="00F0799E" w:rsidRPr="009A0572" w:rsidRDefault="00F0799E" w:rsidP="007E0598">
            <w:pPr>
              <w:pStyle w:val="23"/>
              <w:spacing w:line="240" w:lineRule="auto"/>
              <w:ind w:firstLine="0"/>
              <w:jc w:val="center"/>
              <w:rPr>
                <w:rFonts w:ascii="GHEA Grapalat" w:hAnsi="GHEA Grapalat"/>
                <w:sz w:val="22"/>
                <w:szCs w:val="22"/>
              </w:rPr>
            </w:pPr>
            <w:r>
              <w:rPr>
                <w:rFonts w:ascii="Calibri" w:hAnsi="Calibri"/>
                <w:b/>
                <w:bCs/>
                <w:color w:val="000000"/>
              </w:rPr>
              <w:t>1978000</w:t>
            </w:r>
          </w:p>
        </w:tc>
        <w:tc>
          <w:tcPr>
            <w:tcW w:w="5528" w:type="dxa"/>
            <w:tcBorders>
              <w:top w:val="nil"/>
              <w:left w:val="nil"/>
              <w:bottom w:val="single" w:sz="8" w:space="0" w:color="auto"/>
              <w:right w:val="single" w:sz="8" w:space="0" w:color="auto"/>
            </w:tcBorders>
            <w:shd w:val="clear" w:color="auto" w:fill="auto"/>
            <w:vAlign w:val="center"/>
          </w:tcPr>
          <w:p w:rsidR="00F0799E" w:rsidRPr="009A0572" w:rsidRDefault="00F0799E" w:rsidP="007E0598">
            <w:pPr>
              <w:pStyle w:val="23"/>
              <w:spacing w:line="240" w:lineRule="auto"/>
              <w:ind w:firstLine="0"/>
              <w:rPr>
                <w:rFonts w:ascii="GHEA Grapalat" w:hAnsi="GHEA Grapalat"/>
                <w:sz w:val="22"/>
                <w:szCs w:val="22"/>
              </w:rPr>
            </w:pPr>
            <w:r>
              <w:rPr>
                <w:rFonts w:ascii="Sylfaen" w:hAnsi="Sylfaen" w:cs="Sylfaen"/>
                <w:color w:val="000000"/>
              </w:rPr>
              <w:t>Говядина</w:t>
            </w:r>
            <w:r>
              <w:rPr>
                <w:rFonts w:ascii="Calibri" w:hAnsi="Calibri"/>
                <w:color w:val="000000"/>
              </w:rPr>
              <w:t xml:space="preserve"> </w:t>
            </w:r>
            <w:r>
              <w:rPr>
                <w:rFonts w:ascii="Sylfaen" w:hAnsi="Sylfaen" w:cs="Sylfaen"/>
                <w:color w:val="000000"/>
              </w:rPr>
              <w:t>мясо</w:t>
            </w:r>
            <w:r>
              <w:rPr>
                <w:rFonts w:ascii="Calibri" w:hAnsi="Calibri"/>
                <w:color w:val="000000"/>
              </w:rPr>
              <w:t xml:space="preserve"> </w:t>
            </w:r>
          </w:p>
        </w:tc>
      </w:tr>
      <w:tr w:rsidR="00F0799E" w:rsidRPr="00D7710F" w:rsidTr="007E0598">
        <w:tc>
          <w:tcPr>
            <w:tcW w:w="1701" w:type="dxa"/>
            <w:vAlign w:val="bottom"/>
          </w:tcPr>
          <w:p w:rsidR="00F0799E" w:rsidRPr="00D7710F" w:rsidRDefault="00F0799E" w:rsidP="00F0799E">
            <w:pPr>
              <w:pStyle w:val="23"/>
              <w:numPr>
                <w:ilvl w:val="0"/>
                <w:numId w:val="46"/>
              </w:numPr>
              <w:spacing w:line="240" w:lineRule="auto"/>
              <w:jc w:val="center"/>
              <w:rPr>
                <w:rFonts w:ascii="GHEA Grapalat" w:hAnsi="GHEA Grapalat"/>
                <w:color w:val="000000"/>
              </w:rPr>
            </w:pPr>
          </w:p>
        </w:tc>
        <w:tc>
          <w:tcPr>
            <w:tcW w:w="2581" w:type="dxa"/>
            <w:tcBorders>
              <w:top w:val="nil"/>
              <w:left w:val="single" w:sz="4" w:space="0" w:color="auto"/>
              <w:bottom w:val="single" w:sz="4" w:space="0" w:color="auto"/>
              <w:right w:val="single" w:sz="4" w:space="0" w:color="auto"/>
            </w:tcBorders>
            <w:shd w:val="clear" w:color="auto" w:fill="auto"/>
            <w:vAlign w:val="bottom"/>
          </w:tcPr>
          <w:p w:rsidR="00F0799E" w:rsidRPr="009A0572" w:rsidRDefault="00F0799E" w:rsidP="007E0598">
            <w:pPr>
              <w:pStyle w:val="23"/>
              <w:spacing w:line="240" w:lineRule="auto"/>
              <w:ind w:firstLine="0"/>
              <w:jc w:val="center"/>
              <w:rPr>
                <w:rFonts w:ascii="GHEA Grapalat" w:hAnsi="GHEA Grapalat"/>
                <w:color w:val="FF0000"/>
                <w:sz w:val="22"/>
                <w:szCs w:val="22"/>
              </w:rPr>
            </w:pPr>
            <w:r>
              <w:rPr>
                <w:rFonts w:ascii="Calibri" w:hAnsi="Calibri"/>
                <w:b/>
                <w:bCs/>
                <w:color w:val="000000"/>
              </w:rPr>
              <w:t>2940000</w:t>
            </w:r>
          </w:p>
        </w:tc>
        <w:tc>
          <w:tcPr>
            <w:tcW w:w="5528" w:type="dxa"/>
            <w:tcBorders>
              <w:top w:val="nil"/>
              <w:left w:val="nil"/>
              <w:bottom w:val="single" w:sz="8" w:space="0" w:color="auto"/>
              <w:right w:val="single" w:sz="8" w:space="0" w:color="auto"/>
            </w:tcBorders>
            <w:shd w:val="clear" w:color="auto" w:fill="auto"/>
            <w:vAlign w:val="center"/>
          </w:tcPr>
          <w:p w:rsidR="00F0799E" w:rsidRPr="009A0572" w:rsidRDefault="00F0799E" w:rsidP="007E0598">
            <w:pPr>
              <w:pStyle w:val="23"/>
              <w:spacing w:line="240" w:lineRule="auto"/>
              <w:ind w:firstLine="0"/>
              <w:rPr>
                <w:rFonts w:ascii="GHEA Grapalat" w:hAnsi="GHEA Grapalat" w:cs="Sylfaen"/>
                <w:color w:val="000000"/>
                <w:sz w:val="22"/>
                <w:szCs w:val="22"/>
              </w:rPr>
            </w:pPr>
            <w:r>
              <w:rPr>
                <w:rFonts w:ascii="Sylfaen" w:hAnsi="Sylfaen" w:cs="Sylfaen"/>
                <w:color w:val="000000"/>
              </w:rPr>
              <w:t>Курица</w:t>
            </w:r>
            <w:r>
              <w:rPr>
                <w:rFonts w:ascii="Calibri" w:hAnsi="Calibri"/>
                <w:color w:val="000000"/>
              </w:rPr>
              <w:t xml:space="preserve"> </w:t>
            </w:r>
            <w:r>
              <w:rPr>
                <w:rFonts w:ascii="Sylfaen" w:hAnsi="Sylfaen" w:cs="Sylfaen"/>
                <w:color w:val="000000"/>
              </w:rPr>
              <w:t>грудное мясо</w:t>
            </w:r>
            <w:r>
              <w:rPr>
                <w:rFonts w:ascii="Calibri" w:hAnsi="Calibri"/>
                <w:color w:val="000000"/>
              </w:rPr>
              <w:t xml:space="preserve"> </w:t>
            </w:r>
          </w:p>
        </w:tc>
      </w:tr>
      <w:tr w:rsidR="00F0799E" w:rsidRPr="00D7710F" w:rsidTr="007E0598">
        <w:tc>
          <w:tcPr>
            <w:tcW w:w="1701" w:type="dxa"/>
            <w:vAlign w:val="bottom"/>
          </w:tcPr>
          <w:p w:rsidR="00F0799E" w:rsidRPr="00D7710F" w:rsidRDefault="00F0799E" w:rsidP="00F0799E">
            <w:pPr>
              <w:pStyle w:val="23"/>
              <w:numPr>
                <w:ilvl w:val="0"/>
                <w:numId w:val="46"/>
              </w:numPr>
              <w:spacing w:line="240" w:lineRule="auto"/>
              <w:jc w:val="center"/>
              <w:rPr>
                <w:rFonts w:ascii="GHEA Grapalat" w:hAnsi="GHEA Grapalat"/>
                <w:color w:val="000000"/>
              </w:rPr>
            </w:pPr>
          </w:p>
        </w:tc>
        <w:tc>
          <w:tcPr>
            <w:tcW w:w="2581" w:type="dxa"/>
            <w:tcBorders>
              <w:top w:val="nil"/>
              <w:left w:val="single" w:sz="4" w:space="0" w:color="auto"/>
              <w:bottom w:val="single" w:sz="4" w:space="0" w:color="auto"/>
              <w:right w:val="single" w:sz="4" w:space="0" w:color="auto"/>
            </w:tcBorders>
            <w:shd w:val="clear" w:color="auto" w:fill="auto"/>
            <w:vAlign w:val="bottom"/>
          </w:tcPr>
          <w:p w:rsidR="00F0799E" w:rsidRPr="009A0572" w:rsidRDefault="00F0799E" w:rsidP="007E0598">
            <w:pPr>
              <w:pStyle w:val="23"/>
              <w:spacing w:line="240" w:lineRule="auto"/>
              <w:ind w:firstLine="0"/>
              <w:jc w:val="center"/>
              <w:rPr>
                <w:rFonts w:ascii="GHEA Grapalat" w:hAnsi="GHEA Grapalat"/>
                <w:color w:val="FF0000"/>
                <w:sz w:val="22"/>
                <w:szCs w:val="22"/>
              </w:rPr>
            </w:pPr>
            <w:r>
              <w:rPr>
                <w:rFonts w:ascii="Calibri" w:hAnsi="Calibri"/>
                <w:b/>
                <w:bCs/>
                <w:color w:val="000000"/>
              </w:rPr>
              <w:t>600000</w:t>
            </w:r>
          </w:p>
        </w:tc>
        <w:tc>
          <w:tcPr>
            <w:tcW w:w="5528" w:type="dxa"/>
            <w:tcBorders>
              <w:top w:val="nil"/>
              <w:left w:val="nil"/>
              <w:bottom w:val="single" w:sz="8" w:space="0" w:color="auto"/>
              <w:right w:val="single" w:sz="8" w:space="0" w:color="auto"/>
            </w:tcBorders>
            <w:shd w:val="clear" w:color="auto" w:fill="auto"/>
            <w:vAlign w:val="center"/>
          </w:tcPr>
          <w:p w:rsidR="00F0799E" w:rsidRPr="009A0572" w:rsidRDefault="00F0799E" w:rsidP="007E0598">
            <w:pPr>
              <w:pStyle w:val="23"/>
              <w:spacing w:line="240" w:lineRule="auto"/>
              <w:ind w:firstLine="0"/>
              <w:rPr>
                <w:rFonts w:ascii="GHEA Grapalat" w:hAnsi="GHEA Grapalat" w:cs="Sylfaen"/>
                <w:color w:val="000000"/>
                <w:sz w:val="22"/>
                <w:szCs w:val="22"/>
              </w:rPr>
            </w:pPr>
            <w:r>
              <w:rPr>
                <w:rFonts w:ascii="Sylfaen" w:hAnsi="Sylfaen" w:cs="Sylfaen"/>
                <w:color w:val="000000"/>
              </w:rPr>
              <w:t>Сыр</w:t>
            </w:r>
            <w:r>
              <w:rPr>
                <w:rFonts w:ascii="Calibri" w:hAnsi="Calibri"/>
                <w:color w:val="000000"/>
              </w:rPr>
              <w:t xml:space="preserve"> </w:t>
            </w:r>
            <w:r>
              <w:rPr>
                <w:rFonts w:ascii="Sylfaen" w:hAnsi="Sylfaen" w:cs="Sylfaen"/>
                <w:color w:val="000000"/>
              </w:rPr>
              <w:t>бедный</w:t>
            </w:r>
          </w:p>
        </w:tc>
      </w:tr>
      <w:tr w:rsidR="00F0799E" w:rsidRPr="00D7710F" w:rsidTr="007E0598">
        <w:tc>
          <w:tcPr>
            <w:tcW w:w="1701" w:type="dxa"/>
            <w:vAlign w:val="bottom"/>
          </w:tcPr>
          <w:p w:rsidR="00F0799E" w:rsidRPr="00D7710F" w:rsidRDefault="00F0799E" w:rsidP="00F0799E">
            <w:pPr>
              <w:pStyle w:val="23"/>
              <w:numPr>
                <w:ilvl w:val="0"/>
                <w:numId w:val="46"/>
              </w:numPr>
              <w:spacing w:line="240" w:lineRule="auto"/>
              <w:jc w:val="center"/>
              <w:rPr>
                <w:rFonts w:ascii="GHEA Grapalat" w:hAnsi="GHEA Grapalat"/>
                <w:color w:val="000000"/>
              </w:rPr>
            </w:pPr>
          </w:p>
        </w:tc>
        <w:tc>
          <w:tcPr>
            <w:tcW w:w="2581" w:type="dxa"/>
            <w:tcBorders>
              <w:top w:val="nil"/>
              <w:left w:val="single" w:sz="4" w:space="0" w:color="auto"/>
              <w:bottom w:val="single" w:sz="4" w:space="0" w:color="auto"/>
              <w:right w:val="single" w:sz="4" w:space="0" w:color="auto"/>
            </w:tcBorders>
            <w:shd w:val="clear" w:color="auto" w:fill="auto"/>
            <w:vAlign w:val="bottom"/>
          </w:tcPr>
          <w:p w:rsidR="00F0799E" w:rsidRPr="009A0572" w:rsidRDefault="00F0799E" w:rsidP="007E0598">
            <w:pPr>
              <w:pStyle w:val="23"/>
              <w:spacing w:line="240" w:lineRule="auto"/>
              <w:ind w:firstLine="0"/>
              <w:jc w:val="center"/>
              <w:rPr>
                <w:rFonts w:ascii="GHEA Grapalat" w:hAnsi="GHEA Grapalat"/>
                <w:color w:val="FF0000"/>
                <w:sz w:val="22"/>
                <w:szCs w:val="22"/>
              </w:rPr>
            </w:pPr>
            <w:r>
              <w:rPr>
                <w:rFonts w:ascii="Calibri" w:hAnsi="Calibri"/>
                <w:b/>
                <w:bCs/>
                <w:color w:val="000000"/>
              </w:rPr>
              <w:t>1500000</w:t>
            </w:r>
          </w:p>
        </w:tc>
        <w:tc>
          <w:tcPr>
            <w:tcW w:w="5528" w:type="dxa"/>
            <w:tcBorders>
              <w:top w:val="nil"/>
              <w:left w:val="nil"/>
              <w:bottom w:val="single" w:sz="8" w:space="0" w:color="auto"/>
              <w:right w:val="single" w:sz="8" w:space="0" w:color="auto"/>
            </w:tcBorders>
            <w:shd w:val="clear" w:color="auto" w:fill="auto"/>
            <w:vAlign w:val="center"/>
          </w:tcPr>
          <w:p w:rsidR="00F0799E" w:rsidRPr="009A0572" w:rsidRDefault="00F0799E" w:rsidP="007E0598">
            <w:pPr>
              <w:pStyle w:val="23"/>
              <w:spacing w:line="240" w:lineRule="auto"/>
              <w:ind w:firstLine="0"/>
              <w:rPr>
                <w:rFonts w:ascii="GHEA Grapalat" w:hAnsi="GHEA Grapalat" w:cs="Sylfaen"/>
                <w:color w:val="000000"/>
                <w:sz w:val="22"/>
                <w:szCs w:val="22"/>
              </w:rPr>
            </w:pPr>
            <w:r>
              <w:rPr>
                <w:rFonts w:ascii="Sylfaen" w:hAnsi="Sylfaen" w:cs="Sylfaen"/>
                <w:color w:val="000000"/>
              </w:rPr>
              <w:t>Молоко</w:t>
            </w:r>
          </w:p>
        </w:tc>
      </w:tr>
      <w:tr w:rsidR="00F0799E" w:rsidRPr="00D7710F" w:rsidTr="007E0598">
        <w:tc>
          <w:tcPr>
            <w:tcW w:w="1701" w:type="dxa"/>
            <w:vAlign w:val="bottom"/>
          </w:tcPr>
          <w:p w:rsidR="00F0799E" w:rsidRPr="00D7710F" w:rsidRDefault="00F0799E" w:rsidP="00F0799E">
            <w:pPr>
              <w:pStyle w:val="23"/>
              <w:numPr>
                <w:ilvl w:val="0"/>
                <w:numId w:val="46"/>
              </w:numPr>
              <w:spacing w:line="240" w:lineRule="auto"/>
              <w:jc w:val="center"/>
              <w:rPr>
                <w:rFonts w:ascii="GHEA Grapalat" w:hAnsi="GHEA Grapalat"/>
                <w:color w:val="000000"/>
              </w:rPr>
            </w:pPr>
          </w:p>
        </w:tc>
        <w:tc>
          <w:tcPr>
            <w:tcW w:w="2581" w:type="dxa"/>
            <w:tcBorders>
              <w:top w:val="nil"/>
              <w:left w:val="single" w:sz="4" w:space="0" w:color="auto"/>
              <w:bottom w:val="single" w:sz="4" w:space="0" w:color="auto"/>
              <w:right w:val="single" w:sz="4" w:space="0" w:color="auto"/>
            </w:tcBorders>
            <w:shd w:val="clear" w:color="auto" w:fill="auto"/>
            <w:vAlign w:val="bottom"/>
          </w:tcPr>
          <w:p w:rsidR="00F0799E" w:rsidRPr="009A0572" w:rsidRDefault="00F0799E" w:rsidP="007E0598">
            <w:pPr>
              <w:pStyle w:val="23"/>
              <w:spacing w:line="240" w:lineRule="auto"/>
              <w:ind w:firstLine="0"/>
              <w:jc w:val="center"/>
              <w:rPr>
                <w:rFonts w:ascii="GHEA Grapalat" w:hAnsi="GHEA Grapalat"/>
                <w:color w:val="FF0000"/>
                <w:sz w:val="22"/>
                <w:szCs w:val="22"/>
              </w:rPr>
            </w:pPr>
            <w:r>
              <w:rPr>
                <w:rFonts w:ascii="Calibri" w:hAnsi="Calibri"/>
                <w:b/>
                <w:bCs/>
                <w:color w:val="000000"/>
              </w:rPr>
              <w:t>1495000</w:t>
            </w:r>
          </w:p>
        </w:tc>
        <w:tc>
          <w:tcPr>
            <w:tcW w:w="5528" w:type="dxa"/>
            <w:tcBorders>
              <w:top w:val="nil"/>
              <w:left w:val="nil"/>
              <w:bottom w:val="single" w:sz="8" w:space="0" w:color="auto"/>
              <w:right w:val="single" w:sz="8" w:space="0" w:color="auto"/>
            </w:tcBorders>
            <w:shd w:val="clear" w:color="auto" w:fill="auto"/>
            <w:vAlign w:val="center"/>
          </w:tcPr>
          <w:p w:rsidR="00F0799E" w:rsidRPr="009A0572" w:rsidRDefault="00F0799E" w:rsidP="007E0598">
            <w:pPr>
              <w:pStyle w:val="23"/>
              <w:spacing w:line="240" w:lineRule="auto"/>
              <w:ind w:firstLine="0"/>
              <w:rPr>
                <w:rFonts w:ascii="GHEA Grapalat" w:hAnsi="GHEA Grapalat" w:cs="Sylfaen"/>
                <w:color w:val="000000"/>
                <w:sz w:val="22"/>
                <w:szCs w:val="22"/>
              </w:rPr>
            </w:pPr>
            <w:r>
              <w:rPr>
                <w:rFonts w:ascii="Sylfaen" w:hAnsi="Sylfaen" w:cs="Sylfaen"/>
                <w:color w:val="000000"/>
              </w:rPr>
              <w:t>Йогурт</w:t>
            </w:r>
          </w:p>
        </w:tc>
      </w:tr>
      <w:tr w:rsidR="00F0799E" w:rsidRPr="00D7710F" w:rsidTr="007E0598">
        <w:tc>
          <w:tcPr>
            <w:tcW w:w="1701" w:type="dxa"/>
            <w:vAlign w:val="bottom"/>
          </w:tcPr>
          <w:p w:rsidR="00F0799E" w:rsidRPr="00D7710F" w:rsidRDefault="00F0799E" w:rsidP="00F0799E">
            <w:pPr>
              <w:pStyle w:val="23"/>
              <w:numPr>
                <w:ilvl w:val="0"/>
                <w:numId w:val="46"/>
              </w:numPr>
              <w:spacing w:line="240" w:lineRule="auto"/>
              <w:jc w:val="center"/>
              <w:rPr>
                <w:rFonts w:ascii="GHEA Grapalat" w:hAnsi="GHEA Grapalat"/>
                <w:color w:val="000000"/>
              </w:rPr>
            </w:pPr>
          </w:p>
        </w:tc>
        <w:tc>
          <w:tcPr>
            <w:tcW w:w="2581" w:type="dxa"/>
            <w:tcBorders>
              <w:top w:val="nil"/>
              <w:left w:val="single" w:sz="4" w:space="0" w:color="auto"/>
              <w:bottom w:val="single" w:sz="4" w:space="0" w:color="auto"/>
              <w:right w:val="single" w:sz="4" w:space="0" w:color="auto"/>
            </w:tcBorders>
            <w:shd w:val="clear" w:color="auto" w:fill="auto"/>
            <w:vAlign w:val="bottom"/>
          </w:tcPr>
          <w:p w:rsidR="00F0799E" w:rsidRPr="009A0572" w:rsidRDefault="00F0799E" w:rsidP="007E0598">
            <w:pPr>
              <w:pStyle w:val="23"/>
              <w:spacing w:line="240" w:lineRule="auto"/>
              <w:ind w:firstLine="0"/>
              <w:jc w:val="center"/>
              <w:rPr>
                <w:rFonts w:ascii="GHEA Grapalat" w:hAnsi="GHEA Grapalat"/>
                <w:color w:val="FF0000"/>
                <w:sz w:val="22"/>
                <w:szCs w:val="22"/>
              </w:rPr>
            </w:pPr>
            <w:r>
              <w:rPr>
                <w:rFonts w:ascii="Calibri" w:hAnsi="Calibri"/>
                <w:b/>
                <w:bCs/>
                <w:color w:val="000000"/>
              </w:rPr>
              <w:t>120000</w:t>
            </w:r>
          </w:p>
        </w:tc>
        <w:tc>
          <w:tcPr>
            <w:tcW w:w="5528" w:type="dxa"/>
            <w:tcBorders>
              <w:top w:val="nil"/>
              <w:left w:val="nil"/>
              <w:bottom w:val="single" w:sz="8" w:space="0" w:color="auto"/>
              <w:right w:val="single" w:sz="8" w:space="0" w:color="auto"/>
            </w:tcBorders>
            <w:shd w:val="clear" w:color="auto" w:fill="auto"/>
            <w:vAlign w:val="center"/>
          </w:tcPr>
          <w:p w:rsidR="00F0799E" w:rsidRPr="009A0572" w:rsidRDefault="00F0799E" w:rsidP="007E0598">
            <w:pPr>
              <w:pStyle w:val="23"/>
              <w:spacing w:line="240" w:lineRule="auto"/>
              <w:ind w:firstLine="0"/>
              <w:rPr>
                <w:rFonts w:ascii="GHEA Grapalat" w:hAnsi="GHEA Grapalat" w:cs="Sylfaen"/>
                <w:color w:val="000000"/>
                <w:sz w:val="22"/>
                <w:szCs w:val="22"/>
              </w:rPr>
            </w:pPr>
            <w:r>
              <w:rPr>
                <w:rFonts w:ascii="Sylfaen" w:hAnsi="Sylfaen" w:cs="Sylfaen"/>
                <w:color w:val="000000"/>
              </w:rPr>
              <w:t>Любитель воды</w:t>
            </w:r>
            <w:r>
              <w:rPr>
                <w:rFonts w:ascii="Calibri" w:hAnsi="Calibri"/>
                <w:color w:val="000000"/>
              </w:rPr>
              <w:t xml:space="preserve"> </w:t>
            </w:r>
          </w:p>
        </w:tc>
      </w:tr>
      <w:tr w:rsidR="00F0799E" w:rsidRPr="00D7710F" w:rsidTr="007E0598">
        <w:tc>
          <w:tcPr>
            <w:tcW w:w="1701" w:type="dxa"/>
            <w:vAlign w:val="bottom"/>
          </w:tcPr>
          <w:p w:rsidR="00F0799E" w:rsidRPr="00D7710F" w:rsidRDefault="00F0799E" w:rsidP="00F0799E">
            <w:pPr>
              <w:pStyle w:val="23"/>
              <w:numPr>
                <w:ilvl w:val="0"/>
                <w:numId w:val="46"/>
              </w:numPr>
              <w:spacing w:line="240" w:lineRule="auto"/>
              <w:jc w:val="center"/>
              <w:rPr>
                <w:rFonts w:ascii="GHEA Grapalat" w:hAnsi="GHEA Grapalat"/>
                <w:color w:val="000000"/>
                <w:lang w:val="en-US"/>
              </w:rPr>
            </w:pPr>
          </w:p>
        </w:tc>
        <w:tc>
          <w:tcPr>
            <w:tcW w:w="2581" w:type="dxa"/>
            <w:tcBorders>
              <w:top w:val="nil"/>
              <w:left w:val="single" w:sz="4" w:space="0" w:color="auto"/>
              <w:bottom w:val="single" w:sz="4" w:space="0" w:color="auto"/>
              <w:right w:val="single" w:sz="4" w:space="0" w:color="auto"/>
            </w:tcBorders>
            <w:shd w:val="clear" w:color="auto" w:fill="auto"/>
            <w:vAlign w:val="bottom"/>
          </w:tcPr>
          <w:p w:rsidR="00F0799E" w:rsidRPr="009A0572" w:rsidRDefault="00F0799E" w:rsidP="007E0598">
            <w:pPr>
              <w:pStyle w:val="23"/>
              <w:spacing w:line="240" w:lineRule="auto"/>
              <w:ind w:firstLine="0"/>
              <w:jc w:val="center"/>
              <w:rPr>
                <w:rFonts w:ascii="GHEA Grapalat" w:hAnsi="GHEA Grapalat"/>
                <w:color w:val="FF0000"/>
                <w:sz w:val="22"/>
                <w:szCs w:val="22"/>
              </w:rPr>
            </w:pPr>
            <w:r>
              <w:rPr>
                <w:rFonts w:ascii="Calibri" w:hAnsi="Calibri"/>
                <w:b/>
                <w:bCs/>
                <w:color w:val="000000"/>
              </w:rPr>
              <w:t>228000</w:t>
            </w:r>
          </w:p>
        </w:tc>
        <w:tc>
          <w:tcPr>
            <w:tcW w:w="5528" w:type="dxa"/>
            <w:tcBorders>
              <w:top w:val="nil"/>
              <w:left w:val="nil"/>
              <w:bottom w:val="single" w:sz="8" w:space="0" w:color="auto"/>
              <w:right w:val="single" w:sz="8" w:space="0" w:color="auto"/>
            </w:tcBorders>
            <w:shd w:val="clear" w:color="auto" w:fill="auto"/>
            <w:vAlign w:val="center"/>
          </w:tcPr>
          <w:p w:rsidR="00F0799E" w:rsidRPr="009A0572" w:rsidRDefault="00F0799E" w:rsidP="007E0598">
            <w:pPr>
              <w:pStyle w:val="23"/>
              <w:spacing w:line="240" w:lineRule="auto"/>
              <w:ind w:firstLine="0"/>
              <w:rPr>
                <w:rFonts w:ascii="GHEA Grapalat" w:hAnsi="GHEA Grapalat" w:cs="Sylfaen"/>
                <w:color w:val="000000"/>
                <w:sz w:val="22"/>
                <w:szCs w:val="22"/>
              </w:rPr>
            </w:pPr>
            <w:r>
              <w:rPr>
                <w:rFonts w:ascii="Sylfaen" w:hAnsi="Sylfaen" w:cs="Sylfaen"/>
                <w:color w:val="000000"/>
              </w:rPr>
              <w:t>Творог</w:t>
            </w:r>
          </w:p>
        </w:tc>
      </w:tr>
      <w:tr w:rsidR="00F0799E" w:rsidRPr="00D7710F" w:rsidTr="007E0598">
        <w:tc>
          <w:tcPr>
            <w:tcW w:w="1701" w:type="dxa"/>
            <w:vAlign w:val="bottom"/>
          </w:tcPr>
          <w:p w:rsidR="00F0799E" w:rsidRPr="00D7710F" w:rsidRDefault="00F0799E" w:rsidP="00F0799E">
            <w:pPr>
              <w:pStyle w:val="23"/>
              <w:numPr>
                <w:ilvl w:val="0"/>
                <w:numId w:val="46"/>
              </w:numPr>
              <w:spacing w:line="240" w:lineRule="auto"/>
              <w:jc w:val="center"/>
              <w:rPr>
                <w:rFonts w:ascii="GHEA Grapalat" w:hAnsi="GHEA Grapalat"/>
                <w:color w:val="000000"/>
                <w:lang w:val="en-US"/>
              </w:rPr>
            </w:pPr>
          </w:p>
        </w:tc>
        <w:tc>
          <w:tcPr>
            <w:tcW w:w="2581" w:type="dxa"/>
            <w:tcBorders>
              <w:top w:val="nil"/>
              <w:left w:val="single" w:sz="4" w:space="0" w:color="auto"/>
              <w:bottom w:val="single" w:sz="4" w:space="0" w:color="auto"/>
              <w:right w:val="single" w:sz="4" w:space="0" w:color="auto"/>
            </w:tcBorders>
            <w:shd w:val="clear" w:color="auto" w:fill="auto"/>
            <w:vAlign w:val="bottom"/>
          </w:tcPr>
          <w:p w:rsidR="00F0799E" w:rsidRPr="009A0572" w:rsidRDefault="00F0799E" w:rsidP="007E0598">
            <w:pPr>
              <w:pStyle w:val="23"/>
              <w:spacing w:line="240" w:lineRule="auto"/>
              <w:ind w:firstLine="0"/>
              <w:jc w:val="center"/>
              <w:rPr>
                <w:rFonts w:ascii="GHEA Grapalat" w:hAnsi="GHEA Grapalat"/>
                <w:color w:val="FF0000"/>
                <w:sz w:val="22"/>
                <w:szCs w:val="22"/>
              </w:rPr>
            </w:pPr>
            <w:r>
              <w:rPr>
                <w:rFonts w:ascii="Calibri" w:hAnsi="Calibri"/>
                <w:b/>
                <w:bCs/>
                <w:color w:val="000000"/>
              </w:rPr>
              <w:t>15300</w:t>
            </w:r>
          </w:p>
        </w:tc>
        <w:tc>
          <w:tcPr>
            <w:tcW w:w="5528" w:type="dxa"/>
            <w:tcBorders>
              <w:top w:val="nil"/>
              <w:left w:val="nil"/>
              <w:bottom w:val="single" w:sz="8" w:space="0" w:color="auto"/>
              <w:right w:val="single" w:sz="8" w:space="0" w:color="auto"/>
            </w:tcBorders>
            <w:shd w:val="clear" w:color="auto" w:fill="auto"/>
            <w:vAlign w:val="center"/>
          </w:tcPr>
          <w:p w:rsidR="00F0799E" w:rsidRPr="009A0572" w:rsidRDefault="00F0799E" w:rsidP="007E0598">
            <w:pPr>
              <w:pStyle w:val="23"/>
              <w:spacing w:line="240" w:lineRule="auto"/>
              <w:ind w:firstLine="0"/>
              <w:rPr>
                <w:rFonts w:ascii="GHEA Grapalat" w:hAnsi="GHEA Grapalat" w:cs="Sylfaen"/>
                <w:color w:val="000000"/>
                <w:sz w:val="22"/>
                <w:szCs w:val="22"/>
              </w:rPr>
            </w:pPr>
            <w:r>
              <w:rPr>
                <w:rFonts w:ascii="Sylfaen" w:hAnsi="Sylfaen" w:cs="Sylfaen"/>
                <w:color w:val="000000"/>
              </w:rPr>
              <w:t>Соль</w:t>
            </w:r>
            <w:r>
              <w:rPr>
                <w:rFonts w:ascii="Calibri" w:hAnsi="Calibri"/>
                <w:color w:val="000000"/>
              </w:rPr>
              <w:t xml:space="preserve"> </w:t>
            </w:r>
            <w:r>
              <w:rPr>
                <w:rFonts w:ascii="Sylfaen" w:hAnsi="Sylfaen" w:cs="Sylfaen"/>
                <w:color w:val="000000"/>
              </w:rPr>
              <w:t>еда</w:t>
            </w:r>
            <w:r>
              <w:rPr>
                <w:rFonts w:ascii="Calibri" w:hAnsi="Calibri"/>
                <w:color w:val="000000"/>
              </w:rPr>
              <w:t xml:space="preserve"> </w:t>
            </w:r>
            <w:r>
              <w:rPr>
                <w:rFonts w:ascii="Sylfaen" w:hAnsi="Sylfaen" w:cs="Sylfaen"/>
                <w:color w:val="000000"/>
              </w:rPr>
              <w:t>маленький</w:t>
            </w:r>
          </w:p>
        </w:tc>
      </w:tr>
      <w:tr w:rsidR="00F0799E" w:rsidRPr="00D7710F" w:rsidTr="007E0598">
        <w:tc>
          <w:tcPr>
            <w:tcW w:w="1701" w:type="dxa"/>
            <w:vAlign w:val="bottom"/>
          </w:tcPr>
          <w:p w:rsidR="00F0799E" w:rsidRPr="00D7710F" w:rsidRDefault="00F0799E" w:rsidP="00F0799E">
            <w:pPr>
              <w:pStyle w:val="23"/>
              <w:numPr>
                <w:ilvl w:val="0"/>
                <w:numId w:val="46"/>
              </w:numPr>
              <w:spacing w:line="240" w:lineRule="auto"/>
              <w:jc w:val="center"/>
              <w:rPr>
                <w:rFonts w:ascii="GHEA Grapalat" w:hAnsi="GHEA Grapalat"/>
                <w:color w:val="000000"/>
                <w:lang w:val="en-US"/>
              </w:rPr>
            </w:pPr>
          </w:p>
        </w:tc>
        <w:tc>
          <w:tcPr>
            <w:tcW w:w="2581" w:type="dxa"/>
            <w:tcBorders>
              <w:top w:val="nil"/>
              <w:left w:val="single" w:sz="4" w:space="0" w:color="auto"/>
              <w:bottom w:val="single" w:sz="4" w:space="0" w:color="auto"/>
              <w:right w:val="single" w:sz="4" w:space="0" w:color="auto"/>
            </w:tcBorders>
            <w:shd w:val="clear" w:color="auto" w:fill="auto"/>
            <w:vAlign w:val="bottom"/>
          </w:tcPr>
          <w:p w:rsidR="00F0799E" w:rsidRPr="009A0572" w:rsidRDefault="00F0799E" w:rsidP="007E0598">
            <w:pPr>
              <w:pStyle w:val="23"/>
              <w:spacing w:line="240" w:lineRule="auto"/>
              <w:ind w:firstLine="0"/>
              <w:jc w:val="center"/>
              <w:rPr>
                <w:rFonts w:ascii="GHEA Grapalat" w:hAnsi="GHEA Grapalat"/>
                <w:color w:val="FF0000"/>
                <w:sz w:val="22"/>
                <w:szCs w:val="22"/>
              </w:rPr>
            </w:pPr>
            <w:r>
              <w:rPr>
                <w:rFonts w:ascii="Calibri" w:hAnsi="Calibri"/>
                <w:b/>
                <w:bCs/>
                <w:color w:val="000000"/>
              </w:rPr>
              <w:t>1063</w:t>
            </w:r>
          </w:p>
        </w:tc>
        <w:tc>
          <w:tcPr>
            <w:tcW w:w="5528" w:type="dxa"/>
            <w:tcBorders>
              <w:top w:val="nil"/>
              <w:left w:val="nil"/>
              <w:bottom w:val="single" w:sz="8" w:space="0" w:color="auto"/>
              <w:right w:val="single" w:sz="8" w:space="0" w:color="auto"/>
            </w:tcBorders>
            <w:shd w:val="clear" w:color="auto" w:fill="auto"/>
            <w:vAlign w:val="center"/>
          </w:tcPr>
          <w:p w:rsidR="00F0799E" w:rsidRPr="009A0572" w:rsidRDefault="00F0799E" w:rsidP="007E0598">
            <w:pPr>
              <w:pStyle w:val="23"/>
              <w:spacing w:line="240" w:lineRule="auto"/>
              <w:ind w:firstLine="0"/>
              <w:rPr>
                <w:rFonts w:ascii="GHEA Grapalat" w:hAnsi="GHEA Grapalat" w:cs="Sylfaen"/>
                <w:color w:val="000000"/>
                <w:sz w:val="22"/>
                <w:szCs w:val="22"/>
              </w:rPr>
            </w:pPr>
            <w:r>
              <w:rPr>
                <w:rFonts w:ascii="Sylfaen" w:hAnsi="Sylfaen" w:cs="Sylfaen"/>
                <w:color w:val="000000"/>
              </w:rPr>
              <w:t>Дрожжи</w:t>
            </w:r>
          </w:p>
        </w:tc>
      </w:tr>
      <w:tr w:rsidR="00F0799E" w:rsidRPr="00D7710F" w:rsidTr="007E0598">
        <w:tc>
          <w:tcPr>
            <w:tcW w:w="1701" w:type="dxa"/>
            <w:vAlign w:val="bottom"/>
          </w:tcPr>
          <w:p w:rsidR="00F0799E" w:rsidRPr="00D7710F" w:rsidRDefault="00F0799E" w:rsidP="00F0799E">
            <w:pPr>
              <w:pStyle w:val="23"/>
              <w:numPr>
                <w:ilvl w:val="0"/>
                <w:numId w:val="46"/>
              </w:numPr>
              <w:spacing w:line="240" w:lineRule="auto"/>
              <w:jc w:val="center"/>
              <w:rPr>
                <w:rFonts w:ascii="GHEA Grapalat" w:hAnsi="GHEA Grapalat"/>
                <w:color w:val="000000"/>
                <w:lang w:val="en-US"/>
              </w:rPr>
            </w:pPr>
          </w:p>
        </w:tc>
        <w:tc>
          <w:tcPr>
            <w:tcW w:w="2581" w:type="dxa"/>
            <w:tcBorders>
              <w:top w:val="nil"/>
              <w:left w:val="single" w:sz="4" w:space="0" w:color="auto"/>
              <w:bottom w:val="single" w:sz="4" w:space="0" w:color="auto"/>
              <w:right w:val="single" w:sz="4" w:space="0" w:color="auto"/>
            </w:tcBorders>
            <w:shd w:val="clear" w:color="auto" w:fill="auto"/>
            <w:vAlign w:val="bottom"/>
          </w:tcPr>
          <w:p w:rsidR="00F0799E" w:rsidRPr="009A0572" w:rsidRDefault="00F0799E" w:rsidP="007E0598">
            <w:pPr>
              <w:pStyle w:val="23"/>
              <w:spacing w:line="240" w:lineRule="auto"/>
              <w:ind w:firstLine="0"/>
              <w:jc w:val="center"/>
              <w:rPr>
                <w:rFonts w:ascii="GHEA Grapalat" w:hAnsi="GHEA Grapalat"/>
                <w:color w:val="FF0000"/>
                <w:sz w:val="22"/>
                <w:szCs w:val="22"/>
              </w:rPr>
            </w:pPr>
            <w:r>
              <w:rPr>
                <w:rFonts w:ascii="Calibri" w:hAnsi="Calibri"/>
                <w:b/>
                <w:bCs/>
                <w:color w:val="000000"/>
              </w:rPr>
              <w:t>21000</w:t>
            </w:r>
          </w:p>
        </w:tc>
        <w:tc>
          <w:tcPr>
            <w:tcW w:w="5528" w:type="dxa"/>
            <w:tcBorders>
              <w:top w:val="nil"/>
              <w:left w:val="nil"/>
              <w:bottom w:val="single" w:sz="8" w:space="0" w:color="auto"/>
              <w:right w:val="single" w:sz="8" w:space="0" w:color="auto"/>
            </w:tcBorders>
            <w:shd w:val="clear" w:color="auto" w:fill="auto"/>
            <w:vAlign w:val="center"/>
          </w:tcPr>
          <w:p w:rsidR="00F0799E" w:rsidRPr="009A0572" w:rsidRDefault="00F0799E" w:rsidP="007E0598">
            <w:pPr>
              <w:pStyle w:val="23"/>
              <w:spacing w:line="240" w:lineRule="auto"/>
              <w:ind w:firstLine="0"/>
              <w:rPr>
                <w:rFonts w:ascii="GHEA Grapalat" w:hAnsi="GHEA Grapalat" w:cs="Sylfaen"/>
                <w:color w:val="000000"/>
                <w:sz w:val="22"/>
                <w:szCs w:val="22"/>
              </w:rPr>
            </w:pPr>
            <w:r>
              <w:rPr>
                <w:rFonts w:ascii="Sylfaen" w:hAnsi="Sylfaen" w:cs="Sylfaen"/>
                <w:color w:val="000000"/>
              </w:rPr>
              <w:t>Газировка</w:t>
            </w:r>
          </w:p>
        </w:tc>
      </w:tr>
      <w:tr w:rsidR="00F0799E" w:rsidRPr="00D7710F" w:rsidTr="007E0598">
        <w:tc>
          <w:tcPr>
            <w:tcW w:w="1701" w:type="dxa"/>
            <w:vAlign w:val="bottom"/>
          </w:tcPr>
          <w:p w:rsidR="00F0799E" w:rsidRPr="00D7710F" w:rsidRDefault="00F0799E" w:rsidP="00F0799E">
            <w:pPr>
              <w:pStyle w:val="23"/>
              <w:numPr>
                <w:ilvl w:val="0"/>
                <w:numId w:val="46"/>
              </w:numPr>
              <w:spacing w:line="240" w:lineRule="auto"/>
              <w:jc w:val="center"/>
              <w:rPr>
                <w:rFonts w:ascii="GHEA Grapalat" w:hAnsi="GHEA Grapalat"/>
                <w:color w:val="000000"/>
                <w:lang w:val="en-US"/>
              </w:rPr>
            </w:pPr>
          </w:p>
        </w:tc>
        <w:tc>
          <w:tcPr>
            <w:tcW w:w="2581" w:type="dxa"/>
            <w:tcBorders>
              <w:top w:val="nil"/>
              <w:left w:val="single" w:sz="4" w:space="0" w:color="auto"/>
              <w:bottom w:val="single" w:sz="4" w:space="0" w:color="auto"/>
              <w:right w:val="single" w:sz="4" w:space="0" w:color="auto"/>
            </w:tcBorders>
            <w:shd w:val="clear" w:color="auto" w:fill="auto"/>
            <w:vAlign w:val="bottom"/>
          </w:tcPr>
          <w:p w:rsidR="00F0799E" w:rsidRPr="009A0572" w:rsidRDefault="00F0799E" w:rsidP="007E0598">
            <w:pPr>
              <w:pStyle w:val="23"/>
              <w:spacing w:line="240" w:lineRule="auto"/>
              <w:ind w:firstLine="0"/>
              <w:jc w:val="center"/>
              <w:rPr>
                <w:rFonts w:ascii="GHEA Grapalat" w:hAnsi="GHEA Grapalat"/>
                <w:color w:val="FF0000"/>
                <w:sz w:val="22"/>
                <w:szCs w:val="22"/>
              </w:rPr>
            </w:pPr>
            <w:r>
              <w:rPr>
                <w:rFonts w:ascii="Calibri" w:hAnsi="Calibri"/>
                <w:b/>
                <w:bCs/>
                <w:color w:val="000000"/>
              </w:rPr>
              <w:t>18000</w:t>
            </w:r>
          </w:p>
        </w:tc>
        <w:tc>
          <w:tcPr>
            <w:tcW w:w="5528" w:type="dxa"/>
            <w:tcBorders>
              <w:top w:val="nil"/>
              <w:left w:val="nil"/>
              <w:bottom w:val="single" w:sz="8" w:space="0" w:color="auto"/>
              <w:right w:val="single" w:sz="8" w:space="0" w:color="auto"/>
            </w:tcBorders>
            <w:shd w:val="clear" w:color="auto" w:fill="auto"/>
            <w:vAlign w:val="center"/>
          </w:tcPr>
          <w:p w:rsidR="00F0799E" w:rsidRPr="009A0572" w:rsidRDefault="00F0799E" w:rsidP="007E0598">
            <w:pPr>
              <w:pStyle w:val="23"/>
              <w:spacing w:line="240" w:lineRule="auto"/>
              <w:ind w:firstLine="0"/>
              <w:rPr>
                <w:rFonts w:ascii="GHEA Grapalat" w:hAnsi="GHEA Grapalat" w:cs="Sylfaen"/>
                <w:color w:val="000000"/>
                <w:sz w:val="22"/>
                <w:szCs w:val="22"/>
              </w:rPr>
            </w:pPr>
            <w:r>
              <w:rPr>
                <w:rFonts w:ascii="Sylfaen" w:hAnsi="Sylfaen" w:cs="Sylfaen"/>
                <w:color w:val="000000"/>
              </w:rPr>
              <w:t>Какао</w:t>
            </w:r>
          </w:p>
        </w:tc>
      </w:tr>
      <w:tr w:rsidR="00F0799E" w:rsidRPr="00E70748" w:rsidTr="007E0598">
        <w:tc>
          <w:tcPr>
            <w:tcW w:w="1701" w:type="dxa"/>
            <w:vAlign w:val="bottom"/>
          </w:tcPr>
          <w:p w:rsidR="00F0799E" w:rsidRPr="00D7710F" w:rsidRDefault="00F0799E" w:rsidP="00F0799E">
            <w:pPr>
              <w:pStyle w:val="23"/>
              <w:numPr>
                <w:ilvl w:val="0"/>
                <w:numId w:val="46"/>
              </w:numPr>
              <w:spacing w:line="240" w:lineRule="auto"/>
              <w:jc w:val="center"/>
              <w:rPr>
                <w:rFonts w:ascii="GHEA Grapalat" w:hAnsi="GHEA Grapalat"/>
                <w:color w:val="000000"/>
                <w:lang w:val="en-US"/>
              </w:rPr>
            </w:pPr>
          </w:p>
        </w:tc>
        <w:tc>
          <w:tcPr>
            <w:tcW w:w="2581" w:type="dxa"/>
            <w:tcBorders>
              <w:top w:val="nil"/>
              <w:left w:val="single" w:sz="4" w:space="0" w:color="auto"/>
              <w:bottom w:val="single" w:sz="4" w:space="0" w:color="auto"/>
              <w:right w:val="single" w:sz="4" w:space="0" w:color="auto"/>
            </w:tcBorders>
            <w:shd w:val="clear" w:color="auto" w:fill="auto"/>
            <w:vAlign w:val="bottom"/>
          </w:tcPr>
          <w:p w:rsidR="00F0799E" w:rsidRPr="009A0572" w:rsidRDefault="00F0799E" w:rsidP="007E0598">
            <w:pPr>
              <w:pStyle w:val="23"/>
              <w:spacing w:line="240" w:lineRule="auto"/>
              <w:ind w:firstLine="0"/>
              <w:jc w:val="center"/>
              <w:rPr>
                <w:rFonts w:ascii="GHEA Grapalat" w:hAnsi="GHEA Grapalat"/>
                <w:color w:val="FF0000"/>
                <w:sz w:val="22"/>
                <w:szCs w:val="22"/>
              </w:rPr>
            </w:pPr>
            <w:r>
              <w:rPr>
                <w:rFonts w:ascii="Calibri" w:hAnsi="Calibri"/>
                <w:b/>
                <w:bCs/>
                <w:color w:val="000000"/>
              </w:rPr>
              <w:t>24000</w:t>
            </w:r>
          </w:p>
        </w:tc>
        <w:tc>
          <w:tcPr>
            <w:tcW w:w="5528" w:type="dxa"/>
            <w:tcBorders>
              <w:top w:val="nil"/>
              <w:left w:val="nil"/>
              <w:bottom w:val="single" w:sz="8" w:space="0" w:color="auto"/>
              <w:right w:val="single" w:sz="8" w:space="0" w:color="auto"/>
            </w:tcBorders>
            <w:shd w:val="clear" w:color="auto" w:fill="auto"/>
            <w:vAlign w:val="center"/>
          </w:tcPr>
          <w:p w:rsidR="00F0799E" w:rsidRPr="009A0572" w:rsidRDefault="00F0799E" w:rsidP="007E0598">
            <w:pPr>
              <w:pStyle w:val="23"/>
              <w:spacing w:line="240" w:lineRule="auto"/>
              <w:ind w:firstLine="0"/>
              <w:rPr>
                <w:rFonts w:ascii="GHEA Grapalat" w:hAnsi="GHEA Grapalat" w:cs="Sylfaen"/>
                <w:color w:val="000000"/>
                <w:sz w:val="22"/>
                <w:szCs w:val="22"/>
              </w:rPr>
            </w:pPr>
            <w:r>
              <w:rPr>
                <w:rFonts w:ascii="Sylfaen" w:hAnsi="Sylfaen" w:cs="Sylfaen"/>
                <w:color w:val="000000"/>
              </w:rPr>
              <w:t>Специи</w:t>
            </w:r>
            <w:r>
              <w:rPr>
                <w:rFonts w:ascii="Calibri" w:hAnsi="Calibri"/>
                <w:color w:val="000000"/>
              </w:rPr>
              <w:t>/</w:t>
            </w:r>
            <w:r>
              <w:rPr>
                <w:rFonts w:ascii="Sylfaen" w:hAnsi="Sylfaen" w:cs="Sylfaen"/>
                <w:color w:val="000000"/>
              </w:rPr>
              <w:t>красный</w:t>
            </w:r>
            <w:r>
              <w:rPr>
                <w:rFonts w:ascii="Calibri" w:hAnsi="Calibri"/>
                <w:color w:val="000000"/>
              </w:rPr>
              <w:t xml:space="preserve"> </w:t>
            </w:r>
            <w:r>
              <w:rPr>
                <w:rFonts w:ascii="Sylfaen" w:hAnsi="Sylfaen" w:cs="Sylfaen"/>
                <w:color w:val="000000"/>
              </w:rPr>
              <w:t>и</w:t>
            </w:r>
            <w:r>
              <w:rPr>
                <w:rFonts w:ascii="Calibri" w:hAnsi="Calibri"/>
                <w:color w:val="000000"/>
              </w:rPr>
              <w:t xml:space="preserve"> </w:t>
            </w:r>
            <w:r>
              <w:rPr>
                <w:rFonts w:ascii="Sylfaen" w:hAnsi="Sylfaen" w:cs="Sylfaen"/>
                <w:color w:val="000000"/>
              </w:rPr>
              <w:t>черный</w:t>
            </w:r>
            <w:r>
              <w:rPr>
                <w:rFonts w:ascii="Calibri" w:hAnsi="Calibri"/>
                <w:color w:val="000000"/>
              </w:rPr>
              <w:t xml:space="preserve"> </w:t>
            </w:r>
            <w:r>
              <w:rPr>
                <w:rFonts w:ascii="Sylfaen" w:hAnsi="Sylfaen" w:cs="Sylfaen"/>
                <w:color w:val="000000"/>
              </w:rPr>
              <w:t>перец</w:t>
            </w:r>
          </w:p>
        </w:tc>
      </w:tr>
      <w:tr w:rsidR="00F0799E" w:rsidRPr="00D7710F" w:rsidTr="007E0598">
        <w:tc>
          <w:tcPr>
            <w:tcW w:w="1701" w:type="dxa"/>
            <w:vAlign w:val="bottom"/>
          </w:tcPr>
          <w:p w:rsidR="00F0799E" w:rsidRPr="00E70748" w:rsidRDefault="00F0799E" w:rsidP="00F0799E">
            <w:pPr>
              <w:pStyle w:val="23"/>
              <w:numPr>
                <w:ilvl w:val="0"/>
                <w:numId w:val="46"/>
              </w:numPr>
              <w:spacing w:line="240" w:lineRule="auto"/>
              <w:jc w:val="center"/>
              <w:rPr>
                <w:rFonts w:ascii="GHEA Grapalat" w:hAnsi="GHEA Grapalat"/>
                <w:color w:val="000000"/>
              </w:rPr>
            </w:pPr>
          </w:p>
        </w:tc>
        <w:tc>
          <w:tcPr>
            <w:tcW w:w="2581" w:type="dxa"/>
            <w:tcBorders>
              <w:top w:val="nil"/>
              <w:left w:val="single" w:sz="4" w:space="0" w:color="auto"/>
              <w:bottom w:val="single" w:sz="4" w:space="0" w:color="auto"/>
              <w:right w:val="single" w:sz="4" w:space="0" w:color="auto"/>
            </w:tcBorders>
            <w:shd w:val="clear" w:color="auto" w:fill="auto"/>
            <w:vAlign w:val="bottom"/>
          </w:tcPr>
          <w:p w:rsidR="00F0799E" w:rsidRPr="009A0572" w:rsidRDefault="00F0799E" w:rsidP="007E0598">
            <w:pPr>
              <w:pStyle w:val="23"/>
              <w:spacing w:line="240" w:lineRule="auto"/>
              <w:ind w:firstLine="0"/>
              <w:jc w:val="center"/>
              <w:rPr>
                <w:rFonts w:ascii="GHEA Grapalat" w:hAnsi="GHEA Grapalat"/>
                <w:color w:val="FF0000"/>
                <w:sz w:val="22"/>
                <w:szCs w:val="22"/>
              </w:rPr>
            </w:pPr>
            <w:r>
              <w:rPr>
                <w:rFonts w:ascii="Calibri" w:hAnsi="Calibri"/>
                <w:b/>
                <w:bCs/>
                <w:color w:val="000000"/>
              </w:rPr>
              <w:t>500</w:t>
            </w:r>
          </w:p>
        </w:tc>
        <w:tc>
          <w:tcPr>
            <w:tcW w:w="5528" w:type="dxa"/>
            <w:tcBorders>
              <w:top w:val="nil"/>
              <w:left w:val="nil"/>
              <w:bottom w:val="single" w:sz="8" w:space="0" w:color="auto"/>
              <w:right w:val="single" w:sz="8" w:space="0" w:color="auto"/>
            </w:tcBorders>
            <w:shd w:val="clear" w:color="auto" w:fill="auto"/>
            <w:vAlign w:val="center"/>
          </w:tcPr>
          <w:p w:rsidR="00F0799E" w:rsidRPr="009A0572" w:rsidRDefault="00F0799E" w:rsidP="007E0598">
            <w:pPr>
              <w:pStyle w:val="23"/>
              <w:spacing w:line="240" w:lineRule="auto"/>
              <w:ind w:firstLine="0"/>
              <w:rPr>
                <w:rFonts w:ascii="GHEA Grapalat" w:hAnsi="GHEA Grapalat" w:cs="Sylfaen"/>
                <w:color w:val="000000"/>
                <w:sz w:val="22"/>
                <w:szCs w:val="22"/>
              </w:rPr>
            </w:pPr>
            <w:r>
              <w:rPr>
                <w:rFonts w:ascii="Sylfaen" w:hAnsi="Sylfaen" w:cs="Sylfaen"/>
                <w:color w:val="000000"/>
              </w:rPr>
              <w:t>лавровый лист</w:t>
            </w:r>
            <w:r>
              <w:rPr>
                <w:rFonts w:ascii="Calibri" w:hAnsi="Calibri"/>
                <w:color w:val="000000"/>
              </w:rPr>
              <w:t xml:space="preserve"> </w:t>
            </w:r>
            <w:r>
              <w:rPr>
                <w:rFonts w:ascii="Sylfaen" w:hAnsi="Sylfaen" w:cs="Sylfaen"/>
                <w:color w:val="000000"/>
              </w:rPr>
              <w:t>сушеный</w:t>
            </w:r>
          </w:p>
        </w:tc>
      </w:tr>
      <w:tr w:rsidR="00F0799E" w:rsidRPr="00D7710F" w:rsidTr="007E0598">
        <w:tc>
          <w:tcPr>
            <w:tcW w:w="1701" w:type="dxa"/>
            <w:vAlign w:val="bottom"/>
          </w:tcPr>
          <w:p w:rsidR="00F0799E" w:rsidRPr="00D7710F" w:rsidRDefault="00F0799E" w:rsidP="00F0799E">
            <w:pPr>
              <w:pStyle w:val="23"/>
              <w:numPr>
                <w:ilvl w:val="0"/>
                <w:numId w:val="46"/>
              </w:numPr>
              <w:spacing w:line="240" w:lineRule="auto"/>
              <w:jc w:val="center"/>
              <w:rPr>
                <w:rFonts w:ascii="GHEA Grapalat" w:hAnsi="GHEA Grapalat"/>
                <w:color w:val="000000"/>
                <w:lang w:val="en-US"/>
              </w:rPr>
            </w:pPr>
          </w:p>
        </w:tc>
        <w:tc>
          <w:tcPr>
            <w:tcW w:w="2581" w:type="dxa"/>
            <w:tcBorders>
              <w:top w:val="nil"/>
              <w:left w:val="single" w:sz="4" w:space="0" w:color="auto"/>
              <w:bottom w:val="single" w:sz="4" w:space="0" w:color="auto"/>
              <w:right w:val="single" w:sz="4" w:space="0" w:color="auto"/>
            </w:tcBorders>
            <w:shd w:val="clear" w:color="auto" w:fill="auto"/>
            <w:vAlign w:val="bottom"/>
          </w:tcPr>
          <w:p w:rsidR="00F0799E" w:rsidRPr="009A0572" w:rsidRDefault="00F0799E" w:rsidP="007E0598">
            <w:pPr>
              <w:pStyle w:val="23"/>
              <w:spacing w:line="240" w:lineRule="auto"/>
              <w:ind w:firstLine="0"/>
              <w:jc w:val="center"/>
              <w:rPr>
                <w:rFonts w:ascii="GHEA Grapalat" w:hAnsi="GHEA Grapalat"/>
                <w:color w:val="FF0000"/>
                <w:sz w:val="22"/>
                <w:szCs w:val="22"/>
              </w:rPr>
            </w:pPr>
            <w:r>
              <w:rPr>
                <w:rFonts w:ascii="Calibri" w:hAnsi="Calibri"/>
                <w:b/>
                <w:bCs/>
                <w:color w:val="000000"/>
              </w:rPr>
              <w:t>170000</w:t>
            </w:r>
          </w:p>
        </w:tc>
        <w:tc>
          <w:tcPr>
            <w:tcW w:w="5528" w:type="dxa"/>
            <w:tcBorders>
              <w:top w:val="nil"/>
              <w:left w:val="nil"/>
              <w:bottom w:val="single" w:sz="8" w:space="0" w:color="auto"/>
              <w:right w:val="single" w:sz="8" w:space="0" w:color="auto"/>
            </w:tcBorders>
            <w:shd w:val="clear" w:color="auto" w:fill="auto"/>
            <w:vAlign w:val="center"/>
          </w:tcPr>
          <w:p w:rsidR="00F0799E" w:rsidRPr="009A0572" w:rsidRDefault="00F0799E" w:rsidP="007E0598">
            <w:pPr>
              <w:pStyle w:val="23"/>
              <w:spacing w:line="240" w:lineRule="auto"/>
              <w:ind w:firstLine="0"/>
              <w:rPr>
                <w:rFonts w:ascii="GHEA Grapalat" w:hAnsi="GHEA Grapalat" w:cs="Sylfaen"/>
                <w:color w:val="000000"/>
                <w:sz w:val="22"/>
                <w:szCs w:val="22"/>
              </w:rPr>
            </w:pPr>
            <w:r>
              <w:rPr>
                <w:rFonts w:ascii="Sylfaen" w:hAnsi="Sylfaen" w:cs="Sylfaen"/>
                <w:color w:val="000000"/>
              </w:rPr>
              <w:t>Капуста</w:t>
            </w:r>
            <w:r>
              <w:rPr>
                <w:rFonts w:ascii="Calibri" w:hAnsi="Calibri"/>
                <w:color w:val="000000"/>
              </w:rPr>
              <w:t xml:space="preserve"> </w:t>
            </w:r>
          </w:p>
        </w:tc>
      </w:tr>
      <w:tr w:rsidR="00F0799E" w:rsidRPr="00E70748" w:rsidTr="007E0598">
        <w:tc>
          <w:tcPr>
            <w:tcW w:w="1701" w:type="dxa"/>
            <w:vAlign w:val="bottom"/>
          </w:tcPr>
          <w:p w:rsidR="00F0799E" w:rsidRPr="00D7710F" w:rsidRDefault="00F0799E" w:rsidP="00F0799E">
            <w:pPr>
              <w:pStyle w:val="23"/>
              <w:numPr>
                <w:ilvl w:val="0"/>
                <w:numId w:val="46"/>
              </w:numPr>
              <w:spacing w:line="240" w:lineRule="auto"/>
              <w:jc w:val="center"/>
              <w:rPr>
                <w:rFonts w:ascii="GHEA Grapalat" w:hAnsi="GHEA Grapalat"/>
                <w:color w:val="000000"/>
                <w:lang w:val="en-US"/>
              </w:rPr>
            </w:pPr>
          </w:p>
        </w:tc>
        <w:tc>
          <w:tcPr>
            <w:tcW w:w="2581" w:type="dxa"/>
            <w:tcBorders>
              <w:top w:val="nil"/>
              <w:left w:val="single" w:sz="4" w:space="0" w:color="auto"/>
              <w:bottom w:val="single" w:sz="4" w:space="0" w:color="auto"/>
              <w:right w:val="single" w:sz="4" w:space="0" w:color="auto"/>
            </w:tcBorders>
            <w:shd w:val="clear" w:color="auto" w:fill="auto"/>
            <w:vAlign w:val="bottom"/>
          </w:tcPr>
          <w:p w:rsidR="00F0799E" w:rsidRPr="009A0572" w:rsidRDefault="00F0799E" w:rsidP="007E0598">
            <w:pPr>
              <w:pStyle w:val="23"/>
              <w:spacing w:line="240" w:lineRule="auto"/>
              <w:ind w:firstLine="0"/>
              <w:jc w:val="center"/>
              <w:rPr>
                <w:rFonts w:ascii="GHEA Grapalat" w:hAnsi="GHEA Grapalat"/>
                <w:color w:val="FF0000"/>
                <w:sz w:val="22"/>
                <w:szCs w:val="22"/>
              </w:rPr>
            </w:pPr>
            <w:r>
              <w:rPr>
                <w:rFonts w:ascii="Calibri" w:hAnsi="Calibri"/>
                <w:b/>
                <w:bCs/>
                <w:color w:val="000000"/>
              </w:rPr>
              <w:t>37800</w:t>
            </w:r>
          </w:p>
        </w:tc>
        <w:tc>
          <w:tcPr>
            <w:tcW w:w="5528" w:type="dxa"/>
            <w:tcBorders>
              <w:top w:val="nil"/>
              <w:left w:val="nil"/>
              <w:bottom w:val="single" w:sz="8" w:space="0" w:color="auto"/>
              <w:right w:val="single" w:sz="8" w:space="0" w:color="auto"/>
            </w:tcBorders>
            <w:shd w:val="clear" w:color="auto" w:fill="auto"/>
            <w:vAlign w:val="center"/>
          </w:tcPr>
          <w:p w:rsidR="00F0799E" w:rsidRPr="009A0572" w:rsidRDefault="00F0799E" w:rsidP="007E0598">
            <w:pPr>
              <w:pStyle w:val="23"/>
              <w:spacing w:line="240" w:lineRule="auto"/>
              <w:ind w:firstLine="0"/>
              <w:rPr>
                <w:rFonts w:ascii="GHEA Grapalat" w:hAnsi="GHEA Grapalat" w:cs="Sylfaen"/>
                <w:color w:val="000000"/>
                <w:sz w:val="22"/>
                <w:szCs w:val="22"/>
              </w:rPr>
            </w:pPr>
            <w:r>
              <w:rPr>
                <w:rFonts w:ascii="Sylfaen" w:hAnsi="Sylfaen" w:cs="Sylfaen"/>
                <w:color w:val="000000"/>
              </w:rPr>
              <w:t>Цветная капуста</w:t>
            </w:r>
          </w:p>
        </w:tc>
      </w:tr>
      <w:tr w:rsidR="00F0799E" w:rsidRPr="00D7710F" w:rsidTr="007E0598">
        <w:tc>
          <w:tcPr>
            <w:tcW w:w="1701" w:type="dxa"/>
            <w:vAlign w:val="bottom"/>
          </w:tcPr>
          <w:p w:rsidR="00F0799E" w:rsidRPr="0065598A" w:rsidRDefault="00F0799E" w:rsidP="00F0799E">
            <w:pPr>
              <w:pStyle w:val="23"/>
              <w:numPr>
                <w:ilvl w:val="0"/>
                <w:numId w:val="46"/>
              </w:numPr>
              <w:spacing w:line="240" w:lineRule="auto"/>
              <w:jc w:val="center"/>
              <w:rPr>
                <w:rFonts w:ascii="GHEA Grapalat" w:hAnsi="GHEA Grapalat"/>
                <w:color w:val="000000"/>
              </w:rPr>
            </w:pPr>
          </w:p>
        </w:tc>
        <w:tc>
          <w:tcPr>
            <w:tcW w:w="2581" w:type="dxa"/>
            <w:tcBorders>
              <w:top w:val="nil"/>
              <w:left w:val="single" w:sz="4" w:space="0" w:color="auto"/>
              <w:bottom w:val="single" w:sz="4" w:space="0" w:color="auto"/>
              <w:right w:val="single" w:sz="4" w:space="0" w:color="auto"/>
            </w:tcBorders>
            <w:shd w:val="clear" w:color="auto" w:fill="auto"/>
            <w:vAlign w:val="bottom"/>
          </w:tcPr>
          <w:p w:rsidR="00F0799E" w:rsidRPr="009A0572" w:rsidRDefault="00F0799E" w:rsidP="007E0598">
            <w:pPr>
              <w:pStyle w:val="23"/>
              <w:spacing w:line="240" w:lineRule="auto"/>
              <w:ind w:firstLine="0"/>
              <w:jc w:val="center"/>
              <w:rPr>
                <w:rFonts w:ascii="GHEA Grapalat" w:hAnsi="GHEA Grapalat"/>
                <w:color w:val="FF0000"/>
                <w:sz w:val="22"/>
                <w:szCs w:val="22"/>
              </w:rPr>
            </w:pPr>
            <w:r>
              <w:rPr>
                <w:rFonts w:ascii="Calibri" w:hAnsi="Calibri"/>
                <w:b/>
                <w:bCs/>
                <w:color w:val="000000"/>
              </w:rPr>
              <w:t>329000</w:t>
            </w:r>
          </w:p>
        </w:tc>
        <w:tc>
          <w:tcPr>
            <w:tcW w:w="5528" w:type="dxa"/>
            <w:tcBorders>
              <w:top w:val="nil"/>
              <w:left w:val="nil"/>
              <w:bottom w:val="single" w:sz="8" w:space="0" w:color="auto"/>
              <w:right w:val="single" w:sz="8" w:space="0" w:color="auto"/>
            </w:tcBorders>
            <w:shd w:val="clear" w:color="auto" w:fill="auto"/>
            <w:vAlign w:val="center"/>
          </w:tcPr>
          <w:p w:rsidR="00F0799E" w:rsidRPr="009A0572" w:rsidRDefault="00F0799E" w:rsidP="007E0598">
            <w:pPr>
              <w:pStyle w:val="23"/>
              <w:spacing w:line="240" w:lineRule="auto"/>
              <w:ind w:firstLine="0"/>
              <w:rPr>
                <w:rFonts w:ascii="GHEA Grapalat" w:hAnsi="GHEA Grapalat" w:cs="Sylfaen"/>
                <w:color w:val="000000"/>
                <w:sz w:val="22"/>
                <w:szCs w:val="22"/>
              </w:rPr>
            </w:pPr>
            <w:r>
              <w:rPr>
                <w:rFonts w:ascii="Sylfaen" w:hAnsi="Sylfaen" w:cs="Sylfaen"/>
                <w:color w:val="000000"/>
              </w:rPr>
              <w:t>Морковь</w:t>
            </w:r>
          </w:p>
        </w:tc>
      </w:tr>
      <w:tr w:rsidR="00F0799E" w:rsidRPr="00E70748" w:rsidTr="007E0598">
        <w:tc>
          <w:tcPr>
            <w:tcW w:w="1701" w:type="dxa"/>
            <w:vAlign w:val="bottom"/>
          </w:tcPr>
          <w:p w:rsidR="00F0799E" w:rsidRPr="00D7710F" w:rsidRDefault="00F0799E" w:rsidP="00F0799E">
            <w:pPr>
              <w:pStyle w:val="23"/>
              <w:numPr>
                <w:ilvl w:val="0"/>
                <w:numId w:val="46"/>
              </w:numPr>
              <w:spacing w:line="240" w:lineRule="auto"/>
              <w:jc w:val="center"/>
              <w:rPr>
                <w:rFonts w:ascii="GHEA Grapalat" w:hAnsi="GHEA Grapalat"/>
                <w:color w:val="000000"/>
                <w:lang w:val="en-US"/>
              </w:rPr>
            </w:pPr>
          </w:p>
        </w:tc>
        <w:tc>
          <w:tcPr>
            <w:tcW w:w="2581" w:type="dxa"/>
            <w:tcBorders>
              <w:top w:val="nil"/>
              <w:left w:val="single" w:sz="4" w:space="0" w:color="auto"/>
              <w:bottom w:val="single" w:sz="4" w:space="0" w:color="auto"/>
              <w:right w:val="single" w:sz="4" w:space="0" w:color="auto"/>
            </w:tcBorders>
            <w:shd w:val="clear" w:color="auto" w:fill="auto"/>
            <w:vAlign w:val="bottom"/>
          </w:tcPr>
          <w:p w:rsidR="00F0799E" w:rsidRPr="009A0572" w:rsidRDefault="00F0799E" w:rsidP="007E0598">
            <w:pPr>
              <w:pStyle w:val="23"/>
              <w:spacing w:line="240" w:lineRule="auto"/>
              <w:ind w:firstLine="0"/>
              <w:jc w:val="center"/>
              <w:rPr>
                <w:rFonts w:ascii="GHEA Grapalat" w:hAnsi="GHEA Grapalat"/>
                <w:color w:val="FF0000"/>
                <w:sz w:val="22"/>
                <w:szCs w:val="22"/>
              </w:rPr>
            </w:pPr>
            <w:r>
              <w:rPr>
                <w:rFonts w:ascii="Calibri" w:hAnsi="Calibri"/>
                <w:b/>
                <w:bCs/>
                <w:color w:val="000000"/>
              </w:rPr>
              <w:t>33000</w:t>
            </w:r>
          </w:p>
        </w:tc>
        <w:tc>
          <w:tcPr>
            <w:tcW w:w="5528" w:type="dxa"/>
            <w:tcBorders>
              <w:top w:val="nil"/>
              <w:left w:val="nil"/>
              <w:bottom w:val="single" w:sz="8" w:space="0" w:color="auto"/>
              <w:right w:val="single" w:sz="8" w:space="0" w:color="auto"/>
            </w:tcBorders>
            <w:shd w:val="clear" w:color="auto" w:fill="auto"/>
            <w:vAlign w:val="center"/>
          </w:tcPr>
          <w:p w:rsidR="00F0799E" w:rsidRPr="009A0572" w:rsidRDefault="00F0799E" w:rsidP="007E0598">
            <w:pPr>
              <w:pStyle w:val="23"/>
              <w:spacing w:line="240" w:lineRule="auto"/>
              <w:ind w:firstLine="0"/>
              <w:rPr>
                <w:rFonts w:ascii="GHEA Grapalat" w:hAnsi="GHEA Grapalat" w:cs="Sylfaen"/>
                <w:color w:val="000000"/>
                <w:sz w:val="22"/>
                <w:szCs w:val="22"/>
              </w:rPr>
            </w:pPr>
            <w:proofErr w:type="gramStart"/>
            <w:r>
              <w:rPr>
                <w:rFonts w:ascii="Sylfaen" w:hAnsi="Sylfaen" w:cs="Sylfaen"/>
                <w:color w:val="000000"/>
              </w:rPr>
              <w:t>Лук</w:t>
            </w:r>
            <w:r>
              <w:rPr>
                <w:rFonts w:ascii="Calibri" w:hAnsi="Calibri"/>
                <w:color w:val="000000"/>
              </w:rPr>
              <w:t>,</w:t>
            </w:r>
            <w:r>
              <w:rPr>
                <w:rFonts w:ascii="Sylfaen" w:hAnsi="Sylfaen" w:cs="Sylfaen"/>
                <w:color w:val="000000"/>
              </w:rPr>
              <w:t>голова</w:t>
            </w:r>
            <w:proofErr w:type="gramEnd"/>
          </w:p>
        </w:tc>
      </w:tr>
      <w:tr w:rsidR="00F0799E" w:rsidRPr="00D7710F" w:rsidTr="007E0598">
        <w:tc>
          <w:tcPr>
            <w:tcW w:w="1701" w:type="dxa"/>
            <w:vAlign w:val="bottom"/>
          </w:tcPr>
          <w:p w:rsidR="00F0799E" w:rsidRPr="0065598A" w:rsidRDefault="00F0799E" w:rsidP="00F0799E">
            <w:pPr>
              <w:pStyle w:val="23"/>
              <w:numPr>
                <w:ilvl w:val="0"/>
                <w:numId w:val="46"/>
              </w:numPr>
              <w:spacing w:line="240" w:lineRule="auto"/>
              <w:jc w:val="center"/>
              <w:rPr>
                <w:rFonts w:ascii="GHEA Grapalat" w:hAnsi="GHEA Grapalat"/>
                <w:color w:val="000000"/>
              </w:rPr>
            </w:pPr>
          </w:p>
        </w:tc>
        <w:tc>
          <w:tcPr>
            <w:tcW w:w="2581" w:type="dxa"/>
            <w:tcBorders>
              <w:top w:val="nil"/>
              <w:left w:val="single" w:sz="4" w:space="0" w:color="auto"/>
              <w:bottom w:val="single" w:sz="4" w:space="0" w:color="auto"/>
              <w:right w:val="single" w:sz="4" w:space="0" w:color="auto"/>
            </w:tcBorders>
            <w:shd w:val="clear" w:color="auto" w:fill="auto"/>
            <w:vAlign w:val="bottom"/>
          </w:tcPr>
          <w:p w:rsidR="00F0799E" w:rsidRPr="009A0572" w:rsidRDefault="00F0799E" w:rsidP="007E0598">
            <w:pPr>
              <w:pStyle w:val="23"/>
              <w:spacing w:line="240" w:lineRule="auto"/>
              <w:ind w:firstLine="0"/>
              <w:jc w:val="center"/>
              <w:rPr>
                <w:rFonts w:ascii="GHEA Grapalat" w:hAnsi="GHEA Grapalat"/>
                <w:color w:val="FF0000"/>
                <w:sz w:val="22"/>
                <w:szCs w:val="22"/>
              </w:rPr>
            </w:pPr>
            <w:r>
              <w:rPr>
                <w:rFonts w:ascii="Calibri" w:hAnsi="Calibri"/>
                <w:b/>
                <w:bCs/>
                <w:color w:val="000000"/>
              </w:rPr>
              <w:t>62500</w:t>
            </w:r>
          </w:p>
        </w:tc>
        <w:tc>
          <w:tcPr>
            <w:tcW w:w="5528" w:type="dxa"/>
            <w:tcBorders>
              <w:top w:val="nil"/>
              <w:left w:val="nil"/>
              <w:bottom w:val="single" w:sz="8" w:space="0" w:color="auto"/>
              <w:right w:val="single" w:sz="8" w:space="0" w:color="auto"/>
            </w:tcBorders>
            <w:shd w:val="clear" w:color="auto" w:fill="auto"/>
            <w:vAlign w:val="center"/>
          </w:tcPr>
          <w:p w:rsidR="00F0799E" w:rsidRPr="009A0572" w:rsidRDefault="00F0799E" w:rsidP="007E0598">
            <w:pPr>
              <w:pStyle w:val="23"/>
              <w:spacing w:line="240" w:lineRule="auto"/>
              <w:ind w:firstLine="0"/>
              <w:rPr>
                <w:rFonts w:ascii="GHEA Grapalat" w:hAnsi="GHEA Grapalat" w:cs="Sylfaen"/>
                <w:color w:val="000000"/>
                <w:sz w:val="22"/>
                <w:szCs w:val="22"/>
              </w:rPr>
            </w:pPr>
            <w:r>
              <w:rPr>
                <w:rFonts w:ascii="Sylfaen" w:hAnsi="Sylfaen" w:cs="Sylfaen"/>
                <w:color w:val="000000"/>
              </w:rPr>
              <w:t>Огурец</w:t>
            </w:r>
            <w:r>
              <w:rPr>
                <w:rFonts w:ascii="Calibri" w:hAnsi="Calibri"/>
                <w:color w:val="000000"/>
              </w:rPr>
              <w:t>(</w:t>
            </w:r>
            <w:r>
              <w:rPr>
                <w:rFonts w:ascii="Sylfaen" w:hAnsi="Sylfaen" w:cs="Sylfaen"/>
                <w:color w:val="000000"/>
              </w:rPr>
              <w:t>сезонный</w:t>
            </w:r>
            <w:r>
              <w:rPr>
                <w:rFonts w:ascii="Calibri" w:hAnsi="Calibri"/>
                <w:color w:val="000000"/>
              </w:rPr>
              <w:t>)</w:t>
            </w:r>
          </w:p>
        </w:tc>
      </w:tr>
      <w:tr w:rsidR="00F0799E" w:rsidRPr="00D7710F" w:rsidTr="007E0598">
        <w:tc>
          <w:tcPr>
            <w:tcW w:w="1701" w:type="dxa"/>
            <w:vAlign w:val="bottom"/>
          </w:tcPr>
          <w:p w:rsidR="00F0799E" w:rsidRPr="00D7710F" w:rsidRDefault="00F0799E" w:rsidP="00F0799E">
            <w:pPr>
              <w:pStyle w:val="23"/>
              <w:numPr>
                <w:ilvl w:val="0"/>
                <w:numId w:val="46"/>
              </w:numPr>
              <w:spacing w:line="240" w:lineRule="auto"/>
              <w:jc w:val="center"/>
              <w:rPr>
                <w:rFonts w:ascii="GHEA Grapalat" w:hAnsi="GHEA Grapalat"/>
                <w:color w:val="000000"/>
                <w:lang w:val="en-US"/>
              </w:rPr>
            </w:pPr>
          </w:p>
        </w:tc>
        <w:tc>
          <w:tcPr>
            <w:tcW w:w="2581" w:type="dxa"/>
            <w:tcBorders>
              <w:top w:val="nil"/>
              <w:left w:val="single" w:sz="4" w:space="0" w:color="auto"/>
              <w:bottom w:val="single" w:sz="4" w:space="0" w:color="auto"/>
              <w:right w:val="single" w:sz="4" w:space="0" w:color="auto"/>
            </w:tcBorders>
            <w:shd w:val="clear" w:color="auto" w:fill="auto"/>
            <w:vAlign w:val="bottom"/>
          </w:tcPr>
          <w:p w:rsidR="00F0799E" w:rsidRPr="009A0572" w:rsidRDefault="00F0799E" w:rsidP="007E0598">
            <w:pPr>
              <w:pStyle w:val="23"/>
              <w:spacing w:line="240" w:lineRule="auto"/>
              <w:ind w:firstLine="0"/>
              <w:jc w:val="center"/>
              <w:rPr>
                <w:rFonts w:ascii="GHEA Grapalat" w:hAnsi="GHEA Grapalat"/>
                <w:color w:val="FF0000"/>
                <w:sz w:val="22"/>
                <w:szCs w:val="22"/>
              </w:rPr>
            </w:pPr>
            <w:r>
              <w:rPr>
                <w:rFonts w:ascii="Calibri" w:hAnsi="Calibri"/>
                <w:b/>
                <w:bCs/>
                <w:color w:val="000000"/>
              </w:rPr>
              <w:t>62500</w:t>
            </w:r>
          </w:p>
        </w:tc>
        <w:tc>
          <w:tcPr>
            <w:tcW w:w="5528" w:type="dxa"/>
            <w:tcBorders>
              <w:top w:val="nil"/>
              <w:left w:val="nil"/>
              <w:bottom w:val="single" w:sz="8" w:space="0" w:color="auto"/>
              <w:right w:val="single" w:sz="8" w:space="0" w:color="auto"/>
            </w:tcBorders>
            <w:shd w:val="clear" w:color="auto" w:fill="auto"/>
            <w:vAlign w:val="center"/>
          </w:tcPr>
          <w:p w:rsidR="00F0799E" w:rsidRPr="009A0572" w:rsidRDefault="00F0799E" w:rsidP="007E0598">
            <w:pPr>
              <w:pStyle w:val="23"/>
              <w:spacing w:line="240" w:lineRule="auto"/>
              <w:ind w:firstLine="0"/>
              <w:rPr>
                <w:rFonts w:ascii="GHEA Grapalat" w:hAnsi="GHEA Grapalat" w:cs="Sylfaen"/>
                <w:color w:val="000000"/>
                <w:sz w:val="22"/>
                <w:szCs w:val="22"/>
              </w:rPr>
            </w:pPr>
            <w:r>
              <w:rPr>
                <w:rFonts w:ascii="Sylfaen" w:hAnsi="Sylfaen" w:cs="Sylfaen"/>
                <w:color w:val="000000"/>
              </w:rPr>
              <w:t>Помидор</w:t>
            </w:r>
            <w:r>
              <w:rPr>
                <w:rFonts w:ascii="Calibri" w:hAnsi="Calibri"/>
                <w:color w:val="000000"/>
              </w:rPr>
              <w:t>(</w:t>
            </w:r>
            <w:r>
              <w:rPr>
                <w:rFonts w:ascii="Sylfaen" w:hAnsi="Sylfaen" w:cs="Sylfaen"/>
                <w:color w:val="000000"/>
              </w:rPr>
              <w:t>сезонный</w:t>
            </w:r>
            <w:r>
              <w:rPr>
                <w:rFonts w:ascii="Calibri" w:hAnsi="Calibri"/>
                <w:color w:val="000000"/>
              </w:rPr>
              <w:t>)</w:t>
            </w:r>
          </w:p>
        </w:tc>
      </w:tr>
      <w:tr w:rsidR="00F0799E" w:rsidRPr="00D7710F" w:rsidTr="007E0598">
        <w:tc>
          <w:tcPr>
            <w:tcW w:w="1701" w:type="dxa"/>
            <w:vAlign w:val="bottom"/>
          </w:tcPr>
          <w:p w:rsidR="00F0799E" w:rsidRPr="00D7710F" w:rsidRDefault="00F0799E" w:rsidP="00F0799E">
            <w:pPr>
              <w:pStyle w:val="23"/>
              <w:numPr>
                <w:ilvl w:val="0"/>
                <w:numId w:val="46"/>
              </w:numPr>
              <w:spacing w:line="240" w:lineRule="auto"/>
              <w:jc w:val="center"/>
              <w:rPr>
                <w:rFonts w:ascii="GHEA Grapalat" w:hAnsi="GHEA Grapalat"/>
                <w:color w:val="000000"/>
                <w:lang w:val="en-US"/>
              </w:rPr>
            </w:pPr>
          </w:p>
        </w:tc>
        <w:tc>
          <w:tcPr>
            <w:tcW w:w="2581" w:type="dxa"/>
            <w:tcBorders>
              <w:top w:val="nil"/>
              <w:left w:val="single" w:sz="4" w:space="0" w:color="auto"/>
              <w:bottom w:val="single" w:sz="4" w:space="0" w:color="auto"/>
              <w:right w:val="single" w:sz="4" w:space="0" w:color="auto"/>
            </w:tcBorders>
            <w:shd w:val="clear" w:color="auto" w:fill="auto"/>
            <w:vAlign w:val="bottom"/>
          </w:tcPr>
          <w:p w:rsidR="00F0799E" w:rsidRPr="009A0572" w:rsidRDefault="00F0799E" w:rsidP="007E0598">
            <w:pPr>
              <w:pStyle w:val="23"/>
              <w:spacing w:line="240" w:lineRule="auto"/>
              <w:ind w:firstLine="0"/>
              <w:jc w:val="center"/>
              <w:rPr>
                <w:rFonts w:ascii="GHEA Grapalat" w:hAnsi="GHEA Grapalat"/>
                <w:color w:val="FF0000"/>
                <w:sz w:val="22"/>
                <w:szCs w:val="22"/>
              </w:rPr>
            </w:pPr>
            <w:r>
              <w:rPr>
                <w:rFonts w:ascii="Calibri" w:hAnsi="Calibri"/>
                <w:b/>
                <w:bCs/>
                <w:color w:val="000000"/>
              </w:rPr>
              <w:t>11550</w:t>
            </w:r>
          </w:p>
        </w:tc>
        <w:tc>
          <w:tcPr>
            <w:tcW w:w="5528" w:type="dxa"/>
            <w:tcBorders>
              <w:top w:val="nil"/>
              <w:left w:val="nil"/>
              <w:bottom w:val="single" w:sz="8" w:space="0" w:color="auto"/>
              <w:right w:val="single" w:sz="8" w:space="0" w:color="auto"/>
            </w:tcBorders>
            <w:shd w:val="clear" w:color="auto" w:fill="auto"/>
            <w:vAlign w:val="center"/>
          </w:tcPr>
          <w:p w:rsidR="00F0799E" w:rsidRPr="009A0572" w:rsidRDefault="00F0799E" w:rsidP="007E0598">
            <w:pPr>
              <w:pStyle w:val="23"/>
              <w:spacing w:line="240" w:lineRule="auto"/>
              <w:ind w:firstLine="0"/>
              <w:rPr>
                <w:rFonts w:ascii="GHEA Grapalat" w:hAnsi="GHEA Grapalat" w:cs="Sylfaen"/>
                <w:color w:val="000000"/>
                <w:sz w:val="22"/>
                <w:szCs w:val="22"/>
              </w:rPr>
            </w:pPr>
            <w:r>
              <w:rPr>
                <w:rFonts w:ascii="Sylfaen" w:hAnsi="Sylfaen" w:cs="Sylfaen"/>
                <w:color w:val="000000"/>
              </w:rPr>
              <w:t>Тысяча</w:t>
            </w:r>
          </w:p>
        </w:tc>
      </w:tr>
      <w:tr w:rsidR="00F0799E" w:rsidRPr="00D7710F" w:rsidTr="007E0598">
        <w:tc>
          <w:tcPr>
            <w:tcW w:w="1701" w:type="dxa"/>
            <w:vAlign w:val="bottom"/>
          </w:tcPr>
          <w:p w:rsidR="00F0799E" w:rsidRPr="00D7710F" w:rsidRDefault="00F0799E" w:rsidP="00F0799E">
            <w:pPr>
              <w:pStyle w:val="23"/>
              <w:numPr>
                <w:ilvl w:val="0"/>
                <w:numId w:val="46"/>
              </w:numPr>
              <w:spacing w:line="240" w:lineRule="auto"/>
              <w:jc w:val="center"/>
              <w:rPr>
                <w:rFonts w:ascii="GHEA Grapalat" w:hAnsi="GHEA Grapalat"/>
                <w:color w:val="000000"/>
              </w:rPr>
            </w:pPr>
          </w:p>
        </w:tc>
        <w:tc>
          <w:tcPr>
            <w:tcW w:w="2581" w:type="dxa"/>
            <w:tcBorders>
              <w:top w:val="nil"/>
              <w:left w:val="single" w:sz="4" w:space="0" w:color="auto"/>
              <w:bottom w:val="single" w:sz="4" w:space="0" w:color="auto"/>
              <w:right w:val="single" w:sz="4" w:space="0" w:color="auto"/>
            </w:tcBorders>
            <w:shd w:val="clear" w:color="auto" w:fill="auto"/>
            <w:vAlign w:val="bottom"/>
          </w:tcPr>
          <w:p w:rsidR="00F0799E" w:rsidRPr="009A0572" w:rsidRDefault="00F0799E" w:rsidP="007E0598">
            <w:pPr>
              <w:pStyle w:val="23"/>
              <w:spacing w:line="240" w:lineRule="auto"/>
              <w:ind w:firstLine="0"/>
              <w:jc w:val="center"/>
              <w:rPr>
                <w:rFonts w:ascii="GHEA Grapalat" w:hAnsi="GHEA Grapalat"/>
                <w:color w:val="FF0000"/>
                <w:sz w:val="22"/>
                <w:szCs w:val="22"/>
              </w:rPr>
            </w:pPr>
            <w:r>
              <w:rPr>
                <w:rFonts w:ascii="Calibri" w:hAnsi="Calibri"/>
                <w:b/>
                <w:bCs/>
                <w:color w:val="000000"/>
              </w:rPr>
              <w:t>52500</w:t>
            </w:r>
          </w:p>
        </w:tc>
        <w:tc>
          <w:tcPr>
            <w:tcW w:w="5528" w:type="dxa"/>
            <w:tcBorders>
              <w:top w:val="nil"/>
              <w:left w:val="nil"/>
              <w:bottom w:val="single" w:sz="8" w:space="0" w:color="auto"/>
              <w:right w:val="single" w:sz="8" w:space="0" w:color="auto"/>
            </w:tcBorders>
            <w:shd w:val="clear" w:color="auto" w:fill="auto"/>
            <w:vAlign w:val="center"/>
          </w:tcPr>
          <w:p w:rsidR="00F0799E" w:rsidRPr="009A0572" w:rsidRDefault="00F0799E" w:rsidP="007E0598">
            <w:pPr>
              <w:pStyle w:val="23"/>
              <w:spacing w:line="240" w:lineRule="auto"/>
              <w:ind w:firstLine="0"/>
              <w:rPr>
                <w:rFonts w:ascii="GHEA Grapalat" w:hAnsi="GHEA Grapalat" w:cs="Sylfaen"/>
                <w:color w:val="000000"/>
                <w:sz w:val="22"/>
                <w:szCs w:val="22"/>
              </w:rPr>
            </w:pPr>
            <w:r>
              <w:rPr>
                <w:rFonts w:ascii="Sylfaen" w:hAnsi="Sylfaen" w:cs="Sylfaen"/>
                <w:color w:val="000000"/>
              </w:rPr>
              <w:t>Горячее лекарство</w:t>
            </w:r>
            <w:r>
              <w:rPr>
                <w:rFonts w:ascii="Calibri" w:hAnsi="Calibri"/>
                <w:color w:val="000000"/>
              </w:rPr>
              <w:t>(</w:t>
            </w:r>
            <w:r>
              <w:rPr>
                <w:rFonts w:ascii="Sylfaen" w:hAnsi="Sylfaen" w:cs="Sylfaen"/>
                <w:color w:val="000000"/>
              </w:rPr>
              <w:t>сезонный</w:t>
            </w:r>
            <w:r>
              <w:rPr>
                <w:rFonts w:ascii="Calibri" w:hAnsi="Calibri"/>
                <w:color w:val="000000"/>
              </w:rPr>
              <w:t>)</w:t>
            </w:r>
          </w:p>
        </w:tc>
      </w:tr>
      <w:tr w:rsidR="00F0799E" w:rsidRPr="00D7710F" w:rsidTr="007E0598">
        <w:tc>
          <w:tcPr>
            <w:tcW w:w="1701" w:type="dxa"/>
            <w:vAlign w:val="bottom"/>
          </w:tcPr>
          <w:p w:rsidR="00F0799E" w:rsidRPr="00D7710F" w:rsidRDefault="00F0799E" w:rsidP="00F0799E">
            <w:pPr>
              <w:pStyle w:val="23"/>
              <w:numPr>
                <w:ilvl w:val="0"/>
                <w:numId w:val="46"/>
              </w:numPr>
              <w:spacing w:line="240" w:lineRule="auto"/>
              <w:jc w:val="center"/>
              <w:rPr>
                <w:rFonts w:ascii="GHEA Grapalat" w:hAnsi="GHEA Grapalat"/>
                <w:color w:val="000000"/>
              </w:rPr>
            </w:pPr>
          </w:p>
        </w:tc>
        <w:tc>
          <w:tcPr>
            <w:tcW w:w="2581" w:type="dxa"/>
            <w:tcBorders>
              <w:top w:val="nil"/>
              <w:left w:val="single" w:sz="4" w:space="0" w:color="auto"/>
              <w:bottom w:val="single" w:sz="4" w:space="0" w:color="auto"/>
              <w:right w:val="single" w:sz="4" w:space="0" w:color="auto"/>
            </w:tcBorders>
            <w:shd w:val="clear" w:color="auto" w:fill="auto"/>
            <w:vAlign w:val="bottom"/>
          </w:tcPr>
          <w:p w:rsidR="00F0799E" w:rsidRPr="009A0572" w:rsidRDefault="00F0799E" w:rsidP="007E0598">
            <w:pPr>
              <w:pStyle w:val="23"/>
              <w:spacing w:line="240" w:lineRule="auto"/>
              <w:ind w:firstLine="0"/>
              <w:jc w:val="center"/>
              <w:rPr>
                <w:rFonts w:ascii="GHEA Grapalat" w:hAnsi="GHEA Grapalat"/>
                <w:bCs/>
                <w:color w:val="000000"/>
                <w:sz w:val="22"/>
                <w:szCs w:val="22"/>
              </w:rPr>
            </w:pPr>
            <w:r>
              <w:rPr>
                <w:rFonts w:ascii="Calibri" w:hAnsi="Calibri"/>
                <w:b/>
                <w:bCs/>
                <w:color w:val="000000"/>
              </w:rPr>
              <w:t>62500</w:t>
            </w:r>
          </w:p>
        </w:tc>
        <w:tc>
          <w:tcPr>
            <w:tcW w:w="5528" w:type="dxa"/>
            <w:tcBorders>
              <w:top w:val="nil"/>
              <w:left w:val="nil"/>
              <w:bottom w:val="single" w:sz="8" w:space="0" w:color="auto"/>
              <w:right w:val="single" w:sz="8" w:space="0" w:color="auto"/>
            </w:tcBorders>
            <w:shd w:val="clear" w:color="auto" w:fill="auto"/>
            <w:vAlign w:val="center"/>
          </w:tcPr>
          <w:p w:rsidR="00F0799E" w:rsidRPr="009A0572" w:rsidRDefault="00F0799E" w:rsidP="007E0598">
            <w:pPr>
              <w:pStyle w:val="23"/>
              <w:spacing w:line="240" w:lineRule="auto"/>
              <w:ind w:firstLine="0"/>
              <w:rPr>
                <w:rFonts w:ascii="GHEA Grapalat" w:hAnsi="GHEA Grapalat" w:cs="Arial"/>
                <w:bCs/>
                <w:sz w:val="22"/>
                <w:szCs w:val="22"/>
              </w:rPr>
            </w:pPr>
            <w:r>
              <w:rPr>
                <w:rFonts w:ascii="Sylfaen" w:hAnsi="Sylfaen" w:cs="Sylfaen"/>
                <w:color w:val="000000"/>
              </w:rPr>
              <w:t>Рука</w:t>
            </w:r>
          </w:p>
        </w:tc>
      </w:tr>
      <w:tr w:rsidR="00F0799E" w:rsidRPr="00D7710F" w:rsidTr="007E0598">
        <w:tc>
          <w:tcPr>
            <w:tcW w:w="1701" w:type="dxa"/>
            <w:vAlign w:val="bottom"/>
          </w:tcPr>
          <w:p w:rsidR="00F0799E" w:rsidRPr="00D7710F" w:rsidRDefault="00F0799E" w:rsidP="00F0799E">
            <w:pPr>
              <w:pStyle w:val="23"/>
              <w:numPr>
                <w:ilvl w:val="0"/>
                <w:numId w:val="46"/>
              </w:numPr>
              <w:spacing w:line="240" w:lineRule="auto"/>
              <w:jc w:val="center"/>
              <w:rPr>
                <w:rFonts w:ascii="GHEA Grapalat" w:hAnsi="GHEA Grapalat"/>
                <w:color w:val="000000"/>
              </w:rPr>
            </w:pPr>
          </w:p>
        </w:tc>
        <w:tc>
          <w:tcPr>
            <w:tcW w:w="2581" w:type="dxa"/>
            <w:tcBorders>
              <w:top w:val="nil"/>
              <w:left w:val="single" w:sz="4" w:space="0" w:color="auto"/>
              <w:bottom w:val="single" w:sz="4" w:space="0" w:color="auto"/>
              <w:right w:val="single" w:sz="4" w:space="0" w:color="auto"/>
            </w:tcBorders>
            <w:shd w:val="clear" w:color="auto" w:fill="auto"/>
            <w:vAlign w:val="bottom"/>
          </w:tcPr>
          <w:p w:rsidR="00F0799E" w:rsidRPr="009A0572" w:rsidRDefault="00F0799E" w:rsidP="007E0598">
            <w:pPr>
              <w:pStyle w:val="23"/>
              <w:spacing w:line="240" w:lineRule="auto"/>
              <w:ind w:firstLine="0"/>
              <w:jc w:val="center"/>
              <w:rPr>
                <w:rFonts w:ascii="Calibri" w:hAnsi="Calibri"/>
                <w:color w:val="000000"/>
                <w:sz w:val="22"/>
                <w:szCs w:val="22"/>
              </w:rPr>
            </w:pPr>
            <w:r>
              <w:rPr>
                <w:rFonts w:ascii="Calibri" w:hAnsi="Calibri"/>
                <w:b/>
                <w:bCs/>
                <w:color w:val="000000"/>
              </w:rPr>
              <w:t>84000</w:t>
            </w:r>
          </w:p>
        </w:tc>
        <w:tc>
          <w:tcPr>
            <w:tcW w:w="5528" w:type="dxa"/>
            <w:tcBorders>
              <w:top w:val="nil"/>
              <w:left w:val="nil"/>
              <w:bottom w:val="single" w:sz="8" w:space="0" w:color="auto"/>
              <w:right w:val="single" w:sz="8" w:space="0" w:color="auto"/>
            </w:tcBorders>
            <w:shd w:val="clear" w:color="auto" w:fill="auto"/>
            <w:vAlign w:val="center"/>
          </w:tcPr>
          <w:p w:rsidR="00F0799E" w:rsidRPr="009A0572" w:rsidRDefault="00F0799E" w:rsidP="007E0598">
            <w:pPr>
              <w:pStyle w:val="23"/>
              <w:spacing w:line="240" w:lineRule="auto"/>
              <w:ind w:firstLine="0"/>
              <w:rPr>
                <w:rFonts w:ascii="GHEA Grapalat" w:hAnsi="GHEA Grapalat" w:cs="Arial"/>
                <w:bCs/>
                <w:sz w:val="22"/>
                <w:szCs w:val="22"/>
              </w:rPr>
            </w:pPr>
            <w:r>
              <w:rPr>
                <w:rFonts w:ascii="Sylfaen" w:hAnsi="Sylfaen" w:cs="Sylfaen"/>
                <w:color w:val="000000"/>
              </w:rPr>
              <w:t>Брокколи</w:t>
            </w:r>
          </w:p>
        </w:tc>
      </w:tr>
      <w:tr w:rsidR="00F0799E" w:rsidRPr="00D7710F" w:rsidTr="007E0598">
        <w:tc>
          <w:tcPr>
            <w:tcW w:w="1701" w:type="dxa"/>
            <w:vAlign w:val="bottom"/>
          </w:tcPr>
          <w:p w:rsidR="00F0799E" w:rsidRPr="00D7710F" w:rsidRDefault="00F0799E" w:rsidP="00F0799E">
            <w:pPr>
              <w:pStyle w:val="23"/>
              <w:numPr>
                <w:ilvl w:val="0"/>
                <w:numId w:val="46"/>
              </w:numPr>
              <w:spacing w:line="240" w:lineRule="auto"/>
              <w:jc w:val="center"/>
              <w:rPr>
                <w:rFonts w:ascii="GHEA Grapalat" w:hAnsi="GHEA Grapalat"/>
                <w:color w:val="000000"/>
              </w:rPr>
            </w:pPr>
          </w:p>
        </w:tc>
        <w:tc>
          <w:tcPr>
            <w:tcW w:w="2581" w:type="dxa"/>
            <w:tcBorders>
              <w:top w:val="nil"/>
              <w:left w:val="single" w:sz="4" w:space="0" w:color="auto"/>
              <w:bottom w:val="single" w:sz="4" w:space="0" w:color="auto"/>
              <w:right w:val="single" w:sz="4" w:space="0" w:color="auto"/>
            </w:tcBorders>
            <w:shd w:val="clear" w:color="auto" w:fill="auto"/>
            <w:vAlign w:val="bottom"/>
          </w:tcPr>
          <w:p w:rsidR="00F0799E" w:rsidRPr="009A0572" w:rsidRDefault="00F0799E" w:rsidP="007E0598">
            <w:pPr>
              <w:pStyle w:val="23"/>
              <w:spacing w:line="240" w:lineRule="auto"/>
              <w:ind w:firstLine="0"/>
              <w:jc w:val="center"/>
              <w:rPr>
                <w:rFonts w:ascii="Calibri" w:hAnsi="Calibri"/>
                <w:color w:val="000000"/>
                <w:sz w:val="22"/>
                <w:szCs w:val="22"/>
              </w:rPr>
            </w:pPr>
            <w:r>
              <w:rPr>
                <w:rFonts w:ascii="Calibri" w:hAnsi="Calibri"/>
                <w:b/>
                <w:bCs/>
                <w:color w:val="000000"/>
              </w:rPr>
              <w:t>22500</w:t>
            </w:r>
          </w:p>
        </w:tc>
        <w:tc>
          <w:tcPr>
            <w:tcW w:w="5528" w:type="dxa"/>
            <w:tcBorders>
              <w:top w:val="nil"/>
              <w:left w:val="nil"/>
              <w:bottom w:val="single" w:sz="8" w:space="0" w:color="auto"/>
              <w:right w:val="single" w:sz="8" w:space="0" w:color="auto"/>
            </w:tcBorders>
            <w:shd w:val="clear" w:color="auto" w:fill="auto"/>
            <w:vAlign w:val="center"/>
          </w:tcPr>
          <w:p w:rsidR="00F0799E" w:rsidRPr="009A0572" w:rsidRDefault="00F0799E" w:rsidP="007E0598">
            <w:pPr>
              <w:pStyle w:val="23"/>
              <w:spacing w:line="240" w:lineRule="auto"/>
              <w:ind w:firstLine="0"/>
              <w:rPr>
                <w:rFonts w:ascii="GHEA Grapalat" w:hAnsi="GHEA Grapalat" w:cs="Arial"/>
                <w:bCs/>
                <w:sz w:val="22"/>
                <w:szCs w:val="22"/>
              </w:rPr>
            </w:pPr>
            <w:r>
              <w:rPr>
                <w:rFonts w:ascii="Sylfaen" w:hAnsi="Sylfaen" w:cs="Sylfaen"/>
                <w:color w:val="000000"/>
              </w:rPr>
              <w:t>Тыква</w:t>
            </w:r>
          </w:p>
        </w:tc>
      </w:tr>
      <w:tr w:rsidR="00F0799E" w:rsidRPr="00D7710F" w:rsidTr="007E0598">
        <w:tc>
          <w:tcPr>
            <w:tcW w:w="1701" w:type="dxa"/>
            <w:vAlign w:val="bottom"/>
          </w:tcPr>
          <w:p w:rsidR="00F0799E" w:rsidRPr="00D7710F" w:rsidRDefault="00F0799E" w:rsidP="00F0799E">
            <w:pPr>
              <w:pStyle w:val="23"/>
              <w:numPr>
                <w:ilvl w:val="0"/>
                <w:numId w:val="46"/>
              </w:numPr>
              <w:spacing w:line="240" w:lineRule="auto"/>
              <w:jc w:val="center"/>
              <w:rPr>
                <w:rFonts w:ascii="GHEA Grapalat" w:hAnsi="GHEA Grapalat"/>
                <w:color w:val="000000"/>
              </w:rPr>
            </w:pPr>
          </w:p>
        </w:tc>
        <w:tc>
          <w:tcPr>
            <w:tcW w:w="2581" w:type="dxa"/>
            <w:tcBorders>
              <w:top w:val="nil"/>
              <w:left w:val="single" w:sz="4" w:space="0" w:color="auto"/>
              <w:bottom w:val="single" w:sz="4" w:space="0" w:color="auto"/>
              <w:right w:val="single" w:sz="4" w:space="0" w:color="auto"/>
            </w:tcBorders>
            <w:shd w:val="clear" w:color="auto" w:fill="auto"/>
            <w:vAlign w:val="bottom"/>
          </w:tcPr>
          <w:p w:rsidR="00F0799E" w:rsidRPr="009A0572" w:rsidRDefault="00F0799E" w:rsidP="007E0598">
            <w:pPr>
              <w:pStyle w:val="23"/>
              <w:spacing w:line="240" w:lineRule="auto"/>
              <w:ind w:firstLine="0"/>
              <w:jc w:val="center"/>
              <w:rPr>
                <w:rFonts w:ascii="Calibri" w:hAnsi="Calibri"/>
                <w:color w:val="000000"/>
                <w:sz w:val="22"/>
                <w:szCs w:val="22"/>
              </w:rPr>
            </w:pPr>
            <w:r>
              <w:rPr>
                <w:rFonts w:ascii="Calibri" w:hAnsi="Calibri"/>
                <w:b/>
                <w:bCs/>
                <w:color w:val="000000"/>
              </w:rPr>
              <w:t>12500</w:t>
            </w:r>
          </w:p>
        </w:tc>
        <w:tc>
          <w:tcPr>
            <w:tcW w:w="5528" w:type="dxa"/>
            <w:tcBorders>
              <w:top w:val="nil"/>
              <w:left w:val="nil"/>
              <w:bottom w:val="single" w:sz="8" w:space="0" w:color="auto"/>
              <w:right w:val="single" w:sz="8" w:space="0" w:color="auto"/>
            </w:tcBorders>
            <w:shd w:val="clear" w:color="auto" w:fill="auto"/>
            <w:vAlign w:val="center"/>
          </w:tcPr>
          <w:p w:rsidR="00F0799E" w:rsidRPr="009A0572" w:rsidRDefault="00F0799E" w:rsidP="007E0598">
            <w:pPr>
              <w:pStyle w:val="23"/>
              <w:spacing w:line="240" w:lineRule="auto"/>
              <w:ind w:firstLine="0"/>
              <w:rPr>
                <w:rFonts w:ascii="GHEA Grapalat" w:hAnsi="GHEA Grapalat" w:cs="Arial"/>
                <w:bCs/>
                <w:sz w:val="22"/>
                <w:szCs w:val="22"/>
              </w:rPr>
            </w:pPr>
            <w:r>
              <w:rPr>
                <w:rFonts w:ascii="Sylfaen" w:hAnsi="Sylfaen" w:cs="Sylfaen"/>
                <w:color w:val="000000"/>
              </w:rPr>
              <w:t>Тыква</w:t>
            </w:r>
          </w:p>
        </w:tc>
      </w:tr>
      <w:tr w:rsidR="00F0799E" w:rsidRPr="00D7710F" w:rsidTr="007E0598">
        <w:tc>
          <w:tcPr>
            <w:tcW w:w="1701" w:type="dxa"/>
            <w:vAlign w:val="bottom"/>
          </w:tcPr>
          <w:p w:rsidR="00F0799E" w:rsidRPr="00D7710F" w:rsidRDefault="00F0799E" w:rsidP="00F0799E">
            <w:pPr>
              <w:pStyle w:val="23"/>
              <w:numPr>
                <w:ilvl w:val="0"/>
                <w:numId w:val="46"/>
              </w:numPr>
              <w:spacing w:line="240" w:lineRule="auto"/>
              <w:jc w:val="center"/>
              <w:rPr>
                <w:rFonts w:ascii="GHEA Grapalat" w:hAnsi="GHEA Grapalat"/>
                <w:color w:val="000000"/>
              </w:rPr>
            </w:pPr>
          </w:p>
        </w:tc>
        <w:tc>
          <w:tcPr>
            <w:tcW w:w="2581" w:type="dxa"/>
            <w:tcBorders>
              <w:top w:val="nil"/>
              <w:left w:val="single" w:sz="4" w:space="0" w:color="auto"/>
              <w:bottom w:val="single" w:sz="4" w:space="0" w:color="auto"/>
              <w:right w:val="single" w:sz="4" w:space="0" w:color="auto"/>
            </w:tcBorders>
            <w:shd w:val="clear" w:color="auto" w:fill="auto"/>
            <w:vAlign w:val="bottom"/>
          </w:tcPr>
          <w:p w:rsidR="00F0799E" w:rsidRPr="009A0572" w:rsidRDefault="00F0799E" w:rsidP="007E0598">
            <w:pPr>
              <w:pStyle w:val="23"/>
              <w:spacing w:line="240" w:lineRule="auto"/>
              <w:ind w:firstLine="0"/>
              <w:jc w:val="center"/>
              <w:rPr>
                <w:rFonts w:ascii="Calibri" w:hAnsi="Calibri"/>
                <w:color w:val="000000"/>
                <w:sz w:val="22"/>
                <w:szCs w:val="22"/>
              </w:rPr>
            </w:pPr>
            <w:r>
              <w:rPr>
                <w:rFonts w:ascii="Calibri" w:hAnsi="Calibri"/>
                <w:b/>
                <w:bCs/>
                <w:color w:val="000000"/>
              </w:rPr>
              <w:t>640000</w:t>
            </w:r>
          </w:p>
        </w:tc>
        <w:tc>
          <w:tcPr>
            <w:tcW w:w="5528" w:type="dxa"/>
            <w:tcBorders>
              <w:top w:val="nil"/>
              <w:left w:val="nil"/>
              <w:bottom w:val="single" w:sz="8" w:space="0" w:color="auto"/>
              <w:right w:val="single" w:sz="8" w:space="0" w:color="auto"/>
            </w:tcBorders>
            <w:shd w:val="clear" w:color="auto" w:fill="auto"/>
            <w:vAlign w:val="center"/>
          </w:tcPr>
          <w:p w:rsidR="00F0799E" w:rsidRPr="009A0572" w:rsidRDefault="00F0799E" w:rsidP="007E0598">
            <w:pPr>
              <w:pStyle w:val="23"/>
              <w:spacing w:line="240" w:lineRule="auto"/>
              <w:ind w:firstLine="0"/>
              <w:rPr>
                <w:rFonts w:ascii="GHEA Grapalat" w:hAnsi="GHEA Grapalat" w:cs="Arial"/>
                <w:bCs/>
                <w:sz w:val="22"/>
                <w:szCs w:val="22"/>
              </w:rPr>
            </w:pPr>
            <w:r>
              <w:rPr>
                <w:rFonts w:ascii="Sylfaen" w:hAnsi="Sylfaen" w:cs="Sylfaen"/>
                <w:color w:val="000000"/>
              </w:rPr>
              <w:t>Яблоко</w:t>
            </w:r>
          </w:p>
        </w:tc>
      </w:tr>
      <w:tr w:rsidR="00F0799E" w:rsidRPr="00D7710F" w:rsidTr="007E0598">
        <w:tc>
          <w:tcPr>
            <w:tcW w:w="1701" w:type="dxa"/>
            <w:vAlign w:val="bottom"/>
          </w:tcPr>
          <w:p w:rsidR="00F0799E" w:rsidRPr="00D7710F" w:rsidRDefault="00F0799E" w:rsidP="00F0799E">
            <w:pPr>
              <w:pStyle w:val="23"/>
              <w:numPr>
                <w:ilvl w:val="0"/>
                <w:numId w:val="46"/>
              </w:numPr>
              <w:spacing w:line="240" w:lineRule="auto"/>
              <w:jc w:val="center"/>
              <w:rPr>
                <w:rFonts w:ascii="GHEA Grapalat" w:hAnsi="GHEA Grapalat"/>
                <w:color w:val="000000"/>
              </w:rPr>
            </w:pPr>
          </w:p>
        </w:tc>
        <w:tc>
          <w:tcPr>
            <w:tcW w:w="2581" w:type="dxa"/>
            <w:tcBorders>
              <w:top w:val="nil"/>
              <w:left w:val="single" w:sz="4" w:space="0" w:color="auto"/>
              <w:bottom w:val="single" w:sz="4" w:space="0" w:color="auto"/>
              <w:right w:val="single" w:sz="4" w:space="0" w:color="auto"/>
            </w:tcBorders>
            <w:shd w:val="clear" w:color="auto" w:fill="auto"/>
            <w:vAlign w:val="bottom"/>
          </w:tcPr>
          <w:p w:rsidR="00F0799E" w:rsidRPr="009A0572" w:rsidRDefault="00F0799E" w:rsidP="007E0598">
            <w:pPr>
              <w:pStyle w:val="23"/>
              <w:spacing w:line="240" w:lineRule="auto"/>
              <w:ind w:firstLine="0"/>
              <w:jc w:val="center"/>
              <w:rPr>
                <w:rFonts w:ascii="Calibri" w:hAnsi="Calibri"/>
                <w:color w:val="000000"/>
                <w:sz w:val="22"/>
                <w:szCs w:val="22"/>
              </w:rPr>
            </w:pPr>
            <w:r>
              <w:rPr>
                <w:rFonts w:ascii="Calibri" w:hAnsi="Calibri"/>
                <w:b/>
                <w:bCs/>
                <w:color w:val="000000"/>
              </w:rPr>
              <w:t>210000</w:t>
            </w:r>
          </w:p>
        </w:tc>
        <w:tc>
          <w:tcPr>
            <w:tcW w:w="5528" w:type="dxa"/>
            <w:tcBorders>
              <w:top w:val="nil"/>
              <w:left w:val="nil"/>
              <w:bottom w:val="single" w:sz="8" w:space="0" w:color="auto"/>
              <w:right w:val="single" w:sz="8" w:space="0" w:color="auto"/>
            </w:tcBorders>
            <w:shd w:val="clear" w:color="auto" w:fill="auto"/>
            <w:vAlign w:val="center"/>
          </w:tcPr>
          <w:p w:rsidR="00F0799E" w:rsidRPr="009A0572" w:rsidRDefault="00F0799E" w:rsidP="007E0598">
            <w:pPr>
              <w:pStyle w:val="23"/>
              <w:spacing w:line="240" w:lineRule="auto"/>
              <w:ind w:firstLine="0"/>
              <w:rPr>
                <w:rFonts w:ascii="GHEA Grapalat" w:hAnsi="GHEA Grapalat" w:cs="Arial"/>
                <w:bCs/>
                <w:sz w:val="22"/>
                <w:szCs w:val="22"/>
              </w:rPr>
            </w:pPr>
            <w:r>
              <w:rPr>
                <w:rFonts w:ascii="Sylfaen" w:hAnsi="Sylfaen" w:cs="Sylfaen"/>
                <w:color w:val="000000"/>
              </w:rPr>
              <w:t>Банан</w:t>
            </w:r>
          </w:p>
        </w:tc>
      </w:tr>
      <w:tr w:rsidR="00F0799E" w:rsidRPr="00D7710F" w:rsidTr="007E0598">
        <w:tc>
          <w:tcPr>
            <w:tcW w:w="1701" w:type="dxa"/>
            <w:vAlign w:val="bottom"/>
          </w:tcPr>
          <w:p w:rsidR="00F0799E" w:rsidRPr="00D7710F" w:rsidRDefault="00F0799E" w:rsidP="00F0799E">
            <w:pPr>
              <w:pStyle w:val="23"/>
              <w:numPr>
                <w:ilvl w:val="0"/>
                <w:numId w:val="46"/>
              </w:numPr>
              <w:spacing w:line="240" w:lineRule="auto"/>
              <w:jc w:val="center"/>
              <w:rPr>
                <w:rFonts w:ascii="GHEA Grapalat" w:hAnsi="GHEA Grapalat"/>
                <w:color w:val="000000"/>
              </w:rPr>
            </w:pPr>
          </w:p>
        </w:tc>
        <w:tc>
          <w:tcPr>
            <w:tcW w:w="2581" w:type="dxa"/>
            <w:tcBorders>
              <w:top w:val="nil"/>
              <w:left w:val="single" w:sz="4" w:space="0" w:color="auto"/>
              <w:bottom w:val="single" w:sz="4" w:space="0" w:color="auto"/>
              <w:right w:val="single" w:sz="4" w:space="0" w:color="auto"/>
            </w:tcBorders>
            <w:shd w:val="clear" w:color="auto" w:fill="auto"/>
            <w:vAlign w:val="bottom"/>
          </w:tcPr>
          <w:p w:rsidR="00F0799E" w:rsidRPr="009A0572" w:rsidRDefault="00F0799E" w:rsidP="007E0598">
            <w:pPr>
              <w:pStyle w:val="23"/>
              <w:spacing w:line="240" w:lineRule="auto"/>
              <w:ind w:firstLine="0"/>
              <w:jc w:val="center"/>
              <w:rPr>
                <w:rFonts w:ascii="Calibri" w:hAnsi="Calibri"/>
                <w:color w:val="000000"/>
                <w:sz w:val="22"/>
                <w:szCs w:val="22"/>
              </w:rPr>
            </w:pPr>
            <w:r>
              <w:rPr>
                <w:rFonts w:ascii="Calibri" w:hAnsi="Calibri"/>
                <w:b/>
                <w:bCs/>
                <w:color w:val="000000"/>
              </w:rPr>
              <w:t>45000</w:t>
            </w:r>
          </w:p>
        </w:tc>
        <w:tc>
          <w:tcPr>
            <w:tcW w:w="5528" w:type="dxa"/>
            <w:tcBorders>
              <w:top w:val="nil"/>
              <w:left w:val="nil"/>
              <w:bottom w:val="single" w:sz="8" w:space="0" w:color="auto"/>
              <w:right w:val="single" w:sz="8" w:space="0" w:color="auto"/>
            </w:tcBorders>
            <w:shd w:val="clear" w:color="auto" w:fill="auto"/>
            <w:vAlign w:val="center"/>
          </w:tcPr>
          <w:p w:rsidR="00F0799E" w:rsidRPr="009A0572" w:rsidRDefault="00F0799E" w:rsidP="007E0598">
            <w:pPr>
              <w:pStyle w:val="23"/>
              <w:spacing w:line="240" w:lineRule="auto"/>
              <w:ind w:firstLine="0"/>
              <w:rPr>
                <w:rFonts w:ascii="GHEA Grapalat" w:hAnsi="GHEA Grapalat" w:cs="Arial"/>
                <w:bCs/>
                <w:sz w:val="22"/>
                <w:szCs w:val="22"/>
              </w:rPr>
            </w:pPr>
            <w:r>
              <w:rPr>
                <w:rFonts w:ascii="Sylfaen" w:hAnsi="Sylfaen" w:cs="Sylfaen"/>
                <w:color w:val="000000"/>
              </w:rPr>
              <w:t>Клубника</w:t>
            </w:r>
            <w:r>
              <w:rPr>
                <w:rFonts w:ascii="Calibri" w:hAnsi="Calibri"/>
                <w:color w:val="000000"/>
              </w:rPr>
              <w:t>(</w:t>
            </w:r>
            <w:r>
              <w:rPr>
                <w:rFonts w:ascii="Sylfaen" w:hAnsi="Sylfaen" w:cs="Sylfaen"/>
                <w:color w:val="000000"/>
              </w:rPr>
              <w:t>сезонный</w:t>
            </w:r>
            <w:r>
              <w:rPr>
                <w:rFonts w:ascii="Calibri" w:hAnsi="Calibri"/>
                <w:color w:val="000000"/>
              </w:rPr>
              <w:t>)</w:t>
            </w:r>
          </w:p>
        </w:tc>
      </w:tr>
      <w:tr w:rsidR="00F0799E" w:rsidRPr="00D7710F" w:rsidTr="007E0598">
        <w:tc>
          <w:tcPr>
            <w:tcW w:w="1701" w:type="dxa"/>
            <w:vAlign w:val="bottom"/>
          </w:tcPr>
          <w:p w:rsidR="00F0799E" w:rsidRPr="00D7710F" w:rsidRDefault="00F0799E" w:rsidP="00F0799E">
            <w:pPr>
              <w:pStyle w:val="23"/>
              <w:numPr>
                <w:ilvl w:val="0"/>
                <w:numId w:val="46"/>
              </w:numPr>
              <w:spacing w:line="240" w:lineRule="auto"/>
              <w:jc w:val="center"/>
              <w:rPr>
                <w:rFonts w:ascii="GHEA Grapalat" w:hAnsi="GHEA Grapalat"/>
                <w:color w:val="000000"/>
              </w:rPr>
            </w:pPr>
          </w:p>
        </w:tc>
        <w:tc>
          <w:tcPr>
            <w:tcW w:w="2581" w:type="dxa"/>
            <w:tcBorders>
              <w:top w:val="nil"/>
              <w:left w:val="single" w:sz="4" w:space="0" w:color="auto"/>
              <w:bottom w:val="single" w:sz="4" w:space="0" w:color="auto"/>
              <w:right w:val="single" w:sz="4" w:space="0" w:color="auto"/>
            </w:tcBorders>
            <w:shd w:val="clear" w:color="auto" w:fill="auto"/>
            <w:vAlign w:val="bottom"/>
          </w:tcPr>
          <w:p w:rsidR="00F0799E" w:rsidRPr="009A0572" w:rsidRDefault="00F0799E" w:rsidP="007E0598">
            <w:pPr>
              <w:pStyle w:val="23"/>
              <w:spacing w:line="240" w:lineRule="auto"/>
              <w:ind w:firstLine="0"/>
              <w:jc w:val="center"/>
              <w:rPr>
                <w:rFonts w:ascii="Calibri" w:hAnsi="Calibri"/>
                <w:color w:val="000000"/>
                <w:sz w:val="22"/>
                <w:szCs w:val="22"/>
              </w:rPr>
            </w:pPr>
            <w:r>
              <w:rPr>
                <w:rFonts w:ascii="Calibri" w:hAnsi="Calibri"/>
                <w:b/>
                <w:bCs/>
                <w:color w:val="000000"/>
              </w:rPr>
              <w:t>45000</w:t>
            </w:r>
          </w:p>
        </w:tc>
        <w:tc>
          <w:tcPr>
            <w:tcW w:w="5528" w:type="dxa"/>
            <w:tcBorders>
              <w:top w:val="nil"/>
              <w:left w:val="nil"/>
              <w:bottom w:val="single" w:sz="8" w:space="0" w:color="auto"/>
              <w:right w:val="single" w:sz="8" w:space="0" w:color="auto"/>
            </w:tcBorders>
            <w:shd w:val="clear" w:color="auto" w:fill="auto"/>
            <w:vAlign w:val="center"/>
          </w:tcPr>
          <w:p w:rsidR="00F0799E" w:rsidRPr="009A0572" w:rsidRDefault="00F0799E" w:rsidP="007E0598">
            <w:pPr>
              <w:pStyle w:val="23"/>
              <w:spacing w:line="240" w:lineRule="auto"/>
              <w:ind w:firstLine="0"/>
              <w:rPr>
                <w:rFonts w:ascii="GHEA Grapalat" w:hAnsi="GHEA Grapalat" w:cs="Arial"/>
                <w:bCs/>
                <w:sz w:val="22"/>
                <w:szCs w:val="22"/>
              </w:rPr>
            </w:pPr>
            <w:r>
              <w:rPr>
                <w:rFonts w:ascii="Sylfaen" w:hAnsi="Sylfaen" w:cs="Sylfaen"/>
                <w:color w:val="000000"/>
              </w:rPr>
              <w:t>Малина</w:t>
            </w:r>
            <w:r>
              <w:rPr>
                <w:rFonts w:ascii="Calibri" w:hAnsi="Calibri"/>
                <w:color w:val="000000"/>
              </w:rPr>
              <w:t>(</w:t>
            </w:r>
            <w:r>
              <w:rPr>
                <w:rFonts w:ascii="Sylfaen" w:hAnsi="Sylfaen" w:cs="Sylfaen"/>
                <w:color w:val="000000"/>
              </w:rPr>
              <w:t>сезонный</w:t>
            </w:r>
            <w:r>
              <w:rPr>
                <w:rFonts w:ascii="Calibri" w:hAnsi="Calibri"/>
                <w:color w:val="000000"/>
              </w:rPr>
              <w:t>)</w:t>
            </w:r>
          </w:p>
        </w:tc>
      </w:tr>
      <w:tr w:rsidR="00F0799E" w:rsidRPr="00D7710F" w:rsidTr="007E0598">
        <w:tc>
          <w:tcPr>
            <w:tcW w:w="1701" w:type="dxa"/>
            <w:vAlign w:val="bottom"/>
          </w:tcPr>
          <w:p w:rsidR="00F0799E" w:rsidRPr="00D7710F" w:rsidRDefault="00F0799E" w:rsidP="00F0799E">
            <w:pPr>
              <w:pStyle w:val="23"/>
              <w:numPr>
                <w:ilvl w:val="0"/>
                <w:numId w:val="46"/>
              </w:numPr>
              <w:spacing w:line="240" w:lineRule="auto"/>
              <w:jc w:val="center"/>
              <w:rPr>
                <w:rFonts w:ascii="GHEA Grapalat" w:hAnsi="GHEA Grapalat"/>
                <w:color w:val="000000"/>
              </w:rPr>
            </w:pPr>
          </w:p>
        </w:tc>
        <w:tc>
          <w:tcPr>
            <w:tcW w:w="2581" w:type="dxa"/>
            <w:tcBorders>
              <w:top w:val="nil"/>
              <w:left w:val="single" w:sz="4" w:space="0" w:color="auto"/>
              <w:bottom w:val="single" w:sz="4" w:space="0" w:color="auto"/>
              <w:right w:val="single" w:sz="4" w:space="0" w:color="auto"/>
            </w:tcBorders>
            <w:shd w:val="clear" w:color="auto" w:fill="auto"/>
            <w:vAlign w:val="bottom"/>
          </w:tcPr>
          <w:p w:rsidR="00F0799E" w:rsidRPr="009A0572" w:rsidRDefault="00F0799E" w:rsidP="007E0598">
            <w:pPr>
              <w:pStyle w:val="23"/>
              <w:spacing w:line="240" w:lineRule="auto"/>
              <w:ind w:firstLine="0"/>
              <w:jc w:val="center"/>
              <w:rPr>
                <w:rFonts w:ascii="Calibri" w:hAnsi="Calibri"/>
                <w:color w:val="000000"/>
                <w:sz w:val="22"/>
                <w:szCs w:val="22"/>
              </w:rPr>
            </w:pPr>
            <w:r>
              <w:rPr>
                <w:rFonts w:ascii="Calibri" w:hAnsi="Calibri"/>
                <w:b/>
                <w:bCs/>
                <w:color w:val="000000"/>
              </w:rPr>
              <w:t>20000</w:t>
            </w:r>
          </w:p>
        </w:tc>
        <w:tc>
          <w:tcPr>
            <w:tcW w:w="5528" w:type="dxa"/>
            <w:tcBorders>
              <w:top w:val="nil"/>
              <w:left w:val="nil"/>
              <w:bottom w:val="single" w:sz="8" w:space="0" w:color="auto"/>
              <w:right w:val="single" w:sz="8" w:space="0" w:color="auto"/>
            </w:tcBorders>
            <w:shd w:val="clear" w:color="auto" w:fill="auto"/>
            <w:vAlign w:val="center"/>
          </w:tcPr>
          <w:p w:rsidR="00F0799E" w:rsidRPr="009A0572" w:rsidRDefault="00F0799E" w:rsidP="007E0598">
            <w:pPr>
              <w:pStyle w:val="23"/>
              <w:spacing w:line="240" w:lineRule="auto"/>
              <w:ind w:firstLine="0"/>
              <w:rPr>
                <w:rFonts w:ascii="GHEA Grapalat" w:hAnsi="GHEA Grapalat" w:cs="Arial"/>
                <w:bCs/>
                <w:sz w:val="22"/>
                <w:szCs w:val="22"/>
              </w:rPr>
            </w:pPr>
            <w:r>
              <w:rPr>
                <w:rFonts w:ascii="Sylfaen" w:hAnsi="Sylfaen" w:cs="Sylfaen"/>
                <w:color w:val="000000"/>
              </w:rPr>
              <w:t>слива</w:t>
            </w:r>
          </w:p>
        </w:tc>
      </w:tr>
      <w:tr w:rsidR="00F0799E" w:rsidRPr="00D7710F" w:rsidTr="007E0598">
        <w:tc>
          <w:tcPr>
            <w:tcW w:w="1701" w:type="dxa"/>
            <w:vAlign w:val="bottom"/>
          </w:tcPr>
          <w:p w:rsidR="00F0799E" w:rsidRPr="00D7710F" w:rsidRDefault="00F0799E" w:rsidP="00F0799E">
            <w:pPr>
              <w:pStyle w:val="23"/>
              <w:numPr>
                <w:ilvl w:val="0"/>
                <w:numId w:val="46"/>
              </w:numPr>
              <w:spacing w:line="240" w:lineRule="auto"/>
              <w:jc w:val="center"/>
              <w:rPr>
                <w:rFonts w:ascii="GHEA Grapalat" w:hAnsi="GHEA Grapalat"/>
                <w:color w:val="000000"/>
              </w:rPr>
            </w:pPr>
          </w:p>
        </w:tc>
        <w:tc>
          <w:tcPr>
            <w:tcW w:w="2581" w:type="dxa"/>
            <w:tcBorders>
              <w:top w:val="nil"/>
              <w:left w:val="single" w:sz="4" w:space="0" w:color="auto"/>
              <w:bottom w:val="single" w:sz="4" w:space="0" w:color="auto"/>
              <w:right w:val="single" w:sz="4" w:space="0" w:color="auto"/>
            </w:tcBorders>
            <w:shd w:val="clear" w:color="auto" w:fill="auto"/>
            <w:vAlign w:val="bottom"/>
          </w:tcPr>
          <w:p w:rsidR="00F0799E" w:rsidRPr="009A0572" w:rsidRDefault="00F0799E" w:rsidP="007E0598">
            <w:pPr>
              <w:pStyle w:val="23"/>
              <w:spacing w:line="240" w:lineRule="auto"/>
              <w:ind w:firstLine="0"/>
              <w:jc w:val="center"/>
              <w:rPr>
                <w:rFonts w:ascii="Calibri" w:hAnsi="Calibri"/>
                <w:color w:val="000000"/>
                <w:sz w:val="22"/>
                <w:szCs w:val="22"/>
              </w:rPr>
            </w:pPr>
            <w:r>
              <w:rPr>
                <w:rFonts w:ascii="Calibri" w:hAnsi="Calibri"/>
                <w:b/>
                <w:bCs/>
                <w:color w:val="000000"/>
              </w:rPr>
              <w:t>80000</w:t>
            </w:r>
          </w:p>
        </w:tc>
        <w:tc>
          <w:tcPr>
            <w:tcW w:w="5528" w:type="dxa"/>
            <w:tcBorders>
              <w:top w:val="nil"/>
              <w:left w:val="nil"/>
              <w:bottom w:val="single" w:sz="8" w:space="0" w:color="auto"/>
              <w:right w:val="single" w:sz="8" w:space="0" w:color="auto"/>
            </w:tcBorders>
            <w:shd w:val="clear" w:color="auto" w:fill="auto"/>
            <w:vAlign w:val="center"/>
          </w:tcPr>
          <w:p w:rsidR="00F0799E" w:rsidRPr="009A0572" w:rsidRDefault="00F0799E" w:rsidP="007E0598">
            <w:pPr>
              <w:pStyle w:val="23"/>
              <w:spacing w:line="240" w:lineRule="auto"/>
              <w:ind w:firstLine="0"/>
              <w:rPr>
                <w:rFonts w:ascii="GHEA Grapalat" w:hAnsi="GHEA Grapalat" w:cs="Arial"/>
                <w:bCs/>
                <w:sz w:val="22"/>
                <w:szCs w:val="22"/>
              </w:rPr>
            </w:pPr>
            <w:r>
              <w:rPr>
                <w:rFonts w:ascii="Sylfaen" w:hAnsi="Sylfaen" w:cs="Sylfaen"/>
                <w:color w:val="000000"/>
              </w:rPr>
              <w:t>Мандарин</w:t>
            </w:r>
          </w:p>
        </w:tc>
      </w:tr>
      <w:tr w:rsidR="00F0799E" w:rsidRPr="00D7710F" w:rsidTr="007E0598">
        <w:tc>
          <w:tcPr>
            <w:tcW w:w="1701" w:type="dxa"/>
            <w:vAlign w:val="bottom"/>
          </w:tcPr>
          <w:p w:rsidR="00F0799E" w:rsidRPr="00D7710F" w:rsidRDefault="00F0799E" w:rsidP="00F0799E">
            <w:pPr>
              <w:pStyle w:val="23"/>
              <w:numPr>
                <w:ilvl w:val="0"/>
                <w:numId w:val="46"/>
              </w:numPr>
              <w:spacing w:line="240" w:lineRule="auto"/>
              <w:jc w:val="center"/>
              <w:rPr>
                <w:rFonts w:ascii="GHEA Grapalat" w:hAnsi="GHEA Grapalat"/>
                <w:color w:val="000000"/>
              </w:rPr>
            </w:pPr>
          </w:p>
        </w:tc>
        <w:tc>
          <w:tcPr>
            <w:tcW w:w="2581" w:type="dxa"/>
            <w:tcBorders>
              <w:top w:val="nil"/>
              <w:left w:val="single" w:sz="4" w:space="0" w:color="auto"/>
              <w:bottom w:val="single" w:sz="4" w:space="0" w:color="auto"/>
              <w:right w:val="single" w:sz="4" w:space="0" w:color="auto"/>
            </w:tcBorders>
            <w:shd w:val="clear" w:color="auto" w:fill="auto"/>
            <w:vAlign w:val="bottom"/>
          </w:tcPr>
          <w:p w:rsidR="00F0799E" w:rsidRPr="009A0572" w:rsidRDefault="00F0799E" w:rsidP="007E0598">
            <w:pPr>
              <w:pStyle w:val="23"/>
              <w:spacing w:line="240" w:lineRule="auto"/>
              <w:ind w:firstLine="0"/>
              <w:jc w:val="center"/>
              <w:rPr>
                <w:rFonts w:ascii="Calibri" w:hAnsi="Calibri"/>
                <w:color w:val="000000"/>
                <w:sz w:val="22"/>
                <w:szCs w:val="22"/>
              </w:rPr>
            </w:pPr>
            <w:r>
              <w:rPr>
                <w:rFonts w:ascii="Calibri" w:hAnsi="Calibri"/>
                <w:b/>
                <w:bCs/>
                <w:color w:val="000000"/>
              </w:rPr>
              <w:t>48000</w:t>
            </w:r>
          </w:p>
        </w:tc>
        <w:tc>
          <w:tcPr>
            <w:tcW w:w="5528" w:type="dxa"/>
            <w:tcBorders>
              <w:top w:val="nil"/>
              <w:left w:val="nil"/>
              <w:bottom w:val="single" w:sz="8" w:space="0" w:color="auto"/>
              <w:right w:val="single" w:sz="8" w:space="0" w:color="auto"/>
            </w:tcBorders>
            <w:shd w:val="clear" w:color="auto" w:fill="auto"/>
            <w:vAlign w:val="center"/>
          </w:tcPr>
          <w:p w:rsidR="00F0799E" w:rsidRPr="009A0572" w:rsidRDefault="00F0799E" w:rsidP="007E0598">
            <w:pPr>
              <w:pStyle w:val="23"/>
              <w:spacing w:line="240" w:lineRule="auto"/>
              <w:ind w:firstLine="0"/>
              <w:rPr>
                <w:rFonts w:ascii="GHEA Grapalat" w:hAnsi="GHEA Grapalat" w:cs="Arial"/>
                <w:bCs/>
                <w:sz w:val="22"/>
                <w:szCs w:val="22"/>
              </w:rPr>
            </w:pPr>
            <w:r>
              <w:rPr>
                <w:rFonts w:ascii="Sylfaen" w:hAnsi="Sylfaen" w:cs="Sylfaen"/>
                <w:color w:val="000000"/>
              </w:rPr>
              <w:t>Апельсин</w:t>
            </w:r>
          </w:p>
        </w:tc>
      </w:tr>
      <w:tr w:rsidR="00F0799E" w:rsidRPr="00D7710F" w:rsidTr="007E0598">
        <w:tc>
          <w:tcPr>
            <w:tcW w:w="1701" w:type="dxa"/>
            <w:vAlign w:val="bottom"/>
          </w:tcPr>
          <w:p w:rsidR="00F0799E" w:rsidRPr="00D7710F" w:rsidRDefault="00F0799E" w:rsidP="00F0799E">
            <w:pPr>
              <w:pStyle w:val="23"/>
              <w:numPr>
                <w:ilvl w:val="0"/>
                <w:numId w:val="46"/>
              </w:numPr>
              <w:spacing w:line="240" w:lineRule="auto"/>
              <w:jc w:val="center"/>
              <w:rPr>
                <w:rFonts w:ascii="GHEA Grapalat" w:hAnsi="GHEA Grapalat"/>
                <w:color w:val="000000"/>
              </w:rPr>
            </w:pPr>
          </w:p>
        </w:tc>
        <w:tc>
          <w:tcPr>
            <w:tcW w:w="2581" w:type="dxa"/>
            <w:tcBorders>
              <w:top w:val="nil"/>
              <w:left w:val="single" w:sz="4" w:space="0" w:color="auto"/>
              <w:bottom w:val="nil"/>
              <w:right w:val="single" w:sz="4" w:space="0" w:color="auto"/>
            </w:tcBorders>
            <w:shd w:val="clear" w:color="auto" w:fill="auto"/>
            <w:vAlign w:val="bottom"/>
          </w:tcPr>
          <w:p w:rsidR="00F0799E" w:rsidRPr="009A0572" w:rsidRDefault="00F0799E" w:rsidP="007E0598">
            <w:pPr>
              <w:pStyle w:val="23"/>
              <w:spacing w:line="240" w:lineRule="auto"/>
              <w:ind w:firstLine="0"/>
              <w:jc w:val="center"/>
              <w:rPr>
                <w:rFonts w:ascii="Calibri" w:hAnsi="Calibri"/>
                <w:color w:val="000000"/>
                <w:sz w:val="22"/>
                <w:szCs w:val="22"/>
              </w:rPr>
            </w:pPr>
            <w:r>
              <w:rPr>
                <w:rFonts w:ascii="Calibri" w:hAnsi="Calibri"/>
                <w:b/>
                <w:bCs/>
                <w:color w:val="000000"/>
              </w:rPr>
              <w:t>20000</w:t>
            </w:r>
          </w:p>
        </w:tc>
        <w:tc>
          <w:tcPr>
            <w:tcW w:w="5528" w:type="dxa"/>
            <w:tcBorders>
              <w:top w:val="nil"/>
              <w:left w:val="nil"/>
              <w:bottom w:val="nil"/>
              <w:right w:val="single" w:sz="8" w:space="0" w:color="auto"/>
            </w:tcBorders>
            <w:shd w:val="clear" w:color="auto" w:fill="auto"/>
            <w:vAlign w:val="center"/>
          </w:tcPr>
          <w:p w:rsidR="00F0799E" w:rsidRPr="009A0572" w:rsidRDefault="00F0799E" w:rsidP="007E0598">
            <w:pPr>
              <w:pStyle w:val="23"/>
              <w:spacing w:line="240" w:lineRule="auto"/>
              <w:ind w:firstLine="0"/>
              <w:rPr>
                <w:rFonts w:ascii="GHEA Grapalat" w:hAnsi="GHEA Grapalat" w:cs="Arial"/>
                <w:bCs/>
                <w:sz w:val="22"/>
                <w:szCs w:val="22"/>
              </w:rPr>
            </w:pPr>
            <w:r>
              <w:rPr>
                <w:rFonts w:ascii="Sylfaen" w:hAnsi="Sylfaen" w:cs="Sylfaen"/>
                <w:color w:val="000000"/>
              </w:rPr>
              <w:t>Лимон</w:t>
            </w:r>
          </w:p>
        </w:tc>
      </w:tr>
      <w:tr w:rsidR="00F0799E" w:rsidRPr="00D7710F" w:rsidTr="007E0598">
        <w:tc>
          <w:tcPr>
            <w:tcW w:w="1701" w:type="dxa"/>
            <w:tcBorders>
              <w:bottom w:val="single" w:sz="4" w:space="0" w:color="auto"/>
            </w:tcBorders>
            <w:vAlign w:val="bottom"/>
          </w:tcPr>
          <w:p w:rsidR="00F0799E" w:rsidRPr="00D7710F" w:rsidRDefault="00F0799E" w:rsidP="00F0799E">
            <w:pPr>
              <w:pStyle w:val="23"/>
              <w:numPr>
                <w:ilvl w:val="0"/>
                <w:numId w:val="46"/>
              </w:numPr>
              <w:spacing w:line="240" w:lineRule="auto"/>
              <w:jc w:val="center"/>
              <w:rPr>
                <w:rFonts w:ascii="GHEA Grapalat" w:hAnsi="GHEA Grapalat"/>
                <w:color w:val="000000"/>
              </w:rPr>
            </w:pPr>
          </w:p>
        </w:tc>
        <w:tc>
          <w:tcPr>
            <w:tcW w:w="2581" w:type="dxa"/>
            <w:tcBorders>
              <w:top w:val="single" w:sz="4" w:space="0" w:color="auto"/>
              <w:left w:val="single" w:sz="4" w:space="0" w:color="auto"/>
              <w:bottom w:val="single" w:sz="4" w:space="0" w:color="auto"/>
              <w:right w:val="single" w:sz="4" w:space="0" w:color="auto"/>
            </w:tcBorders>
            <w:shd w:val="clear" w:color="auto" w:fill="auto"/>
            <w:vAlign w:val="bottom"/>
          </w:tcPr>
          <w:p w:rsidR="00F0799E" w:rsidRPr="009A0572" w:rsidRDefault="00F0799E" w:rsidP="007E0598">
            <w:pPr>
              <w:pStyle w:val="23"/>
              <w:spacing w:line="240" w:lineRule="auto"/>
              <w:ind w:firstLine="0"/>
              <w:jc w:val="center"/>
              <w:rPr>
                <w:rFonts w:ascii="Calibri" w:hAnsi="Calibri"/>
                <w:color w:val="000000"/>
                <w:sz w:val="22"/>
                <w:szCs w:val="22"/>
              </w:rPr>
            </w:pPr>
            <w:r>
              <w:rPr>
                <w:rFonts w:ascii="Calibri" w:hAnsi="Calibri"/>
                <w:b/>
                <w:bCs/>
                <w:color w:val="000000"/>
              </w:rPr>
              <w:t>400</w:t>
            </w:r>
          </w:p>
        </w:tc>
        <w:tc>
          <w:tcPr>
            <w:tcW w:w="5528" w:type="dxa"/>
            <w:tcBorders>
              <w:top w:val="single" w:sz="4" w:space="0" w:color="auto"/>
              <w:left w:val="single" w:sz="4" w:space="0" w:color="auto"/>
              <w:bottom w:val="single" w:sz="4" w:space="0" w:color="auto"/>
              <w:right w:val="single" w:sz="4" w:space="0" w:color="auto"/>
            </w:tcBorders>
            <w:shd w:val="clear" w:color="auto" w:fill="auto"/>
            <w:vAlign w:val="bottom"/>
          </w:tcPr>
          <w:p w:rsidR="00F0799E" w:rsidRPr="009A0572" w:rsidRDefault="00F0799E" w:rsidP="007E0598">
            <w:pPr>
              <w:pStyle w:val="23"/>
              <w:spacing w:line="240" w:lineRule="auto"/>
              <w:ind w:firstLine="0"/>
              <w:rPr>
                <w:rFonts w:ascii="GHEA Grapalat" w:hAnsi="GHEA Grapalat" w:cs="Arial"/>
                <w:bCs/>
                <w:sz w:val="22"/>
                <w:szCs w:val="22"/>
              </w:rPr>
            </w:pPr>
            <w:r>
              <w:rPr>
                <w:rFonts w:ascii="Sylfaen" w:hAnsi="Sylfaen" w:cs="Sylfaen"/>
                <w:color w:val="000000"/>
              </w:rPr>
              <w:t>Ваниль</w:t>
            </w:r>
          </w:p>
        </w:tc>
      </w:tr>
    </w:tbl>
    <w:p w:rsidR="006173D4" w:rsidRPr="00B453CD" w:rsidRDefault="00816505" w:rsidP="006173D4">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w:t>
      </w:r>
      <w:r w:rsidRPr="00E63619">
        <w:rPr>
          <w:rFonts w:ascii="GHEA Grapalat" w:hAnsi="GHEA Grapalat"/>
          <w:sz w:val="24"/>
          <w:szCs w:val="24"/>
        </w:rPr>
        <w:t xml:space="preserve">Приложении № </w:t>
      </w:r>
      <w:r w:rsidR="006672E6" w:rsidRPr="00E63619">
        <w:rPr>
          <w:rFonts w:ascii="GHEA Grapalat" w:hAnsi="GHEA Grapalat"/>
          <w:sz w:val="24"/>
          <w:szCs w:val="24"/>
        </w:rPr>
        <w:t xml:space="preserve">6 </w:t>
      </w:r>
      <w:r w:rsidRPr="00E63619">
        <w:rPr>
          <w:rFonts w:ascii="GHEA Grapalat" w:hAnsi="GHEA Grapalat"/>
          <w:sz w:val="24"/>
          <w:szCs w:val="24"/>
        </w:rPr>
        <w:t>к настоящему</w:t>
      </w:r>
      <w:r w:rsidRPr="009044F1">
        <w:rPr>
          <w:rFonts w:ascii="GHEA Grapalat" w:hAnsi="GHEA Grapalat"/>
          <w:sz w:val="24"/>
          <w:szCs w:val="24"/>
        </w:rPr>
        <w:t xml:space="preserve"> Приглашению.</w:t>
      </w:r>
      <w:r w:rsidR="006173D4" w:rsidRPr="00B453CD">
        <w:rPr>
          <w:rFonts w:ascii="GHEA Grapalat" w:hAnsi="GHEA Grapalat"/>
          <w:sz w:val="24"/>
          <w:szCs w:val="24"/>
        </w:rPr>
        <w:t xml:space="preserve"> </w:t>
      </w:r>
      <w:r w:rsidR="00B453CD">
        <w:rPr>
          <w:rFonts w:ascii="GHEA Grapalat" w:hAnsi="GHEA Grapalat"/>
          <w:sz w:val="24"/>
          <w:szCs w:val="24"/>
        </w:rPr>
        <w:t xml:space="preserve"> </w:t>
      </w:r>
      <w:r w:rsidR="006173D4" w:rsidRPr="00B453CD">
        <w:rPr>
          <w:rFonts w:ascii="GHEA Grapalat" w:hAnsi="GHEA Grapalat"/>
          <w:sz w:val="24"/>
          <w:szCs w:val="24"/>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5236E" w:rsidRPr="009044F1" w:rsidRDefault="0085236E"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заключаемым договором.</w:t>
      </w:r>
      <w:r w:rsidR="00AA7117">
        <w:rPr>
          <w:rFonts w:ascii="GHEA Grapalat" w:hAnsi="GHEA Grapalat"/>
          <w:sz w:val="24"/>
          <w:szCs w:val="24"/>
        </w:rPr>
        <w:t xml:space="preserve"> </w:t>
      </w:r>
    </w:p>
    <w:p w:rsidR="00096865" w:rsidRPr="009044F1" w:rsidRDefault="00096865" w:rsidP="00B46D58">
      <w:pPr>
        <w:widowControl w:val="0"/>
        <w:spacing w:after="160"/>
        <w:ind w:firstLine="567"/>
        <w:jc w:val="center"/>
        <w:rPr>
          <w:rFonts w:ascii="GHEA Grapalat" w:hAnsi="GHEA Grapalat" w:cs="Sylfaen"/>
          <w:i/>
        </w:rPr>
      </w:pPr>
    </w:p>
    <w:p w:rsidR="00096865" w:rsidRPr="009044F1" w:rsidRDefault="00693101" w:rsidP="00B46D58">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507A99">
        <w:rPr>
          <w:rFonts w:ascii="GHEA Grapalat" w:hAnsi="GHEA Grapalat"/>
          <w:b/>
        </w:rPr>
        <w:t xml:space="preserve">ПОРЯДОК ИХ ОЦЕНКИ, УСЛОВИЯ ПРЕДСТАВЛЕНИЯ ОБЕСПЕЧЕНИЯ КВАЛИФИКАЦИИ В СЛУЧАЕ ПРИЗНАНИЯ </w:t>
      </w:r>
      <w:proofErr w:type="gramStart"/>
      <w:r w:rsidR="00507A99">
        <w:rPr>
          <w:rFonts w:ascii="GHEA Grapalat" w:hAnsi="GHEA Grapalat"/>
          <w:b/>
        </w:rPr>
        <w:t>ОТОБРАННЫМ  УЧАСТНИКОМ</w:t>
      </w:r>
      <w:proofErr w:type="gramEnd"/>
      <w:r w:rsidR="00507A99">
        <w:rPr>
          <w:rFonts w:ascii="GHEA Grapalat" w:hAnsi="GHEA Grapalat"/>
          <w:b/>
        </w:rPr>
        <w:br/>
      </w:r>
    </w:p>
    <w:p w:rsidR="00753E6E" w:rsidRPr="009044F1" w:rsidRDefault="00096865" w:rsidP="00B46D58">
      <w:pPr>
        <w:widowControl w:val="0"/>
        <w:tabs>
          <w:tab w:val="left" w:pos="1134"/>
        </w:tabs>
        <w:spacing w:after="160"/>
        <w:ind w:firstLine="567"/>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rsidR="00753E6E" w:rsidRPr="003240F7"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 xml:space="preserve">которые или представитель исполнительного органа которых в течение </w:t>
      </w:r>
      <w:r w:rsidR="00FC3663">
        <w:rPr>
          <w:rFonts w:ascii="GHEA Grapalat" w:hAnsi="GHEA Grapalat"/>
        </w:rPr>
        <w:t>пяти</w:t>
      </w:r>
      <w:r w:rsidRPr="009044F1">
        <w:rPr>
          <w:rFonts w:ascii="GHEA Grapalat" w:hAnsi="GHEA Grapalat"/>
        </w:rPr>
        <w:t xml:space="preserve"> 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по</w:t>
      </w:r>
      <w:r w:rsidR="003240F7">
        <w:rPr>
          <w:rFonts w:ascii="GHEA Grapalat" w:hAnsi="GHEA Grapalat"/>
        </w:rPr>
        <w:t>гашена</w:t>
      </w:r>
      <w:r w:rsidR="00F62D7A">
        <w:rPr>
          <w:rFonts w:ascii="GHEA Grapalat" w:hAnsi="GHEA Grapalat"/>
        </w:rPr>
        <w:t xml:space="preserve"> или  отменена</w:t>
      </w:r>
      <w:r w:rsidR="003240F7">
        <w:rPr>
          <w:rFonts w:ascii="GHEA Grapalat" w:hAnsi="GHEA Grapalat"/>
        </w:rPr>
        <w:t>;</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E1385B" w:rsidRPr="003A1EBB">
        <w:rPr>
          <w:rFonts w:ascii="GHEA Grapalat" w:hAnsi="GHEA Grapalat"/>
        </w:rPr>
        <w:tab/>
      </w:r>
      <w:r w:rsidR="00CB2FE2">
        <w:rPr>
          <w:rFonts w:ascii="GHEA Grapalat" w:hAnsi="GHEA Grapalat"/>
        </w:rPr>
        <w:t xml:space="preserve">в отношении </w:t>
      </w:r>
      <w:proofErr w:type="gramStart"/>
      <w:r w:rsidR="00CB2FE2">
        <w:rPr>
          <w:rFonts w:ascii="GHEA Grapalat" w:hAnsi="GHEA Grapalat"/>
        </w:rPr>
        <w:t>которых  административный</w:t>
      </w:r>
      <w:proofErr w:type="gramEnd"/>
      <w:r w:rsidR="00CB2FE2">
        <w:rPr>
          <w:rFonts w:ascii="GHEA Grapalat" w:hAnsi="GHEA Grapalat"/>
        </w:rPr>
        <w:t xml:space="preserve">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r w:rsidRPr="009044F1">
        <w:rPr>
          <w:rFonts w:ascii="GHEA Grapalat" w:hAnsi="GHEA Grapalat"/>
        </w:rPr>
        <w:t>;</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rsidR="00753E6E"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r w:rsidR="005F1D76" w:rsidRPr="005F1D76">
        <w:rPr>
          <w:rFonts w:ascii="GHEA Grapalat" w:hAnsi="GHEA Grapalat"/>
        </w:rPr>
        <w:t>;</w:t>
      </w:r>
    </w:p>
    <w:p w:rsidR="005F1D76" w:rsidRDefault="005F1D76" w:rsidP="005F1D76">
      <w:pPr>
        <w:widowControl w:val="0"/>
        <w:tabs>
          <w:tab w:val="left" w:pos="1134"/>
        </w:tabs>
        <w:ind w:firstLine="567"/>
        <w:jc w:val="both"/>
        <w:rPr>
          <w:rFonts w:ascii="GHEA Grapalat" w:hAnsi="GHEA Grapalat"/>
        </w:rPr>
      </w:pPr>
      <w:r w:rsidRPr="00F33229">
        <w:rPr>
          <w:rFonts w:ascii="GHEA Grapalat" w:hAnsi="GHEA Grapalat"/>
          <w:lang w:val="hy-AM"/>
        </w:rPr>
        <w:t>7</w:t>
      </w:r>
      <w:r w:rsidRPr="00F33229">
        <w:rPr>
          <w:rFonts w:ascii="GHEA Grapalat" w:hAnsi="GHEA Grapalat"/>
        </w:rPr>
        <w:t>)</w:t>
      </w:r>
      <w:r w:rsidRPr="00F8703D">
        <w:rPr>
          <w:rFonts w:ascii="GHEA Grapalat" w:hAnsi="GHEA Grapalat"/>
        </w:rPr>
        <w:t xml:space="preserve"> </w:t>
      </w:r>
      <w:r w:rsidRPr="0015049E">
        <w:rPr>
          <w:rFonts w:ascii="GHEA Grapalat" w:hAnsi="GHEA Grapalat"/>
        </w:rPr>
        <w:t xml:space="preserve">которые на основании </w:t>
      </w:r>
      <w:r>
        <w:rPr>
          <w:rFonts w:ascii="GHEA Grapalat" w:hAnsi="GHEA Grapalat"/>
        </w:rPr>
        <w:t xml:space="preserve">абзаца </w:t>
      </w:r>
      <w:r w:rsidRPr="0015049E">
        <w:rPr>
          <w:rFonts w:ascii="GHEA Grapalat" w:hAnsi="GHEA Grapalat"/>
        </w:rPr>
        <w:t>«е» подпункт</w:t>
      </w:r>
      <w:r>
        <w:rPr>
          <w:rFonts w:ascii="GHEA Grapalat" w:hAnsi="GHEA Grapalat"/>
        </w:rPr>
        <w:t xml:space="preserve">а </w:t>
      </w:r>
      <w:r w:rsidRPr="0015049E">
        <w:rPr>
          <w:rFonts w:ascii="GHEA Grapalat" w:hAnsi="GHEA Grapalat"/>
        </w:rPr>
        <w:t xml:space="preserve">2 пункта 1 </w:t>
      </w:r>
      <w:r>
        <w:rPr>
          <w:rFonts w:ascii="GHEA Grapalat" w:hAnsi="GHEA Grapalat"/>
        </w:rPr>
        <w:t>постановления Правительства РА N</w:t>
      </w:r>
      <w:r>
        <w:rPr>
          <w:rFonts w:ascii="GHEA Grapalat" w:hAnsi="GHEA Grapalat"/>
          <w:lang w:val="hy-AM"/>
        </w:rPr>
        <w:t>817-</w:t>
      </w:r>
      <w:r>
        <w:rPr>
          <w:rFonts w:ascii="GHEA Grapalat" w:hAnsi="GHEA Grapalat"/>
        </w:rPr>
        <w:t xml:space="preserve">А от </w:t>
      </w:r>
      <w:r>
        <w:rPr>
          <w:rFonts w:ascii="GHEA Grapalat" w:hAnsi="GHEA Grapalat"/>
          <w:lang w:val="hy-AM"/>
        </w:rPr>
        <w:t>20.06.2025</w:t>
      </w:r>
      <w:r>
        <w:rPr>
          <w:rFonts w:ascii="GHEA Grapalat" w:hAnsi="GHEA Grapalat"/>
        </w:rPr>
        <w:t xml:space="preserve">г., </w:t>
      </w:r>
      <w:r w:rsidRPr="0015049E">
        <w:rPr>
          <w:rFonts w:ascii="GHEA Grapalat" w:hAnsi="GHEA Grapalat"/>
        </w:rPr>
        <w:t xml:space="preserve">на основании </w:t>
      </w:r>
      <w:proofErr w:type="gramStart"/>
      <w:r w:rsidRPr="0015049E">
        <w:rPr>
          <w:rFonts w:ascii="GHEA Grapalat" w:hAnsi="GHEA Grapalat"/>
        </w:rPr>
        <w:t xml:space="preserve">обязательств </w:t>
      </w:r>
      <w:r w:rsidRPr="00F33229">
        <w:rPr>
          <w:rFonts w:ascii="GHEA Grapalat" w:hAnsi="GHEA Grapalat"/>
        </w:rPr>
        <w:t xml:space="preserve"> </w:t>
      </w:r>
      <w:r>
        <w:rPr>
          <w:rFonts w:ascii="GHEA Grapalat" w:hAnsi="GHEA Grapalat"/>
        </w:rPr>
        <w:t>o</w:t>
      </w:r>
      <w:proofErr w:type="gramEnd"/>
      <w:r>
        <w:rPr>
          <w:rFonts w:ascii="GHEA Grapalat" w:hAnsi="GHEA Grapalat"/>
        </w:rPr>
        <w:t xml:space="preserve"> не</w:t>
      </w:r>
      <w:r w:rsidRPr="0015049E">
        <w:rPr>
          <w:rFonts w:ascii="GHEA Grapalat" w:hAnsi="GHEA Grapalat"/>
        </w:rPr>
        <w:t>участ</w:t>
      </w:r>
      <w:r>
        <w:rPr>
          <w:rFonts w:ascii="GHEA Grapalat" w:hAnsi="GHEA Grapalat"/>
        </w:rPr>
        <w:t>ии</w:t>
      </w:r>
      <w:r w:rsidRPr="0015049E">
        <w:rPr>
          <w:rFonts w:ascii="GHEA Grapalat" w:hAnsi="GHEA Grapalat"/>
        </w:rPr>
        <w:t xml:space="preserve"> в процедурах</w:t>
      </w:r>
      <w:r>
        <w:rPr>
          <w:rFonts w:ascii="GHEA Grapalat" w:hAnsi="GHEA Grapalat"/>
        </w:rPr>
        <w:t>,</w:t>
      </w:r>
      <w:r w:rsidRPr="0015049E">
        <w:rPr>
          <w:rFonts w:ascii="GHEA Grapalat" w:hAnsi="GHEA Grapalat"/>
        </w:rPr>
        <w:t xml:space="preserve"> на дату подачи заяв</w:t>
      </w:r>
      <w:r>
        <w:rPr>
          <w:rFonts w:ascii="GHEA Grapalat" w:hAnsi="GHEA Grapalat"/>
        </w:rPr>
        <w:t>ки</w:t>
      </w:r>
      <w:r w:rsidRPr="0015049E">
        <w:rPr>
          <w:rFonts w:ascii="GHEA Grapalat" w:hAnsi="GHEA Grapalat"/>
        </w:rPr>
        <w:t xml:space="preserve"> </w:t>
      </w:r>
      <w:r w:rsidRPr="000F78B8">
        <w:rPr>
          <w:rFonts w:ascii="GHEA Grapalat" w:hAnsi="GHEA Grapalat"/>
        </w:rPr>
        <w:t xml:space="preserve">включены в </w:t>
      </w:r>
      <w:r>
        <w:rPr>
          <w:rFonts w:ascii="GHEA Grapalat" w:hAnsi="GHEA Grapalat"/>
        </w:rPr>
        <w:t>список</w:t>
      </w:r>
      <w:r w:rsidRPr="000F78B8">
        <w:rPr>
          <w:rFonts w:ascii="GHEA Grapalat" w:hAnsi="GHEA Grapalat"/>
        </w:rPr>
        <w:t xml:space="preserve">, предусмотренный </w:t>
      </w:r>
      <w:r w:rsidRPr="000F78B8">
        <w:rPr>
          <w:rFonts w:ascii="GHEA Grapalat" w:hAnsi="GHEA Grapalat"/>
        </w:rPr>
        <w:lastRenderedPageBreak/>
        <w:t xml:space="preserve">подпунктом 2 пункта 2 того же </w:t>
      </w:r>
      <w:r>
        <w:rPr>
          <w:rFonts w:ascii="GHEA Grapalat" w:hAnsi="GHEA Grapalat"/>
        </w:rPr>
        <w:t>постановления.</w:t>
      </w:r>
    </w:p>
    <w:p w:rsidR="00445D45" w:rsidRDefault="00445D45" w:rsidP="00B46D58">
      <w:pPr>
        <w:widowControl w:val="0"/>
        <w:tabs>
          <w:tab w:val="left" w:pos="1134"/>
        </w:tabs>
        <w:spacing w:after="160"/>
        <w:ind w:firstLine="567"/>
        <w:jc w:val="both"/>
        <w:rPr>
          <w:rFonts w:ascii="GHEA Grapalat" w:hAnsi="GHEA Grapalat"/>
        </w:rPr>
      </w:pPr>
    </w:p>
    <w:p w:rsidR="00990561" w:rsidRDefault="00990561" w:rsidP="00B46D58">
      <w:pPr>
        <w:widowControl w:val="0"/>
        <w:tabs>
          <w:tab w:val="left" w:pos="1134"/>
        </w:tabs>
        <w:spacing w:after="160"/>
        <w:ind w:firstLine="567"/>
        <w:jc w:val="both"/>
        <w:rPr>
          <w:rFonts w:ascii="GHEA Grapalat" w:hAnsi="GHEA Grapalat"/>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6622A4" w:rsidRPr="006622A4" w:rsidRDefault="006622A4" w:rsidP="006622A4">
      <w:pPr>
        <w:widowControl w:val="0"/>
        <w:tabs>
          <w:tab w:val="left" w:pos="1134"/>
        </w:tabs>
        <w:ind w:firstLine="567"/>
        <w:contextualSpacing/>
        <w:rPr>
          <w:rFonts w:ascii="GHEA Grapalat" w:hAnsi="GHEA Grapalat"/>
        </w:rPr>
      </w:pPr>
      <w:r w:rsidRPr="006622A4">
        <w:rPr>
          <w:rFonts w:ascii="GHEA Grapalat" w:hAnsi="GHEA Grapalat"/>
        </w:rPr>
        <w:t>Участник включается в список участников, не имеющих права на участие в процессе закупок (далее также список), если:</w:t>
      </w:r>
    </w:p>
    <w:p w:rsidR="006622A4" w:rsidRPr="006622A4" w:rsidRDefault="006622A4" w:rsidP="006A50D8">
      <w:pPr>
        <w:pStyle w:val="aff3"/>
        <w:widowControl w:val="0"/>
        <w:numPr>
          <w:ilvl w:val="0"/>
          <w:numId w:val="8"/>
        </w:numPr>
        <w:tabs>
          <w:tab w:val="left" w:pos="1134"/>
        </w:tabs>
        <w:ind w:left="426"/>
        <w:contextualSpacing/>
        <w:jc w:val="both"/>
        <w:rPr>
          <w:rFonts w:ascii="GHEA Grapalat" w:hAnsi="GHEA Grapalat"/>
        </w:rPr>
      </w:pPr>
      <w:r w:rsidRPr="006622A4">
        <w:rPr>
          <w:rFonts w:ascii="GHEA Grapalat" w:hAnsi="GHEA Grapalat"/>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6622A4" w:rsidRPr="006622A4" w:rsidRDefault="006622A4" w:rsidP="006A50D8">
      <w:pPr>
        <w:pStyle w:val="aff3"/>
        <w:widowControl w:val="0"/>
        <w:numPr>
          <w:ilvl w:val="0"/>
          <w:numId w:val="8"/>
        </w:numPr>
        <w:tabs>
          <w:tab w:val="left" w:pos="1134"/>
        </w:tabs>
        <w:ind w:left="426" w:hanging="284"/>
        <w:contextualSpacing/>
        <w:jc w:val="both"/>
        <w:rPr>
          <w:rFonts w:ascii="GHEA Grapalat" w:hAnsi="GHEA Grapalat"/>
        </w:rPr>
      </w:pPr>
      <w:r w:rsidRPr="006622A4">
        <w:rPr>
          <w:rFonts w:ascii="GHEA Grapalat" w:hAnsi="GHEA Grapalat"/>
        </w:rPr>
        <w:t xml:space="preserve">в качестве отобранного участника отказался или </w:t>
      </w:r>
      <w:proofErr w:type="gramStart"/>
      <w:r w:rsidRPr="006622A4">
        <w:rPr>
          <w:rFonts w:ascii="GHEA Grapalat" w:hAnsi="GHEA Grapalat"/>
        </w:rPr>
        <w:t>лишился  права</w:t>
      </w:r>
      <w:proofErr w:type="gramEnd"/>
      <w:r w:rsidRPr="006622A4">
        <w:rPr>
          <w:rFonts w:ascii="GHEA Grapalat" w:hAnsi="GHEA Grapalat"/>
        </w:rPr>
        <w:t xml:space="preserve"> заключения договора.</w:t>
      </w:r>
    </w:p>
    <w:p w:rsidR="006622A4" w:rsidRPr="009044F1" w:rsidRDefault="006622A4" w:rsidP="00B46D58">
      <w:pPr>
        <w:widowControl w:val="0"/>
        <w:tabs>
          <w:tab w:val="left" w:pos="1134"/>
        </w:tabs>
        <w:spacing w:after="160"/>
        <w:ind w:firstLine="567"/>
        <w:jc w:val="both"/>
        <w:rPr>
          <w:rFonts w:ascii="GHEA Grapalat" w:hAnsi="GHEA Grapalat" w:cs="Sylfaen"/>
        </w:rPr>
      </w:pPr>
    </w:p>
    <w:p w:rsidR="00753E6E" w:rsidRPr="009044F1" w:rsidRDefault="00753E6E"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w:t>
      </w:r>
      <w:r w:rsidR="00F934C1">
        <w:rPr>
          <w:rFonts w:ascii="GHEA Grapalat" w:hAnsi="GHEA Grapalat"/>
        </w:rPr>
        <w:t>1</w:t>
      </w:r>
      <w:r w:rsidRPr="009044F1">
        <w:rPr>
          <w:rFonts w:ascii="GHEA Grapalat" w:hAnsi="GHEA Grapalat"/>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A3554" w:rsidRPr="009044F1" w:rsidRDefault="00BA3554" w:rsidP="00445D45">
      <w:pPr>
        <w:widowControl w:val="0"/>
        <w:tabs>
          <w:tab w:val="left" w:pos="1134"/>
        </w:tabs>
        <w:ind w:firstLine="567"/>
        <w:jc w:val="both"/>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r w:rsidR="00445D45" w:rsidRPr="000B29DC">
        <w:rPr>
          <w:rFonts w:ascii="GHEA Grapalat" w:hAnsi="GHEA Grapalat"/>
        </w:rPr>
        <w:t xml:space="preserve">Включение участника в </w:t>
      </w:r>
      <w:r w:rsidR="00445D45">
        <w:rPr>
          <w:rFonts w:ascii="GHEA Grapalat" w:hAnsi="GHEA Grapalat"/>
        </w:rPr>
        <w:t>списки</w:t>
      </w:r>
      <w:r w:rsidR="00445D45" w:rsidRPr="000B29DC">
        <w:rPr>
          <w:rFonts w:ascii="GHEA Grapalat" w:hAnsi="GHEA Grapalat"/>
        </w:rPr>
        <w:t>, предусмотренны</w:t>
      </w:r>
      <w:r w:rsidR="00445D45">
        <w:rPr>
          <w:rFonts w:ascii="GHEA Grapalat" w:hAnsi="GHEA Grapalat"/>
        </w:rPr>
        <w:t>е</w:t>
      </w:r>
      <w:r w:rsidR="00445D45" w:rsidRPr="000B29DC">
        <w:rPr>
          <w:rFonts w:ascii="GHEA Grapalat" w:hAnsi="GHEA Grapalat"/>
        </w:rPr>
        <w:t xml:space="preserve"> пунктом 6 части 1 статьи 6 Закона</w:t>
      </w:r>
      <w:r w:rsidR="00445D45">
        <w:rPr>
          <w:rFonts w:ascii="GHEA Grapalat" w:hAnsi="GHEA Grapalat"/>
        </w:rPr>
        <w:t xml:space="preserve">, а также </w:t>
      </w:r>
      <w:r w:rsidR="00445D45" w:rsidRPr="000F78B8">
        <w:rPr>
          <w:rFonts w:ascii="GHEA Grapalat" w:hAnsi="GHEA Grapalat"/>
        </w:rPr>
        <w:t xml:space="preserve">подпунктом 2 пункта 2 </w:t>
      </w:r>
      <w:r w:rsidR="00445D45">
        <w:rPr>
          <w:rFonts w:ascii="GHEA Grapalat" w:hAnsi="GHEA Grapalat"/>
        </w:rPr>
        <w:t>постановления Правительства РА N</w:t>
      </w:r>
      <w:r w:rsidR="00445D45">
        <w:rPr>
          <w:rFonts w:ascii="GHEA Grapalat" w:hAnsi="GHEA Grapalat"/>
          <w:lang w:val="hy-AM"/>
        </w:rPr>
        <w:t>817-</w:t>
      </w:r>
      <w:r w:rsidR="00445D45">
        <w:rPr>
          <w:rFonts w:ascii="GHEA Grapalat" w:hAnsi="GHEA Grapalat"/>
        </w:rPr>
        <w:t xml:space="preserve">А от </w:t>
      </w:r>
      <w:r w:rsidR="00445D45">
        <w:rPr>
          <w:rFonts w:ascii="GHEA Grapalat" w:hAnsi="GHEA Grapalat"/>
          <w:lang w:val="hy-AM"/>
        </w:rPr>
        <w:t>20.06.2025</w:t>
      </w:r>
      <w:r w:rsidR="00445D45">
        <w:rPr>
          <w:rFonts w:ascii="GHEA Grapalat" w:hAnsi="GHEA Grapalat"/>
        </w:rPr>
        <w:t>г</w:t>
      </w:r>
      <w:r w:rsidR="00445D45" w:rsidRPr="000B29DC">
        <w:rPr>
          <w:rFonts w:ascii="GHEA Grapalat" w:hAnsi="GHEA Grapalat"/>
        </w:rPr>
        <w:t>, в период его нахождения автоматически приводит к ограничению права аффилированных с ним лиц на участие в процессе закупок</w:t>
      </w:r>
      <w:r w:rsidR="00445D45">
        <w:rPr>
          <w:rFonts w:ascii="GHEA Grapalat" w:hAnsi="GHEA Grapalat"/>
        </w:rPr>
        <w:t>.</w:t>
      </w:r>
      <w:r w:rsidR="00116AD8" w:rsidRPr="00116AD8">
        <w:rPr>
          <w:rFonts w:ascii="GHEA Grapalat" w:hAnsi="GHEA Grapalat"/>
        </w:rPr>
        <w:t xml:space="preserve"> </w:t>
      </w:r>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D5674E" w:rsidRPr="009044F1" w:rsidRDefault="009F18D0" w:rsidP="00B46D58">
      <w:pPr>
        <w:pStyle w:val="af4"/>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rPr>
        <w:t>По смыслу пункта 119 Порядка:</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 xml:space="preserve">физические и юридические лица считаются взаимосвязанными, если они </w:t>
      </w:r>
      <w:r w:rsidRPr="009044F1">
        <w:rPr>
          <w:rFonts w:ascii="GHEA Grapalat" w:hAnsi="GHEA Grapalat"/>
          <w:color w:val="000000"/>
        </w:rPr>
        <w:lastRenderedPageBreak/>
        <w:t>действовали согласованно, исходя из общих экономических интересов, или если данное физическое лицо либо член его семьи является:</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8842CE"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rsidR="00D5674E" w:rsidRPr="009044F1" w:rsidRDefault="00D5674E" w:rsidP="00B46D58">
      <w:pPr>
        <w:widowControl w:val="0"/>
        <w:tabs>
          <w:tab w:val="left" w:pos="1134"/>
        </w:tabs>
        <w:spacing w:after="160"/>
        <w:ind w:firstLine="567"/>
        <w:jc w:val="both"/>
        <w:rPr>
          <w:rFonts w:ascii="GHEA Grapalat" w:hAnsi="GHEA Grapalat"/>
          <w:color w:val="000000"/>
        </w:rPr>
      </w:pPr>
      <w:r w:rsidRPr="009044F1">
        <w:rPr>
          <w:rFonts w:ascii="GHEA Grapalat" w:hAnsi="GHEA Grapalat"/>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6E007C">
        <w:rPr>
          <w:rFonts w:ascii="GHEA Grapalat" w:hAnsi="GHEA Grapalat"/>
          <w:color w:val="000000"/>
        </w:rPr>
        <w:t>внуки,</w:t>
      </w:r>
      <w:ins w:id="0" w:author="Vardan" w:date="2022-10-29T23:46:00Z">
        <w:r w:rsidR="006E007C">
          <w:rPr>
            <w:rFonts w:ascii="GHEA Grapalat" w:hAnsi="GHEA Grapalat"/>
            <w:color w:val="000000"/>
          </w:rPr>
          <w:t xml:space="preserve"> </w:t>
        </w:r>
      </w:ins>
      <w:r w:rsidRPr="009044F1">
        <w:rPr>
          <w:rFonts w:ascii="GHEA Grapalat" w:hAnsi="GHEA Grapalat"/>
          <w:color w:val="000000"/>
        </w:rPr>
        <w:t>супруг сестры или супруга брата и их дети.</w:t>
      </w:r>
    </w:p>
    <w:p w:rsidR="004175B6" w:rsidRPr="003F2899" w:rsidRDefault="00096865" w:rsidP="00B46D58">
      <w:pPr>
        <w:widowControl w:val="0"/>
        <w:tabs>
          <w:tab w:val="left" w:pos="1134"/>
        </w:tabs>
        <w:spacing w:after="160"/>
        <w:ind w:firstLine="567"/>
        <w:jc w:val="both"/>
        <w:rPr>
          <w:rFonts w:ascii="GHEA Grapalat" w:hAnsi="GHEA Grapalat" w:cs="Arial Armenian"/>
        </w:rPr>
      </w:pPr>
      <w:r w:rsidRPr="003F2899">
        <w:rPr>
          <w:rFonts w:ascii="GHEA Grapalat" w:hAnsi="GHEA Grapalat"/>
        </w:rPr>
        <w:t>2.4</w:t>
      </w:r>
      <w:r w:rsidR="00D13662" w:rsidRPr="003F2899">
        <w:rPr>
          <w:rFonts w:ascii="GHEA Grapalat" w:hAnsi="GHEA Grapalat"/>
        </w:rPr>
        <w:t>.</w:t>
      </w:r>
      <w:r w:rsidR="00E1385B" w:rsidRPr="003F2899">
        <w:rPr>
          <w:rFonts w:ascii="GHEA Grapalat" w:hAnsi="GHEA Grapalat"/>
        </w:rPr>
        <w:tab/>
      </w:r>
      <w:r w:rsidRPr="003F2899">
        <w:rPr>
          <w:rFonts w:ascii="GHEA Grapalat" w:hAnsi="GHEA Grapalat"/>
        </w:rPr>
        <w:t>Участник</w:t>
      </w:r>
      <w:r w:rsidR="000C3F69" w:rsidRPr="003F2899">
        <w:rPr>
          <w:rFonts w:ascii="GHEA Grapalat" w:hAnsi="GHEA Grapalat"/>
        </w:rPr>
        <w:t>,</w:t>
      </w:r>
      <w:r w:rsidRPr="003F2899">
        <w:rPr>
          <w:rFonts w:ascii="GHEA Grapalat" w:hAnsi="GHEA Grapalat"/>
        </w:rPr>
        <w:t xml:space="preserve"> </w:t>
      </w:r>
      <w:r w:rsidR="002C1D72" w:rsidRPr="003F2899">
        <w:rPr>
          <w:rFonts w:ascii="GHEA Grapalat" w:hAnsi="GHEA Grapalat"/>
        </w:rPr>
        <w:t xml:space="preserve">в случае признания </w:t>
      </w:r>
      <w:r w:rsidR="00876D7D" w:rsidRPr="003F2899">
        <w:rPr>
          <w:rFonts w:ascii="GHEA Grapalat" w:hAnsi="GHEA Grapalat"/>
        </w:rPr>
        <w:t>ото</w:t>
      </w:r>
      <w:r w:rsidR="002C1D72" w:rsidRPr="003F2899">
        <w:rPr>
          <w:rFonts w:ascii="GHEA Grapalat" w:hAnsi="GHEA Grapalat"/>
        </w:rPr>
        <w:t>бранным участником</w:t>
      </w:r>
      <w:r w:rsidR="000C3F69" w:rsidRPr="003F2899">
        <w:rPr>
          <w:rFonts w:ascii="GHEA Grapalat" w:hAnsi="GHEA Grapalat"/>
        </w:rPr>
        <w:t>,</w:t>
      </w:r>
      <w:r w:rsidR="002C1D72" w:rsidRPr="003F2899">
        <w:rPr>
          <w:rFonts w:ascii="GHEA Grapalat" w:hAnsi="GHEA Grapalat"/>
        </w:rPr>
        <w:t xml:space="preserve"> </w:t>
      </w:r>
      <w:r w:rsidR="00A7559E" w:rsidRPr="00AC3C74">
        <w:rPr>
          <w:rFonts w:ascii="GHEA Grapalat" w:hAnsi="GHEA Grapalat"/>
        </w:rPr>
        <w:t xml:space="preserve">представляет </w:t>
      </w:r>
      <w:r w:rsidR="00A7559E" w:rsidRPr="00AC3C74">
        <w:rPr>
          <w:rFonts w:ascii="GHEA Grapalat" w:hAnsi="GHEA Grapalat"/>
        </w:rPr>
        <w:lastRenderedPageBreak/>
        <w:t>обеспечение квалификации в порядке и размере, установленны</w:t>
      </w:r>
      <w:r w:rsidR="00A7559E">
        <w:rPr>
          <w:rFonts w:ascii="GHEA Grapalat" w:hAnsi="GHEA Grapalat"/>
        </w:rPr>
        <w:t>ми</w:t>
      </w:r>
      <w:r w:rsidR="00A7559E" w:rsidRPr="00AC3C74">
        <w:rPr>
          <w:rFonts w:ascii="GHEA Grapalat" w:hAnsi="GHEA Grapalat"/>
        </w:rPr>
        <w:t xml:space="preserve"> настоящим приглашением</w:t>
      </w:r>
      <w:r w:rsidR="00A7559E">
        <w:rPr>
          <w:rFonts w:ascii="GHEA Grapalat" w:hAnsi="GHEA Grapalat"/>
          <w:lang w:val="hy-AM"/>
        </w:rPr>
        <w:t>.</w:t>
      </w:r>
      <w:r w:rsidR="00A425E2" w:rsidRPr="003F2899">
        <w:t xml:space="preserve"> </w:t>
      </w:r>
      <w:r w:rsidR="00A425E2" w:rsidRPr="003F2899">
        <w:rPr>
          <w:rFonts w:ascii="GHEA Grapalat" w:hAnsi="GHEA Grapalat"/>
        </w:rPr>
        <w:t>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r w:rsidR="000964F1" w:rsidRPr="003F2899">
        <w:rPr>
          <w:rFonts w:ascii="GHEA Grapalat" w:hAnsi="GHEA Grapalat"/>
        </w:rPr>
        <w:t>.</w:t>
      </w:r>
    </w:p>
    <w:p w:rsidR="000A6B75" w:rsidRPr="009044F1" w:rsidRDefault="000A6B75"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A4643">
        <w:rPr>
          <w:rFonts w:ascii="GHEA Grapalat" w:hAnsi="GHEA Grapalat"/>
          <w:sz w:val="24"/>
          <w:szCs w:val="24"/>
        </w:rPr>
        <w:t>5</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Pr>
          <w:rFonts w:ascii="GHEA Grapalat" w:hAnsi="GHEA Grapalat"/>
          <w:sz w:val="24"/>
          <w:szCs w:val="24"/>
        </w:rPr>
        <w:t xml:space="preserve"> </w:t>
      </w:r>
      <w:r w:rsidR="00C366B6">
        <w:rPr>
          <w:rFonts w:ascii="GHEA Grapalat" w:hAnsi="GHEA Grapalat"/>
        </w:rPr>
        <w:t>(на о</w:t>
      </w:r>
      <w:r w:rsidR="00C366B6" w:rsidRPr="00325476">
        <w:rPr>
          <w:rFonts w:ascii="GHEA Grapalat" w:hAnsi="GHEA Grapalat"/>
          <w:sz w:val="24"/>
          <w:szCs w:val="24"/>
        </w:rPr>
        <w:t>дин и тот же</w:t>
      </w:r>
      <w:r w:rsidR="00C366B6">
        <w:rPr>
          <w:rFonts w:ascii="GHEA Grapalat" w:hAnsi="GHEA Grapalat"/>
        </w:rPr>
        <w:t xml:space="preserve"> лот)</w:t>
      </w:r>
      <w:r w:rsidRPr="009044F1">
        <w:rPr>
          <w:rFonts w:ascii="GHEA Grapalat" w:hAnsi="GHEA Grapalat"/>
          <w:sz w:val="24"/>
          <w:szCs w:val="24"/>
        </w:rPr>
        <w:t xml:space="preserve">. </w:t>
      </w:r>
    </w:p>
    <w:p w:rsidR="009E07EE" w:rsidRPr="009044F1" w:rsidRDefault="000A6B75" w:rsidP="00B46D58">
      <w:pPr>
        <w:pStyle w:val="23"/>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0A6B75" w:rsidRPr="009044F1" w:rsidRDefault="000A6B75" w:rsidP="00B46D58">
      <w:pPr>
        <w:pStyle w:val="23"/>
        <w:widowControl w:val="0"/>
        <w:spacing w:after="160" w:line="240" w:lineRule="auto"/>
        <w:rPr>
          <w:rFonts w:ascii="GHEA Grapalat" w:hAnsi="GHEA Grapalat" w:cs="Sylfaen"/>
          <w:sz w:val="24"/>
          <w:szCs w:val="24"/>
        </w:rPr>
      </w:pPr>
      <w:r w:rsidRPr="009044F1">
        <w:rPr>
          <w:rFonts w:ascii="GHEA Grapalat" w:hAnsi="GHEA Grapalat"/>
          <w:sz w:val="24"/>
          <w:szCs w:val="24"/>
        </w:rPr>
        <w:t>В подобном случае:</w:t>
      </w:r>
    </w:p>
    <w:p w:rsidR="005A405F" w:rsidRPr="00ED3BA4" w:rsidRDefault="00C366B6" w:rsidP="00B46D58">
      <w:pPr>
        <w:pStyle w:val="23"/>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Pr>
          <w:rFonts w:ascii="GHEA Grapalat" w:hAnsi="GHEA Grapalat"/>
        </w:rPr>
        <w:t>(на о</w:t>
      </w:r>
      <w:r w:rsidR="00796D4A" w:rsidRPr="00325476">
        <w:rPr>
          <w:rFonts w:ascii="GHEA Grapalat" w:hAnsi="GHEA Grapalat"/>
          <w:sz w:val="24"/>
          <w:szCs w:val="24"/>
        </w:rPr>
        <w:t>дин и тот же</w:t>
      </w:r>
      <w:r w:rsidR="00796D4A">
        <w:rPr>
          <w:rFonts w:ascii="GHEA Grapalat" w:hAnsi="GHEA Grapalat"/>
        </w:rPr>
        <w:t xml:space="preserve"> лот)</w:t>
      </w:r>
      <w:r w:rsidR="000A6B75"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9044F1" w:rsidRDefault="00C366B6" w:rsidP="00B46D58">
      <w:pPr>
        <w:pStyle w:val="23"/>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000A6B75" w:rsidRPr="009044F1">
        <w:rPr>
          <w:rFonts w:ascii="GHEA Grapalat" w:hAnsi="GHEA Grapalat"/>
          <w:sz w:val="24"/>
          <w:szCs w:val="24"/>
        </w:rPr>
        <w:t>)</w:t>
      </w:r>
      <w:r w:rsidR="00911F57" w:rsidRPr="00911F57">
        <w:rPr>
          <w:rFonts w:ascii="GHEA Grapalat" w:hAnsi="GHEA Grapalat"/>
          <w:sz w:val="24"/>
          <w:szCs w:val="24"/>
        </w:rPr>
        <w:tab/>
      </w:r>
      <w:r w:rsidR="000A6B75"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096865" w:rsidRPr="009044F1" w:rsidRDefault="00ED2352" w:rsidP="00B46D58">
      <w:pPr>
        <w:widowControl w:val="0"/>
        <w:spacing w:after="160"/>
        <w:jc w:val="center"/>
        <w:rPr>
          <w:rFonts w:ascii="GHEA Grapalat" w:hAnsi="GHEA Grapalat" w:cs="Arial"/>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rsidR="0032548E"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rsidR="00096865" w:rsidRPr="009044F1" w:rsidRDefault="00096865" w:rsidP="00B46D58">
      <w:pPr>
        <w:widowControl w:val="0"/>
        <w:autoSpaceDE w:val="0"/>
        <w:autoSpaceDN w:val="0"/>
        <w:adjustRightInd w:val="0"/>
        <w:spacing w:after="160"/>
        <w:ind w:firstLine="567"/>
        <w:jc w:val="both"/>
        <w:rPr>
          <w:rFonts w:ascii="GHEA Grapalat" w:hAnsi="GHEA Grapalat"/>
        </w:rPr>
      </w:pPr>
      <w:r w:rsidRPr="009044F1">
        <w:rPr>
          <w:rFonts w:ascii="GHEA Grapalat" w:hAnsi="GHEA Grapalat"/>
        </w:rPr>
        <w:t xml:space="preserve">Участник имеет право </w:t>
      </w:r>
      <w:r w:rsidR="006735A4">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21589C">
        <w:rPr>
          <w:rFonts w:ascii="GHEA Grapalat" w:hAnsi="GHEA Grapalat"/>
        </w:rPr>
        <w:t>в письменной форме</w:t>
      </w:r>
      <w:r w:rsidR="0021589C" w:rsidRPr="009044F1">
        <w:rPr>
          <w:rFonts w:ascii="GHEA Grapalat" w:hAnsi="GHEA Grapalat"/>
        </w:rPr>
        <w:t xml:space="preserve"> </w:t>
      </w:r>
      <w:r w:rsidRPr="009044F1">
        <w:rPr>
          <w:rFonts w:ascii="GHEA Grapalat" w:hAnsi="GHEA Grapalat"/>
        </w:rPr>
        <w:t>предоставляет разъяснение представившему запрос участнику в течение двух календарных дней, следующих за днем получения запроса</w:t>
      </w:r>
      <w:r w:rsidR="000B3864">
        <w:rPr>
          <w:rStyle w:val="af6"/>
          <w:rFonts w:ascii="GHEA Grapalat" w:hAnsi="GHEA Grapalat"/>
        </w:rPr>
        <w:footnoteReference w:customMarkFollows="1" w:id="3"/>
        <w:t>5</w:t>
      </w:r>
      <w:r w:rsidRPr="009044F1">
        <w:rPr>
          <w:rFonts w:ascii="GHEA Grapalat" w:hAnsi="GHEA Grapalat"/>
        </w:rPr>
        <w:t>.</w:t>
      </w:r>
      <w:r w:rsidR="00AA7117">
        <w:rPr>
          <w:rFonts w:ascii="GHEA Grapalat" w:hAnsi="GHEA Grapalat"/>
        </w:rPr>
        <w:t xml:space="preserve"> </w:t>
      </w:r>
    </w:p>
    <w:p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lastRenderedPageBreak/>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204EEA" w:rsidRDefault="00096865" w:rsidP="00B46D58">
      <w:pPr>
        <w:widowControl w:val="0"/>
        <w:tabs>
          <w:tab w:val="left" w:pos="1134"/>
        </w:tabs>
        <w:autoSpaceDE w:val="0"/>
        <w:autoSpaceDN w:val="0"/>
        <w:adjustRightInd w:val="0"/>
        <w:spacing w:after="160"/>
        <w:ind w:firstLine="567"/>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7D4470">
        <w:rPr>
          <w:rFonts w:ascii="GHEA Grapalat" w:hAnsi="GHEA Grapalat"/>
        </w:rPr>
        <w:t xml:space="preserve">, или если запрос касается соответствия технических характеристик предлагаемых </w:t>
      </w:r>
      <w:r w:rsidR="00A14672" w:rsidRPr="007D4470">
        <w:rPr>
          <w:rFonts w:ascii="GHEA Grapalat" w:hAnsi="GHEA Grapalat"/>
        </w:rPr>
        <w:t>у</w:t>
      </w:r>
      <w:r w:rsidR="00791FE4" w:rsidRPr="007D4470">
        <w:rPr>
          <w:rFonts w:ascii="GHEA Grapalat" w:hAnsi="GHEA Grapalat"/>
        </w:rPr>
        <w:t>частником товаров техническим характеристикам, предусмотренным настоящим</w:t>
      </w:r>
      <w:r w:rsidR="00791FE4" w:rsidRPr="007D4470">
        <w:rPr>
          <w:rFonts w:ascii="Sylfaen" w:hAnsi="Sylfaen"/>
          <w:lang w:val="hy-AM"/>
        </w:rPr>
        <w:t xml:space="preserve"> </w:t>
      </w:r>
      <w:r w:rsidR="00791FE4" w:rsidRPr="007D4470">
        <w:rPr>
          <w:rFonts w:ascii="GHEA Grapalat" w:hAnsi="GHEA Grapalat"/>
        </w:rPr>
        <w:t>приглашением</w:t>
      </w:r>
      <w:r w:rsidRPr="007D4470">
        <w:rPr>
          <w:rFonts w:ascii="GHEA Grapalat" w:hAnsi="GHEA Grapalat"/>
        </w:rPr>
        <w:t>.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096865" w:rsidRDefault="00096865" w:rsidP="00B46D58">
      <w:pPr>
        <w:widowControl w:val="0"/>
        <w:tabs>
          <w:tab w:val="left" w:pos="1134"/>
        </w:tabs>
        <w:autoSpaceDE w:val="0"/>
        <w:autoSpaceDN w:val="0"/>
        <w:adjustRightInd w:val="0"/>
        <w:spacing w:after="160"/>
        <w:ind w:firstLine="567"/>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w:t>
      </w:r>
      <w:r w:rsidR="00F53DF8" w:rsidRPr="000811C1">
        <w:rPr>
          <w:rFonts w:ascii="GHEA Grapalat" w:hAnsi="GHEA Grapalat"/>
          <w:vertAlign w:val="superscript"/>
          <w:lang w:val="hy-AM"/>
        </w:rPr>
        <w:t>5</w:t>
      </w:r>
      <w:r w:rsidRPr="009044F1">
        <w:rPr>
          <w:rFonts w:ascii="GHEA Grapalat" w:hAnsi="GHEA Grapalat"/>
        </w:rPr>
        <w:t xml:space="preserve"> </w:t>
      </w:r>
    </w:p>
    <w:p w:rsidR="002D7D70" w:rsidRPr="000811C1"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r w:rsidR="00F9791A">
        <w:rPr>
          <w:rFonts w:ascii="GHEA Grapalat" w:hAnsi="GHEA Grapalat"/>
        </w:rPr>
        <w:t>ое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rsidR="00096865" w:rsidRPr="009044F1" w:rsidRDefault="00096865" w:rsidP="00B46D58">
      <w:pPr>
        <w:widowControl w:val="0"/>
        <w:tabs>
          <w:tab w:val="left" w:pos="1134"/>
        </w:tabs>
        <w:autoSpaceDE w:val="0"/>
        <w:autoSpaceDN w:val="0"/>
        <w:adjustRightInd w:val="0"/>
        <w:spacing w:after="160"/>
        <w:ind w:firstLine="567"/>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Pr>
          <w:rFonts w:ascii="Courier New" w:hAnsi="Courier New" w:cs="Courier New"/>
          <w:lang w:val="en-US"/>
        </w:rPr>
        <w:t> </w:t>
      </w:r>
      <w:r w:rsidRPr="009044F1">
        <w:rPr>
          <w:rFonts w:ascii="GHEA Grapalat" w:hAnsi="GHEA Grapalat"/>
        </w:rPr>
        <w:t xml:space="preserve">этих изменениях. В этом случае участники обязаны продлить срок </w:t>
      </w:r>
      <w:proofErr w:type="gramStart"/>
      <w:r w:rsidRPr="009044F1">
        <w:rPr>
          <w:rFonts w:ascii="GHEA Grapalat" w:hAnsi="GHEA Grapalat"/>
        </w:rPr>
        <w:t>действия</w:t>
      </w:r>
      <w:proofErr w:type="gramEnd"/>
      <w:r w:rsidRPr="009044F1">
        <w:rPr>
          <w:rFonts w:ascii="GHEA Grapalat" w:hAnsi="GHEA Grapalat"/>
        </w:rPr>
        <w:t xml:space="preserve"> представленного ими обеспечения заявки или представить новое обеспечение заявки</w:t>
      </w:r>
      <w:r w:rsidR="003E40A7">
        <w:rPr>
          <w:rStyle w:val="af6"/>
          <w:rFonts w:ascii="GHEA Grapalat" w:hAnsi="GHEA Grapalat"/>
        </w:rPr>
        <w:footnoteReference w:customMarkFollows="1" w:id="4"/>
        <w:t>6</w:t>
      </w:r>
      <w:r w:rsidRPr="009044F1">
        <w:rPr>
          <w:rFonts w:ascii="GHEA Grapalat" w:hAnsi="GHEA Grapalat"/>
        </w:rPr>
        <w:t xml:space="preserve">. </w:t>
      </w:r>
    </w:p>
    <w:p w:rsidR="00B051BE" w:rsidRPr="009044F1" w:rsidRDefault="00B051BE" w:rsidP="00B46D58">
      <w:pPr>
        <w:widowControl w:val="0"/>
        <w:spacing w:after="160"/>
        <w:jc w:val="center"/>
        <w:rPr>
          <w:rFonts w:ascii="GHEA Grapalat" w:hAnsi="GHEA Grapalat"/>
          <w:b/>
        </w:rPr>
      </w:pPr>
    </w:p>
    <w:p w:rsidR="00096865" w:rsidRPr="00995804"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rsidR="00096865" w:rsidRPr="009044F1" w:rsidRDefault="00096865" w:rsidP="00B46D58">
      <w:pPr>
        <w:widowControl w:val="0"/>
        <w:tabs>
          <w:tab w:val="left" w:pos="1134"/>
        </w:tabs>
        <w:spacing w:after="160"/>
        <w:ind w:firstLine="567"/>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9044F1" w:rsidRDefault="00096865" w:rsidP="00B46D58">
      <w:pPr>
        <w:pStyle w:val="23"/>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Участник может подать заявку как для каждого лота, так и для нескольких или всех лотов.</w:t>
      </w:r>
      <w:r w:rsidR="00AA7117">
        <w:rPr>
          <w:rFonts w:ascii="GHEA Grapalat" w:hAnsi="GHEA Grapalat"/>
          <w:sz w:val="24"/>
          <w:szCs w:val="24"/>
        </w:rPr>
        <w:t xml:space="preserve"> </w:t>
      </w:r>
    </w:p>
    <w:p w:rsidR="00096865" w:rsidRPr="009044F1" w:rsidRDefault="000946A3" w:rsidP="00B46D58">
      <w:pPr>
        <w:pStyle w:val="23"/>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rsidR="00096865" w:rsidRPr="005114D0" w:rsidRDefault="000946A3"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Порядок подготовки заявки описан в части 2 настоящего приглашения - в инструкции по подготовке заявок на открытый конкурс.</w:t>
      </w:r>
    </w:p>
    <w:p w:rsidR="00A80ECD" w:rsidRPr="004521DC" w:rsidRDefault="00A80ECD" w:rsidP="004521DC">
      <w:pPr>
        <w:pStyle w:val="23"/>
        <w:widowControl w:val="0"/>
        <w:tabs>
          <w:tab w:val="left" w:pos="1134"/>
        </w:tabs>
        <w:spacing w:after="160" w:line="240" w:lineRule="auto"/>
        <w:ind w:firstLine="567"/>
        <w:rPr>
          <w:rFonts w:ascii="GHEA Grapalat" w:hAnsi="GHEA Grapalat"/>
          <w:sz w:val="22"/>
          <w:szCs w:val="22"/>
        </w:rPr>
      </w:pPr>
      <w:r w:rsidRPr="009044F1">
        <w:rPr>
          <w:rFonts w:ascii="GHEA Grapalat" w:hAnsi="GHEA Grapalat"/>
          <w:sz w:val="24"/>
          <w:szCs w:val="24"/>
        </w:rPr>
        <w:t>4.2</w:t>
      </w:r>
      <w:r w:rsidRPr="00444026">
        <w:rPr>
          <w:rFonts w:ascii="GHEA Grapalat" w:hAnsi="GHEA Grapalat"/>
          <w:sz w:val="24"/>
          <w:szCs w:val="24"/>
        </w:rPr>
        <w:t>.</w:t>
      </w:r>
      <w:r w:rsidRPr="00444026">
        <w:rPr>
          <w:rFonts w:ascii="GHEA Grapalat" w:hAnsi="GHEA Grapalat"/>
          <w:sz w:val="24"/>
          <w:szCs w:val="24"/>
        </w:rPr>
        <w:tab/>
      </w:r>
      <w:r>
        <w:rPr>
          <w:rFonts w:ascii="GHEA Grapalat" w:hAnsi="GHEA Grapalat"/>
          <w:sz w:val="24"/>
          <w:szCs w:val="24"/>
        </w:rPr>
        <w:t xml:space="preserve">Заявки на процедуру необходимо представить в </w:t>
      </w:r>
      <w:r w:rsidRPr="00E97182">
        <w:rPr>
          <w:rFonts w:ascii="GHEA Grapalat" w:hAnsi="GHEA Grapalat"/>
          <w:sz w:val="22"/>
          <w:szCs w:val="22"/>
        </w:rPr>
        <w:t xml:space="preserve">комиссию по адресу </w:t>
      </w:r>
      <w:r w:rsidR="004521DC" w:rsidRPr="009E3704">
        <w:rPr>
          <w:rFonts w:ascii="GHEA Grapalat" w:hAnsi="GHEA Grapalat"/>
          <w:sz w:val="24"/>
          <w:szCs w:val="24"/>
        </w:rPr>
        <w:t xml:space="preserve">Араратской области </w:t>
      </w:r>
      <w:r w:rsidR="004521DC" w:rsidRPr="009E3704">
        <w:rPr>
          <w:rFonts w:ascii="Calibri" w:hAnsi="Calibri"/>
          <w:sz w:val="24"/>
          <w:szCs w:val="24"/>
        </w:rPr>
        <w:t xml:space="preserve">  </w:t>
      </w:r>
      <w:r w:rsidR="00736151">
        <w:rPr>
          <w:rFonts w:ascii="Sylfaen" w:hAnsi="Sylfaen"/>
          <w:lang w:val="en-US"/>
        </w:rPr>
        <w:t>ARARATYAN</w:t>
      </w:r>
      <w:r w:rsidR="00736151" w:rsidRPr="008C34CE">
        <w:rPr>
          <w:rFonts w:ascii="Sylfaen" w:hAnsi="Sylfaen"/>
        </w:rPr>
        <w:t xml:space="preserve"> </w:t>
      </w:r>
      <w:proofErr w:type="gramStart"/>
      <w:r w:rsidR="00736151" w:rsidRPr="008C34CE">
        <w:rPr>
          <w:rFonts w:ascii="Sylfaen" w:hAnsi="Sylfaen"/>
        </w:rPr>
        <w:t xml:space="preserve">81 </w:t>
      </w:r>
      <w:r w:rsidR="00A67D5D" w:rsidRPr="00736151">
        <w:rPr>
          <w:rFonts w:ascii="GHEA Grapalat" w:hAnsi="GHEA Grapalat"/>
          <w:color w:val="FF0000"/>
          <w:sz w:val="22"/>
          <w:szCs w:val="22"/>
        </w:rPr>
        <w:t>,</w:t>
      </w:r>
      <w:proofErr w:type="gramEnd"/>
      <w:r w:rsidR="00A67D5D" w:rsidRPr="00736151">
        <w:rPr>
          <w:rFonts w:ascii="GHEA Grapalat" w:hAnsi="GHEA Grapalat"/>
          <w:color w:val="FF0000"/>
          <w:sz w:val="22"/>
          <w:szCs w:val="22"/>
        </w:rPr>
        <w:t xml:space="preserve"> В 1</w:t>
      </w:r>
      <w:r w:rsidR="00736151" w:rsidRPr="00736151">
        <w:rPr>
          <w:rFonts w:ascii="GHEA Grapalat" w:hAnsi="GHEA Grapalat"/>
          <w:color w:val="FF0000"/>
          <w:sz w:val="22"/>
          <w:szCs w:val="22"/>
        </w:rPr>
        <w:t>2</w:t>
      </w:r>
      <w:r w:rsidR="00A67D5D" w:rsidRPr="00736151">
        <w:rPr>
          <w:rFonts w:ascii="GHEA Grapalat" w:hAnsi="GHEA Grapalat"/>
          <w:color w:val="FF0000"/>
          <w:sz w:val="22"/>
          <w:szCs w:val="22"/>
        </w:rPr>
        <w:t>;0</w:t>
      </w:r>
      <w:r w:rsidR="00E97182" w:rsidRPr="00736151">
        <w:rPr>
          <w:rFonts w:ascii="GHEA Grapalat" w:hAnsi="GHEA Grapalat"/>
          <w:color w:val="FF0000"/>
          <w:sz w:val="22"/>
          <w:szCs w:val="22"/>
        </w:rPr>
        <w:t xml:space="preserve">0 в </w:t>
      </w:r>
      <w:r w:rsidR="00736151" w:rsidRPr="00736151">
        <w:rPr>
          <w:rFonts w:ascii="GHEA Grapalat" w:hAnsi="GHEA Grapalat"/>
          <w:color w:val="FF0000"/>
          <w:sz w:val="22"/>
          <w:szCs w:val="22"/>
        </w:rPr>
        <w:t>22</w:t>
      </w:r>
      <w:r w:rsidR="00E97182" w:rsidRPr="00736151">
        <w:rPr>
          <w:rFonts w:ascii="GHEA Grapalat" w:hAnsi="GHEA Grapalat"/>
          <w:color w:val="FF0000"/>
          <w:sz w:val="22"/>
          <w:szCs w:val="22"/>
        </w:rPr>
        <w:t xml:space="preserve">.12.2025Г.  </w:t>
      </w:r>
      <w:r w:rsidRPr="00E97182">
        <w:rPr>
          <w:rFonts w:ascii="GHEA Grapalat" w:hAnsi="GHEA Grapalat"/>
          <w:sz w:val="22"/>
          <w:szCs w:val="22"/>
        </w:rPr>
        <w:t xml:space="preserve">Заявки на процедуру получает и в журнале регистрации заявок регистрирует секретарь комиссии </w:t>
      </w:r>
      <w:r w:rsidR="007223C7" w:rsidRPr="00E97182">
        <w:rPr>
          <w:rFonts w:ascii="GHEA Grapalat" w:hAnsi="GHEA Grapalat"/>
          <w:sz w:val="22"/>
          <w:szCs w:val="22"/>
        </w:rPr>
        <w:t>"</w:t>
      </w:r>
      <w:r w:rsidR="007223C7" w:rsidRPr="00E97182">
        <w:rPr>
          <w:rFonts w:ascii="GHEA Grapalat" w:hAnsi="GHEA Grapalat"/>
          <w:i/>
          <w:sz w:val="22"/>
          <w:szCs w:val="22"/>
        </w:rPr>
        <w:t xml:space="preserve"> </w:t>
      </w:r>
      <w:r w:rsidR="007223C7" w:rsidRPr="00E97182">
        <w:rPr>
          <w:rFonts w:ascii="GHEA Grapalat" w:hAnsi="GHEA Grapalat"/>
          <w:i/>
          <w:sz w:val="22"/>
          <w:szCs w:val="22"/>
          <w:lang w:val="en-US"/>
        </w:rPr>
        <w:t>A</w:t>
      </w:r>
      <w:r w:rsidR="007223C7" w:rsidRPr="00E97182">
        <w:rPr>
          <w:rFonts w:ascii="GHEA Grapalat" w:hAnsi="GHEA Grapalat"/>
          <w:i/>
          <w:sz w:val="22"/>
          <w:szCs w:val="22"/>
        </w:rPr>
        <w:t>.</w:t>
      </w:r>
      <w:r w:rsidR="007223C7" w:rsidRPr="00E97182">
        <w:rPr>
          <w:rFonts w:ascii="GHEA Grapalat" w:hAnsi="GHEA Grapalat"/>
          <w:i/>
          <w:sz w:val="22"/>
          <w:szCs w:val="22"/>
          <w:lang w:val="en-US"/>
        </w:rPr>
        <w:t>Akop</w:t>
      </w:r>
      <w:r w:rsidR="007223C7" w:rsidRPr="00E97182">
        <w:rPr>
          <w:rFonts w:ascii="GHEA Grapalat" w:hAnsi="GHEA Grapalat"/>
          <w:i/>
          <w:sz w:val="22"/>
          <w:szCs w:val="22"/>
        </w:rPr>
        <w:t>ян</w:t>
      </w:r>
      <w:r w:rsidR="007223C7" w:rsidRPr="00E97182">
        <w:rPr>
          <w:rFonts w:ascii="GHEA Grapalat" w:hAnsi="GHEA Grapalat"/>
          <w:sz w:val="22"/>
          <w:szCs w:val="22"/>
        </w:rPr>
        <w:t>"</w:t>
      </w:r>
      <w:r w:rsidRPr="00E97182">
        <w:rPr>
          <w:rFonts w:ascii="GHEA Grapalat" w:hAnsi="GHEA Grapalat"/>
          <w:sz w:val="22"/>
          <w:szCs w:val="22"/>
        </w:rPr>
        <w:t>. Секретарь комиссии регистрирует заявки в журнале регистрации по очередности их получения, с</w:t>
      </w:r>
      <w:r>
        <w:rPr>
          <w:rFonts w:ascii="GHEA Grapalat" w:hAnsi="GHEA Grapalat"/>
          <w:sz w:val="24"/>
          <w:szCs w:val="24"/>
        </w:rPr>
        <w:t xml:space="preserve">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rsidR="00B67CCD" w:rsidRPr="00D3436F" w:rsidRDefault="00B67CCD" w:rsidP="00B46D58">
      <w:pPr>
        <w:pStyle w:val="23"/>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rsidR="005F25EF" w:rsidRDefault="005F25EF" w:rsidP="00B46D58">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 xml:space="preserve">указав адрес электронной почты, учетный номер налогоплательщика, адрес деятельности и номер </w:t>
      </w:r>
      <w:proofErr w:type="gramStart"/>
      <w:r w:rsidR="003C5795">
        <w:rPr>
          <w:rFonts w:ascii="GHEA Grapalat" w:hAnsi="GHEA Grapalat"/>
        </w:rPr>
        <w:t xml:space="preserve">телефона </w:t>
      </w:r>
      <w:r>
        <w:rPr>
          <w:rFonts w:ascii="GHEA Grapalat" w:hAnsi="GHEA Grapalat"/>
        </w:rPr>
        <w:t>,</w:t>
      </w:r>
      <w:proofErr w:type="gramEnd"/>
      <w:r>
        <w:rPr>
          <w:rFonts w:ascii="GHEA Grapalat" w:hAnsi="GHEA Grapalat"/>
        </w:rPr>
        <w:t xml:space="preserve"> которое включает:</w:t>
      </w:r>
    </w:p>
    <w:p w:rsidR="005F25EF" w:rsidRDefault="005F25EF" w:rsidP="00B46D58">
      <w:pPr>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о соответствии своих данных</w:t>
      </w:r>
      <w:ins w:id="1" w:author="Vardan" w:date="2022-10-29T23:48:00Z">
        <w:r w:rsidR="00E32603">
          <w:rPr>
            <w:rFonts w:ascii="GHEA Grapalat" w:hAnsi="GHEA Grapalat"/>
          </w:rPr>
          <w:t xml:space="preserve"> </w:t>
        </w:r>
      </w:ins>
      <w:r w:rsidR="00E32603">
        <w:rPr>
          <w:rFonts w:ascii="GHEA Grapalat" w:hAnsi="GHEA Grapalat"/>
        </w:rPr>
        <w:t xml:space="preserve">и </w:t>
      </w:r>
      <w:r w:rsidR="00E32603" w:rsidRPr="004F6AC1">
        <w:rPr>
          <w:rFonts w:ascii="GHEA Grapalat" w:hAnsi="GHEA Grapalat"/>
        </w:rPr>
        <w:t>данных аффилированных с ним лиц</w:t>
      </w:r>
      <w:r>
        <w:rPr>
          <w:rFonts w:ascii="GHEA Grapalat" w:hAnsi="GHEA Grapalat"/>
        </w:rPr>
        <w:t xml:space="preserve"> требованиям права на участие, установленным настоящим приглашением;</w:t>
      </w:r>
    </w:p>
    <w:p w:rsidR="00C648DF" w:rsidRDefault="005F25EF" w:rsidP="00B46D58">
      <w:pPr>
        <w:jc w:val="both"/>
        <w:rPr>
          <w:rFonts w:ascii="GHEA Grapalat" w:hAnsi="GHEA Grapalat"/>
        </w:rPr>
      </w:pPr>
      <w:r>
        <w:rPr>
          <w:rFonts w:ascii="GHEA Grapalat" w:hAnsi="GHEA Grapalat"/>
        </w:rPr>
        <w:t xml:space="preserve">   б) </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размере представленного ценового предложения в порядке и сроки, установленные </w:t>
      </w:r>
      <w:r w:rsidR="00883734" w:rsidRPr="003C5795">
        <w:rPr>
          <w:rFonts w:ascii="GHEA Grapalat" w:hAnsi="GHEA Grapalat"/>
        </w:rPr>
        <w:t>настоящ</w:t>
      </w:r>
      <w:r w:rsidR="00883734">
        <w:rPr>
          <w:rFonts w:ascii="GHEA Grapalat" w:hAnsi="GHEA Grapalat"/>
        </w:rPr>
        <w:t>им</w:t>
      </w:r>
      <w:r w:rsidR="00883734" w:rsidRPr="003C5795">
        <w:rPr>
          <w:rFonts w:ascii="GHEA Grapalat" w:hAnsi="GHEA Grapalat"/>
        </w:rPr>
        <w:t xml:space="preserve"> </w:t>
      </w:r>
      <w:r w:rsidR="00CC2B97" w:rsidRPr="003C5795">
        <w:rPr>
          <w:rFonts w:ascii="GHEA Grapalat" w:hAnsi="GHEA Grapalat"/>
        </w:rPr>
        <w:t>приглашени</w:t>
      </w:r>
      <w:r w:rsidR="00CC2B97">
        <w:rPr>
          <w:rFonts w:ascii="GHEA Grapalat" w:hAnsi="GHEA Grapalat"/>
        </w:rPr>
        <w:t xml:space="preserve">ем </w:t>
      </w:r>
      <w:r w:rsidR="00023F8F">
        <w:rPr>
          <w:rFonts w:ascii="GHEA Grapalat" w:hAnsi="GHEA Grapalat"/>
        </w:rPr>
        <w:t>в случае признания отобранным участником</w:t>
      </w:r>
      <w:r w:rsidR="0049623A" w:rsidRPr="00D3436F">
        <w:rPr>
          <w:rFonts w:ascii="GHEA Grapalat" w:hAnsi="GHEA Grapalat"/>
        </w:rPr>
        <w:t xml:space="preserve">    </w:t>
      </w:r>
    </w:p>
    <w:p w:rsidR="005F25EF" w:rsidRDefault="005F25EF" w:rsidP="00C648DF">
      <w:pPr>
        <w:ind w:firstLine="284"/>
        <w:jc w:val="both"/>
        <w:rPr>
          <w:rFonts w:ascii="GHEA Grapalat" w:hAnsi="GHEA Grapalat"/>
        </w:rPr>
      </w:pPr>
      <w:r>
        <w:rPr>
          <w:rFonts w:ascii="GHEA Grapalat" w:hAnsi="GHEA Grapalat"/>
        </w:rPr>
        <w:t>в) объявление об отсутствии</w:t>
      </w:r>
      <w:r w:rsidR="00FD4D68">
        <w:rPr>
          <w:rFonts w:ascii="GHEA Grapalat" w:hAnsi="GHEA Grapalat"/>
        </w:rPr>
        <w:t xml:space="preserve"> недобросовестной конкуренции,</w:t>
      </w:r>
      <w:r>
        <w:rPr>
          <w:rFonts w:ascii="GHEA Grapalat" w:hAnsi="GHEA Grapalat"/>
        </w:rPr>
        <w:t xml:space="preserve"> злоупотребления доминирующим положением и антиконкурентного соглашения в рамках настоящей процедуры</w:t>
      </w:r>
    </w:p>
    <w:p w:rsidR="005F25EF" w:rsidRDefault="005F25EF" w:rsidP="00B46D58">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w:t>
      </w:r>
      <w:r>
        <w:rPr>
          <w:rFonts w:ascii="GHEA Grapalat" w:hAnsi="GHEA Grapalat"/>
        </w:rPr>
        <w:lastRenderedPageBreak/>
        <w:t>организаций, имеющих принадлежащую ему долю (</w:t>
      </w:r>
      <w:proofErr w:type="gramStart"/>
      <w:r>
        <w:rPr>
          <w:rFonts w:ascii="GHEA Grapalat" w:hAnsi="GHEA Grapalat"/>
        </w:rPr>
        <w:t>пай)  в</w:t>
      </w:r>
      <w:proofErr w:type="gramEnd"/>
      <w:r>
        <w:rPr>
          <w:rFonts w:ascii="GHEA Grapalat" w:hAnsi="GHEA Grapalat"/>
        </w:rPr>
        <w:t xml:space="preserve"> размере более пятидесяти процентов; </w:t>
      </w:r>
    </w:p>
    <w:p w:rsidR="00EA0D10" w:rsidRPr="00650DCD" w:rsidRDefault="001361B2" w:rsidP="00B46D58">
      <w:pPr>
        <w:pStyle w:val="norm"/>
        <w:widowControl w:val="0"/>
        <w:tabs>
          <w:tab w:val="left" w:pos="1134"/>
        </w:tabs>
        <w:spacing w:after="160" w:line="240" w:lineRule="auto"/>
        <w:ind w:firstLine="284"/>
        <w:rPr>
          <w:rFonts w:ascii="GHEA Grapalat" w:hAnsi="GHEA Grapalat"/>
          <w:sz w:val="24"/>
          <w:szCs w:val="24"/>
        </w:rPr>
      </w:pPr>
      <w:r w:rsidRPr="00650DCD">
        <w:rPr>
          <w:rFonts w:ascii="GHEA Grapalat" w:hAnsi="GHEA Grapalat"/>
          <w:sz w:val="24"/>
          <w:szCs w:val="24"/>
        </w:rPr>
        <w:t xml:space="preserve">д) </w:t>
      </w:r>
      <w:r w:rsidR="00B5181E">
        <w:rPr>
          <w:rFonts w:ascii="GHEA Grapalat" w:hAnsi="GHEA Grapalat"/>
          <w:sz w:val="24"/>
          <w:szCs w:val="24"/>
        </w:rPr>
        <w:t>д</w:t>
      </w:r>
      <w:r w:rsidR="00695E8D" w:rsidRPr="00650DCD">
        <w:rPr>
          <w:rFonts w:ascii="GHEA Grapalat" w:hAnsi="GHEA Grapalat"/>
          <w:sz w:val="24"/>
          <w:szCs w:val="24"/>
        </w:rPr>
        <w:t>екларацию</w:t>
      </w:r>
      <w:r w:rsidR="006A7E82" w:rsidRPr="00650DCD">
        <w:rPr>
          <w:rFonts w:ascii="GHEA Grapalat" w:hAnsi="GHEA Grapalat"/>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w:t>
      </w:r>
      <w:r w:rsidRPr="00650DCD">
        <w:rPr>
          <w:rFonts w:ascii="GHEA Grapalat" w:hAnsi="GHEA Grapalat"/>
          <w:sz w:val="24"/>
          <w:szCs w:val="24"/>
        </w:rPr>
        <w:t xml:space="preserve">При этом, если участник объявляется отобранным участником, то предусмотренная настоящим абзацем </w:t>
      </w:r>
      <w:r w:rsidR="006A7E82" w:rsidRPr="00650DCD">
        <w:rPr>
          <w:rFonts w:ascii="GHEA Grapalat" w:hAnsi="GHEA Grapalat"/>
          <w:sz w:val="24"/>
          <w:szCs w:val="24"/>
        </w:rPr>
        <w:t>деклация</w:t>
      </w:r>
      <w:r w:rsidRPr="00650DCD">
        <w:rPr>
          <w:rFonts w:ascii="GHEA Grapalat" w:hAnsi="GHEA Grapalat"/>
          <w:sz w:val="24"/>
          <w:szCs w:val="24"/>
        </w:rPr>
        <w:t>, после вскрытия заявок публик</w:t>
      </w:r>
      <w:r w:rsidR="006A7E82" w:rsidRPr="00650DCD">
        <w:rPr>
          <w:rFonts w:ascii="GHEA Grapalat" w:hAnsi="GHEA Grapalat"/>
          <w:sz w:val="24"/>
          <w:szCs w:val="24"/>
        </w:rPr>
        <w:t>у</w:t>
      </w:r>
      <w:r w:rsidRPr="00650DCD">
        <w:rPr>
          <w:rFonts w:ascii="GHEA Grapalat" w:hAnsi="GHEA Grapalat"/>
          <w:sz w:val="24"/>
          <w:szCs w:val="24"/>
        </w:rPr>
        <w:t>ется в бюллетене вместе с объявлением о</w:t>
      </w:r>
      <w:r>
        <w:rPr>
          <w:rFonts w:ascii="GHEA Grapalat" w:hAnsi="GHEA Grapalat"/>
          <w:sz w:val="24"/>
          <w:szCs w:val="24"/>
        </w:rPr>
        <w:t xml:space="preserve"> решении заключить договор</w:t>
      </w:r>
      <w:r w:rsidRPr="005D5092">
        <w:rPr>
          <w:rFonts w:ascii="GHEA Grapalat" w:hAnsi="GHEA Grapalat"/>
          <w:sz w:val="24"/>
          <w:szCs w:val="24"/>
        </w:rPr>
        <w:t>;</w:t>
      </w:r>
      <w:r w:rsidR="005F25EF" w:rsidRPr="005D5092">
        <w:rPr>
          <w:rFonts w:ascii="GHEA Grapalat" w:hAnsi="GHEA Grapalat"/>
          <w:sz w:val="24"/>
          <w:szCs w:val="24"/>
        </w:rPr>
        <w:t xml:space="preserve"> </w:t>
      </w:r>
      <w:r w:rsidR="00E80312" w:rsidRPr="005D5092">
        <w:rPr>
          <w:rFonts w:ascii="GHEA Grapalat" w:hAnsi="GHEA Grapalat"/>
          <w:sz w:val="24"/>
          <w:szCs w:val="24"/>
          <w:vertAlign w:val="superscript"/>
        </w:rPr>
        <w:t>6</w:t>
      </w:r>
      <w:r w:rsidR="005D5092" w:rsidRPr="005D5092">
        <w:rPr>
          <w:rFonts w:ascii="GHEA Grapalat" w:hAnsi="GHEA Grapalat"/>
          <w:sz w:val="24"/>
          <w:szCs w:val="24"/>
          <w:vertAlign w:val="superscript"/>
          <w:lang w:val="hy-AM"/>
        </w:rPr>
        <w:t>.1</w:t>
      </w:r>
      <w:r w:rsidR="005F25EF" w:rsidRPr="00E80312">
        <w:rPr>
          <w:rFonts w:ascii="GHEA Grapalat" w:hAnsi="GHEA Grapalat"/>
          <w:sz w:val="24"/>
          <w:szCs w:val="24"/>
          <w:vertAlign w:val="superscript"/>
        </w:rPr>
        <w:t xml:space="preserve"> </w:t>
      </w:r>
    </w:p>
    <w:p w:rsidR="00071119" w:rsidRPr="008E138A" w:rsidRDefault="00EA0D10" w:rsidP="00B46D58">
      <w:pPr>
        <w:pStyle w:val="norm"/>
        <w:widowControl w:val="0"/>
        <w:tabs>
          <w:tab w:val="left" w:pos="1134"/>
        </w:tabs>
        <w:spacing w:after="160" w:line="240" w:lineRule="auto"/>
        <w:ind w:firstLine="284"/>
        <w:rPr>
          <w:rFonts w:ascii="GHEA Grapalat" w:hAnsi="GHEA Grapalat"/>
          <w:lang w:val="hy-AM"/>
        </w:rPr>
      </w:pPr>
      <w:r w:rsidRPr="008E138A">
        <w:rPr>
          <w:rFonts w:ascii="GHEA Grapalat" w:hAnsi="GHEA Grapalat"/>
        </w:rPr>
        <w:t xml:space="preserve">  </w:t>
      </w:r>
      <w:r w:rsidR="00932115" w:rsidRPr="008E138A">
        <w:rPr>
          <w:rFonts w:ascii="GHEA Grapalat" w:hAnsi="GHEA Grapalat"/>
        </w:rPr>
        <w:t>2</w:t>
      </w:r>
      <w:r w:rsidR="005F25EF" w:rsidRPr="008E138A">
        <w:rPr>
          <w:rFonts w:ascii="GHEA Grapalat" w:hAnsi="GHEA Grapalat"/>
        </w:rPr>
        <w:t xml:space="preserve">) </w:t>
      </w:r>
      <w:r w:rsidR="005F25EF" w:rsidRPr="008E138A">
        <w:rPr>
          <w:rFonts w:ascii="GHEA Grapalat" w:hAnsi="GHEA Grapalat"/>
          <w:sz w:val="24"/>
          <w:szCs w:val="24"/>
        </w:rPr>
        <w:t>технические характеристики</w:t>
      </w:r>
      <w:r w:rsidR="00932115" w:rsidRPr="008E138A">
        <w:rPr>
          <w:rFonts w:ascii="GHEA Grapalat" w:hAnsi="GHEA Grapalat" w:cs="Sylfaen"/>
          <w:sz w:val="24"/>
          <w:szCs w:val="24"/>
        </w:rPr>
        <w:t xml:space="preserve"> предлагаемого им товара</w:t>
      </w:r>
      <w:r w:rsidR="005F25EF" w:rsidRPr="008E138A">
        <w:rPr>
          <w:rFonts w:ascii="GHEA Grapalat" w:hAnsi="GHEA Grapalat"/>
          <w:sz w:val="24"/>
          <w:szCs w:val="24"/>
        </w:rPr>
        <w:t xml:space="preserve">, а также товарный знак, </w:t>
      </w:r>
      <w:r w:rsidR="00932115" w:rsidRPr="008E138A">
        <w:rPr>
          <w:rFonts w:ascii="GHEA Grapalat" w:hAnsi="GHEA Grapalat" w:cs="Sylfaen"/>
          <w:sz w:val="24"/>
          <w:szCs w:val="24"/>
        </w:rPr>
        <w:t xml:space="preserve">фирменное наименование, </w:t>
      </w:r>
      <w:r w:rsidR="005F6602">
        <w:rPr>
          <w:rFonts w:ascii="GHEA Grapalat" w:hAnsi="GHEA Grapalat" w:cs="Sylfaen"/>
          <w:sz w:val="24"/>
          <w:szCs w:val="24"/>
        </w:rPr>
        <w:t>модель</w:t>
      </w:r>
      <w:r w:rsidR="005F6602" w:rsidRPr="008E138A">
        <w:rPr>
          <w:rFonts w:ascii="GHEA Grapalat" w:hAnsi="GHEA Grapalat" w:cs="Sylfaen"/>
          <w:sz w:val="24"/>
          <w:szCs w:val="24"/>
        </w:rPr>
        <w:t xml:space="preserve"> </w:t>
      </w:r>
      <w:r w:rsidR="00932115" w:rsidRPr="008E138A">
        <w:rPr>
          <w:rFonts w:ascii="GHEA Grapalat" w:hAnsi="GHEA Grapalat" w:cs="Sylfaen"/>
          <w:sz w:val="24"/>
          <w:szCs w:val="24"/>
        </w:rPr>
        <w:t>и</w:t>
      </w:r>
      <w:r w:rsidR="00932115" w:rsidRPr="008E138A">
        <w:rPr>
          <w:rFonts w:ascii="GHEA Grapalat" w:hAnsi="GHEA Grapalat"/>
          <w:sz w:val="24"/>
          <w:szCs w:val="24"/>
        </w:rPr>
        <w:t xml:space="preserve"> </w:t>
      </w:r>
      <w:r w:rsidR="005F25EF" w:rsidRPr="008E138A">
        <w:rPr>
          <w:rFonts w:ascii="GHEA Grapalat" w:hAnsi="GHEA Grapalat"/>
          <w:sz w:val="24"/>
          <w:szCs w:val="24"/>
        </w:rPr>
        <w:t>наименование производителя, (далее — полное описание товара</w:t>
      </w:r>
      <w:r w:rsidR="005F25EF" w:rsidRPr="008E138A">
        <w:rPr>
          <w:rFonts w:ascii="GHEA Grapalat" w:hAnsi="GHEA Grapalat"/>
        </w:rPr>
        <w:t>)</w:t>
      </w:r>
      <w:r w:rsidR="00B82520" w:rsidRPr="008E138A">
        <w:rPr>
          <w:rFonts w:ascii="GHEA Grapalat" w:hAnsi="GHEA Grapalat"/>
        </w:rPr>
        <w:t xml:space="preserve">. </w:t>
      </w:r>
      <w:r w:rsidR="00B82520" w:rsidRPr="008E138A">
        <w:rPr>
          <w:rFonts w:ascii="GHEA Grapalat" w:hAnsi="GHEA Grapalat"/>
          <w:sz w:val="24"/>
          <w:szCs w:val="24"/>
        </w:rPr>
        <w:t xml:space="preserve">При этом участник может представить товары, произведенные более чем одним производителем, а также разные товарные знаки, фирменное наименование и </w:t>
      </w:r>
      <w:r w:rsidR="005F6602" w:rsidRPr="002376B5">
        <w:rPr>
          <w:rFonts w:ascii="GHEA Grapalat" w:hAnsi="GHEA Grapalat"/>
          <w:sz w:val="24"/>
          <w:szCs w:val="24"/>
        </w:rPr>
        <w:t xml:space="preserve">модель </w:t>
      </w:r>
      <w:r w:rsidR="005F6602" w:rsidRPr="002376B5">
        <w:rPr>
          <w:rFonts w:ascii="GHEA Grapalat" w:hAnsi="GHEA Grapalat"/>
        </w:rPr>
        <w:t xml:space="preserve">если не применяется условие, установленное последним предложением пункта 1.1 настоящей </w:t>
      </w:r>
      <w:proofErr w:type="gramStart"/>
      <w:r w:rsidR="005F6602" w:rsidRPr="002376B5">
        <w:rPr>
          <w:rFonts w:ascii="GHEA Grapalat" w:hAnsi="GHEA Grapalat"/>
        </w:rPr>
        <w:t>части</w:t>
      </w:r>
      <w:r w:rsidR="00B82520" w:rsidRPr="008E138A" w:rsidDel="001B47B5">
        <w:rPr>
          <w:rFonts w:ascii="GHEA Grapalat" w:hAnsi="GHEA Grapalat"/>
        </w:rPr>
        <w:t xml:space="preserve"> </w:t>
      </w:r>
      <w:r w:rsidR="00EA6AE0" w:rsidRPr="008E138A">
        <w:rPr>
          <w:rStyle w:val="af6"/>
          <w:rFonts w:ascii="GHEA Grapalat" w:hAnsi="GHEA Grapalat" w:cs="Sylfaen"/>
          <w:sz w:val="24"/>
          <w:szCs w:val="24"/>
        </w:rPr>
        <w:footnoteReference w:customMarkFollows="1" w:id="5"/>
        <w:t>7</w:t>
      </w:r>
      <w:r w:rsidR="005F25EF" w:rsidRPr="008E138A">
        <w:rPr>
          <w:rFonts w:ascii="GHEA Grapalat" w:hAnsi="GHEA Grapalat" w:cs="Sylfaen"/>
          <w:sz w:val="24"/>
          <w:szCs w:val="24"/>
        </w:rPr>
        <w:t>:</w:t>
      </w:r>
      <w:proofErr w:type="gramEnd"/>
      <w:r w:rsidR="00932115" w:rsidRPr="008E138A">
        <w:t xml:space="preserve"> </w:t>
      </w:r>
    </w:p>
    <w:p w:rsidR="00B67CCD" w:rsidRPr="009044F1" w:rsidRDefault="001C6688"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lang w:val="hy-AM"/>
        </w:rPr>
        <w:t>3</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rsidR="006C3115" w:rsidRPr="00AA7117" w:rsidRDefault="00094F5C" w:rsidP="00B46D58">
      <w:pPr>
        <w:widowControl w:val="0"/>
        <w:tabs>
          <w:tab w:val="left" w:pos="1134"/>
        </w:tabs>
        <w:spacing w:after="160"/>
        <w:ind w:firstLine="567"/>
        <w:jc w:val="both"/>
        <w:rPr>
          <w:rFonts w:ascii="GHEA Grapalat" w:hAnsi="GHEA Grapalat"/>
        </w:rPr>
      </w:pPr>
      <w:r>
        <w:rPr>
          <w:rFonts w:ascii="GHEA Grapalat" w:hAnsi="GHEA Grapalat"/>
        </w:rPr>
        <w:t>4</w:t>
      </w:r>
      <w:r w:rsidR="00E326DD" w:rsidRPr="009044F1">
        <w:rPr>
          <w:rFonts w:ascii="GHEA Grapalat" w:hAnsi="GHEA Grapalat"/>
        </w:rPr>
        <w:t>)</w:t>
      </w:r>
      <w:r w:rsidR="00444026" w:rsidRPr="005114D0">
        <w:rPr>
          <w:rFonts w:ascii="GHEA Grapalat" w:hAnsi="GHEA Grapalat"/>
        </w:rPr>
        <w:tab/>
      </w:r>
      <w:r w:rsidR="00E326DD" w:rsidRPr="009044F1">
        <w:rPr>
          <w:rFonts w:ascii="GHEA Grapalat" w:hAnsi="GHEA Grapalat"/>
        </w:rPr>
        <w:t>обеспечение заявки</w:t>
      </w:r>
      <w:r w:rsidR="0067389F" w:rsidRPr="000811C1">
        <w:rPr>
          <w:rFonts w:ascii="GHEA Grapalat" w:hAnsi="GHEA Grapalat"/>
        </w:rPr>
        <w:t>-</w:t>
      </w:r>
      <w:r w:rsidR="0067389F" w:rsidRPr="009044F1">
        <w:rPr>
          <w:rFonts w:ascii="GHEA Grapalat" w:hAnsi="GHEA Grapalat"/>
        </w:rPr>
        <w:t xml:space="preserve"> </w:t>
      </w:r>
      <w:r w:rsidR="00E326DD" w:rsidRPr="009044F1">
        <w:rPr>
          <w:rFonts w:ascii="GHEA Grapalat" w:hAnsi="GHEA Grapalat"/>
        </w:rPr>
        <w:t>в форме наличных денег или банковской гарантии</w:t>
      </w:r>
      <w:r w:rsidR="00395F4A">
        <w:rPr>
          <w:rFonts w:ascii="GHEA Grapalat" w:hAnsi="GHEA Grapalat"/>
          <w:lang w:val="hy-AM"/>
        </w:rPr>
        <w:t>.</w:t>
      </w:r>
      <w:r w:rsidR="005700F1">
        <w:rPr>
          <w:rStyle w:val="af6"/>
          <w:rFonts w:ascii="GHEA Grapalat" w:hAnsi="GHEA Grapalat"/>
        </w:rPr>
        <w:footnoteReference w:customMarkFollows="1" w:id="6"/>
        <w:t>8</w:t>
      </w:r>
    </w:p>
    <w:p w:rsidR="000845F6" w:rsidRPr="009044F1" w:rsidRDefault="005F25EF" w:rsidP="00B46D58">
      <w:pPr>
        <w:pStyle w:val="norm"/>
        <w:widowControl w:val="0"/>
        <w:tabs>
          <w:tab w:val="left" w:pos="1134"/>
        </w:tabs>
        <w:spacing w:after="160" w:line="240" w:lineRule="auto"/>
        <w:ind w:firstLine="567"/>
        <w:rPr>
          <w:rFonts w:ascii="GHEA Grapalat" w:hAnsi="GHEA Grapalat" w:cs="Sylfaen"/>
          <w:sz w:val="24"/>
          <w:szCs w:val="24"/>
        </w:rPr>
      </w:pPr>
      <w:r w:rsidRPr="00D3436F">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D3436F" w:rsidRDefault="005F25EF" w:rsidP="00B46D58">
      <w:pPr>
        <w:pStyle w:val="norm"/>
        <w:widowControl w:val="0"/>
        <w:tabs>
          <w:tab w:val="left" w:pos="1134"/>
        </w:tabs>
        <w:spacing w:after="160" w:line="240" w:lineRule="auto"/>
        <w:ind w:firstLine="567"/>
        <w:rPr>
          <w:rFonts w:ascii="GHEA Grapalat" w:hAnsi="GHEA Grapalat"/>
          <w:sz w:val="24"/>
          <w:szCs w:val="24"/>
        </w:rPr>
      </w:pPr>
      <w:r w:rsidRPr="00D3436F">
        <w:rPr>
          <w:rFonts w:ascii="GHEA Grapalat" w:hAnsi="GHEA Grapalat"/>
          <w:sz w:val="24"/>
          <w:szCs w:val="24"/>
        </w:rPr>
        <w:t>6</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Default="00721677" w:rsidP="00B46D58">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rsidR="00721677" w:rsidRDefault="00721677" w:rsidP="00B46D58">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Default="00721677" w:rsidP="00B46D58">
      <w:pPr>
        <w:pStyle w:val="norm"/>
        <w:widowControl w:val="0"/>
        <w:spacing w:after="120" w:line="240" w:lineRule="auto"/>
        <w:ind w:firstLine="0"/>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w:t>
      </w:r>
      <w:r>
        <w:rPr>
          <w:rFonts w:ascii="GHEA Grapalat" w:hAnsi="GHEA Grapalat" w:cs="Sylfaen"/>
          <w:sz w:val="24"/>
          <w:szCs w:val="24"/>
        </w:rPr>
        <w:lastRenderedPageBreak/>
        <w:t>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49655D" w:rsidRDefault="0049655D">
      <w:pPr>
        <w:rPr>
          <w:rFonts w:ascii="GHEA Grapalat" w:hAnsi="GHEA Grapalat"/>
          <w:b/>
        </w:rPr>
      </w:pPr>
    </w:p>
    <w:p w:rsidR="00A45946" w:rsidRPr="009044F1" w:rsidRDefault="00333B85" w:rsidP="00B46D58">
      <w:pPr>
        <w:widowControl w:val="0"/>
        <w:spacing w:after="16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rsidR="00A45946" w:rsidRPr="009044F1" w:rsidRDefault="00C8055A" w:rsidP="00B46D58">
      <w:pPr>
        <w:widowControl w:val="0"/>
        <w:tabs>
          <w:tab w:val="left" w:pos="1134"/>
        </w:tabs>
        <w:spacing w:after="160"/>
        <w:ind w:firstLine="567"/>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9044F1" w:rsidRDefault="00C8055A"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503B90" w:rsidRPr="00503B90">
        <w:rPr>
          <w:rFonts w:ascii="GHEA Grapalat" w:hAnsi="GHEA Grapalat"/>
          <w:sz w:val="24"/>
          <w:szCs w:val="24"/>
        </w:rPr>
        <w:t xml:space="preserve"> </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стоимост</w:t>
      </w:r>
      <w:r w:rsidR="00443317">
        <w:rPr>
          <w:rFonts w:ascii="GHEA Grapalat" w:hAnsi="GHEA Grapalat"/>
          <w:sz w:val="24"/>
          <w:szCs w:val="24"/>
        </w:rPr>
        <w:t>ь</w:t>
      </w:r>
      <w:r w:rsidR="00F677F1" w:rsidRPr="00F677F1">
        <w:rPr>
          <w:rFonts w:ascii="GHEA Grapalat" w:hAnsi="GHEA Grapalat"/>
          <w:sz w:val="24"/>
          <w:szCs w:val="24"/>
        </w:rPr>
        <w:t xml:space="preserve"> </w:t>
      </w:r>
      <w:r w:rsidR="00F677F1">
        <w:rPr>
          <w:rFonts w:ascii="GHEA Grapalat" w:hAnsi="GHEA Grapalat"/>
          <w:sz w:val="24"/>
          <w:szCs w:val="24"/>
        </w:rPr>
        <w:t>(</w:t>
      </w:r>
      <w:r w:rsidR="00F677F1" w:rsidRPr="00864470">
        <w:rPr>
          <w:rFonts w:ascii="GHEA Grapalat" w:hAnsi="GHEA Grapalat"/>
          <w:sz w:val="24"/>
          <w:szCs w:val="24"/>
        </w:rPr>
        <w:t>совокупность себестоимости и прогнозируемой прибыли</w:t>
      </w:r>
      <w:r w:rsidR="00F677F1">
        <w:rPr>
          <w:rFonts w:ascii="GHEA Grapalat" w:hAnsi="GHEA Grapalat"/>
          <w:sz w:val="24"/>
          <w:szCs w:val="24"/>
        </w:rPr>
        <w:t>)</w:t>
      </w:r>
      <w:r w:rsidR="00F677F1" w:rsidRPr="009044F1">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B95FE0" w:rsidRPr="009044F1" w:rsidRDefault="00B95FE0" w:rsidP="00B46D58">
      <w:pPr>
        <w:pStyle w:val="norm"/>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"стоимость</w:t>
      </w:r>
      <w:r w:rsidR="00DF3688" w:rsidRPr="009044F1">
        <w:rPr>
          <w:rFonts w:ascii="GHEA Grapalat" w:hAnsi="GHEA Grapalat"/>
          <w:sz w:val="24"/>
          <w:szCs w:val="24"/>
        </w:rPr>
        <w:t>"</w:t>
      </w:r>
      <w:r w:rsidR="00F677F1" w:rsidRPr="00F677F1">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w:t>
      </w:r>
      <w:r w:rsidR="00F677F1" w:rsidRPr="009044F1">
        <w:rPr>
          <w:rFonts w:ascii="GHEA Grapalat" w:hAnsi="GHEA Grapalat"/>
          <w:sz w:val="24"/>
          <w:szCs w:val="24"/>
        </w:rPr>
        <w:t xml:space="preserve">ценового предложения </w:t>
      </w:r>
      <w:r w:rsidRPr="009044F1">
        <w:rPr>
          <w:rFonts w:ascii="GHEA Grapalat" w:hAnsi="GHEA Grapalat"/>
          <w:sz w:val="24"/>
          <w:szCs w:val="24"/>
        </w:rPr>
        <w:t>заполнены только цифрами, а графа "общая цена" — и прописью, и цифрами или только прописью.</w:t>
      </w:r>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w:t>
      </w:r>
      <w:r w:rsidR="00A60D60">
        <w:rPr>
          <w:rFonts w:ascii="GHEA Grapalat" w:hAnsi="GHEA Grapalat"/>
          <w:sz w:val="24"/>
          <w:szCs w:val="24"/>
        </w:rPr>
        <w:t>с</w:t>
      </w:r>
      <w:r w:rsidR="00A60D60" w:rsidRPr="009044F1">
        <w:rPr>
          <w:rFonts w:ascii="GHEA Grapalat" w:hAnsi="GHEA Grapalat"/>
          <w:sz w:val="24"/>
          <w:szCs w:val="24"/>
        </w:rPr>
        <w:t>тоимость"</w:t>
      </w:r>
      <w:r w:rsidR="00A207C9" w:rsidRPr="00A207C9">
        <w:rPr>
          <w:rFonts w:ascii="GHEA Grapalat" w:hAnsi="GHEA Grapalat"/>
          <w:sz w:val="24"/>
          <w:szCs w:val="24"/>
        </w:rPr>
        <w:t xml:space="preserve"> </w:t>
      </w:r>
      <w:r w:rsidRPr="009044F1">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Default="00B95FE0"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p>
    <w:p w:rsidR="00B9778A" w:rsidRDefault="00B9778A"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A14685">
        <w:rPr>
          <w:rFonts w:ascii="GHEA Grapalat" w:hAnsi="GHEA Grapalat"/>
          <w:sz w:val="24"/>
          <w:szCs w:val="24"/>
        </w:rPr>
        <w:t xml:space="preserve">, </w:t>
      </w:r>
    </w:p>
    <w:p w:rsidR="00AE1E38" w:rsidRDefault="00A14685" w:rsidP="00AE1E3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стоимость и налог на добавленную стоимость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AE1E38" w:rsidRPr="00AE1E38">
        <w:rPr>
          <w:rFonts w:ascii="GHEA Grapalat" w:hAnsi="GHEA Grapalat"/>
        </w:rPr>
        <w:t xml:space="preserve"> </w:t>
      </w:r>
      <w:r w:rsidR="00AE1E38"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AE1E38">
        <w:rPr>
          <w:rFonts w:ascii="GHEA Grapalat" w:hAnsi="GHEA Grapalat"/>
          <w:sz w:val="24"/>
          <w:szCs w:val="24"/>
        </w:rPr>
        <w:t>прописью</w:t>
      </w:r>
      <w:r w:rsidR="00AE1E38" w:rsidRPr="00147FD7">
        <w:rPr>
          <w:rFonts w:ascii="GHEA Grapalat" w:hAnsi="GHEA Grapalat"/>
          <w:sz w:val="24"/>
          <w:szCs w:val="24"/>
        </w:rPr>
        <w:t xml:space="preserve"> в графах </w:t>
      </w:r>
      <w:r w:rsidR="00AE1E38" w:rsidRPr="009044F1">
        <w:rPr>
          <w:rFonts w:ascii="GHEA Grapalat" w:hAnsi="GHEA Grapalat"/>
          <w:sz w:val="24"/>
          <w:szCs w:val="24"/>
        </w:rPr>
        <w:t>"</w:t>
      </w:r>
      <w:r w:rsidR="00AE1E38" w:rsidRPr="00147FD7">
        <w:rPr>
          <w:rFonts w:ascii="GHEA Grapalat" w:hAnsi="GHEA Grapalat"/>
          <w:sz w:val="24"/>
          <w:szCs w:val="24"/>
        </w:rPr>
        <w:t>стоимость</w:t>
      </w:r>
      <w:r w:rsidR="00AE1E38" w:rsidRPr="009044F1">
        <w:rPr>
          <w:rFonts w:ascii="GHEA Grapalat" w:hAnsi="GHEA Grapalat"/>
          <w:sz w:val="24"/>
          <w:szCs w:val="24"/>
        </w:rPr>
        <w:t>"</w:t>
      </w:r>
      <w:r w:rsidR="007803DF" w:rsidRPr="007803DF">
        <w:rPr>
          <w:rFonts w:ascii="GHEA Grapalat" w:hAnsi="GHEA Grapalat"/>
          <w:sz w:val="24"/>
          <w:szCs w:val="24"/>
        </w:rPr>
        <w:t xml:space="preserve"> </w:t>
      </w:r>
      <w:r w:rsidR="00AE1E38" w:rsidRPr="00147FD7">
        <w:rPr>
          <w:rFonts w:ascii="GHEA Grapalat" w:hAnsi="GHEA Grapalat"/>
          <w:sz w:val="24"/>
          <w:szCs w:val="24"/>
        </w:rPr>
        <w:t xml:space="preserve">и </w:t>
      </w:r>
      <w:r w:rsidR="00AE1E38" w:rsidRPr="009044F1">
        <w:rPr>
          <w:rFonts w:ascii="GHEA Grapalat" w:hAnsi="GHEA Grapalat"/>
          <w:sz w:val="24"/>
          <w:szCs w:val="24"/>
        </w:rPr>
        <w:t>"</w:t>
      </w:r>
      <w:r w:rsidR="00AE1E38" w:rsidRPr="00147FD7">
        <w:rPr>
          <w:rFonts w:ascii="GHEA Grapalat" w:hAnsi="GHEA Grapalat"/>
          <w:sz w:val="24"/>
          <w:szCs w:val="24"/>
        </w:rPr>
        <w:t>налог на добавленную стоимость</w:t>
      </w:r>
      <w:r w:rsidR="00AE1E38" w:rsidRPr="009044F1">
        <w:rPr>
          <w:rFonts w:ascii="GHEA Grapalat" w:hAnsi="GHEA Grapalat"/>
          <w:sz w:val="24"/>
          <w:szCs w:val="24"/>
        </w:rPr>
        <w:t>"</w:t>
      </w:r>
      <w:r w:rsidR="00AE1E38">
        <w:rPr>
          <w:rFonts w:ascii="GHEA Grapalat" w:hAnsi="GHEA Grapalat"/>
          <w:sz w:val="24"/>
          <w:szCs w:val="24"/>
        </w:rPr>
        <w:t>.</w:t>
      </w:r>
    </w:p>
    <w:p w:rsidR="0048059F" w:rsidRPr="009044F1" w:rsidRDefault="0048059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lastRenderedPageBreak/>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ложения, лумы указаны в цифрах.</w:t>
      </w:r>
    </w:p>
    <w:p w:rsidR="00A45946" w:rsidRPr="009044F1" w:rsidRDefault="00C8055A"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 xml:space="preserve">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w:t>
      </w:r>
      <w:proofErr w:type="gramStart"/>
      <w:r w:rsidRPr="009044F1">
        <w:rPr>
          <w:rFonts w:ascii="GHEA Grapalat" w:hAnsi="GHEA Grapalat"/>
          <w:sz w:val="24"/>
          <w:szCs w:val="24"/>
        </w:rPr>
        <w:t>сведений</w:t>
      </w:r>
      <w:proofErr w:type="gramEnd"/>
      <w:r w:rsidRPr="009044F1">
        <w:rPr>
          <w:rFonts w:ascii="GHEA Grapalat" w:hAnsi="GHEA Grapalat"/>
          <w:sz w:val="24"/>
          <w:szCs w:val="24"/>
        </w:rPr>
        <w:t xml:space="preserve"> или документов иного типа; также размер прибыли участника не может быть ограничен приглашением.</w:t>
      </w:r>
    </w:p>
    <w:p w:rsidR="00096865" w:rsidRPr="009044F1" w:rsidRDefault="00096865" w:rsidP="00B46D58">
      <w:pPr>
        <w:pStyle w:val="23"/>
        <w:widowControl w:val="0"/>
        <w:spacing w:after="160" w:line="240" w:lineRule="auto"/>
        <w:ind w:firstLine="567"/>
        <w:rPr>
          <w:rFonts w:ascii="GHEA Grapalat" w:hAnsi="GHEA Grapalat"/>
          <w:sz w:val="24"/>
          <w:szCs w:val="24"/>
        </w:rPr>
      </w:pPr>
    </w:p>
    <w:p w:rsidR="00096865" w:rsidRPr="009044F1" w:rsidRDefault="00220C7C" w:rsidP="00B46D58">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rsidR="00096865" w:rsidRPr="00AA7117" w:rsidRDefault="00220C7C" w:rsidP="00B46D58">
      <w:pPr>
        <w:pStyle w:val="a3"/>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9044F1" w:rsidRDefault="00220C7C"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FA0E41" w:rsidRPr="009044F1" w:rsidRDefault="00FA0E41" w:rsidP="00B46D58">
      <w:pPr>
        <w:widowControl w:val="0"/>
        <w:spacing w:after="160"/>
        <w:ind w:firstLine="567"/>
        <w:jc w:val="center"/>
        <w:rPr>
          <w:rFonts w:ascii="GHEA Grapalat" w:hAnsi="GHEA Grapalat"/>
          <w:b/>
        </w:rPr>
      </w:pPr>
    </w:p>
    <w:p w:rsidR="002626F7" w:rsidRDefault="002626F7" w:rsidP="00B46D58">
      <w:pPr>
        <w:rPr>
          <w:rFonts w:ascii="GHEA Grapalat" w:hAnsi="GHEA Grapalat" w:cs="Sylfaen"/>
        </w:rPr>
      </w:pPr>
    </w:p>
    <w:p w:rsidR="00096865" w:rsidRPr="00665B43" w:rsidRDefault="00E70FC4" w:rsidP="00B46D58">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665B43">
        <w:rPr>
          <w:rFonts w:ascii="GHEA Grapalat" w:hAnsi="GHEA Grapalat"/>
          <w:b/>
        </w:rPr>
        <w:t xml:space="preserve">ПОДВЕДЕНИЕ ИТОГОВ </w:t>
      </w:r>
    </w:p>
    <w:p w:rsidR="00096865" w:rsidRPr="009044F1" w:rsidRDefault="00FD2748" w:rsidP="00B46D58">
      <w:pPr>
        <w:pStyle w:val="23"/>
        <w:widowControl w:val="0"/>
        <w:tabs>
          <w:tab w:val="left" w:pos="1134"/>
        </w:tabs>
        <w:spacing w:after="160" w:line="240" w:lineRule="auto"/>
        <w:ind w:firstLine="567"/>
        <w:rPr>
          <w:rFonts w:ascii="GHEA Grapalat" w:hAnsi="GHEA Grapalat" w:cs="Tahoma"/>
          <w:sz w:val="24"/>
          <w:szCs w:val="24"/>
        </w:rPr>
      </w:pPr>
      <w:r w:rsidRPr="00665B43">
        <w:rPr>
          <w:rFonts w:ascii="GHEA Grapalat" w:hAnsi="GHEA Grapalat"/>
          <w:sz w:val="24"/>
          <w:szCs w:val="24"/>
        </w:rPr>
        <w:t>8.1</w:t>
      </w:r>
      <w:r w:rsidR="00D07367" w:rsidRPr="00665B43">
        <w:rPr>
          <w:rFonts w:ascii="GHEA Grapalat" w:hAnsi="GHEA Grapalat"/>
          <w:sz w:val="24"/>
          <w:szCs w:val="24"/>
        </w:rPr>
        <w:t>.</w:t>
      </w:r>
      <w:r w:rsidR="00D07367" w:rsidRPr="00665B43">
        <w:rPr>
          <w:rFonts w:ascii="GHEA Grapalat" w:hAnsi="GHEA Grapalat"/>
          <w:sz w:val="24"/>
          <w:szCs w:val="24"/>
        </w:rPr>
        <w:tab/>
      </w:r>
      <w:r w:rsidRPr="00665B43">
        <w:rPr>
          <w:rFonts w:ascii="GHEA Grapalat" w:hAnsi="GHEA Grapalat"/>
          <w:sz w:val="24"/>
          <w:szCs w:val="24"/>
        </w:rPr>
        <w:t>Вскрытие заявок произойдет на "</w:t>
      </w:r>
      <w:r w:rsidR="000A0EB5" w:rsidRPr="00665B43">
        <w:rPr>
          <w:rFonts w:ascii="GHEA Grapalat" w:hAnsi="GHEA Grapalat"/>
          <w:sz w:val="24"/>
          <w:szCs w:val="24"/>
        </w:rPr>
        <w:t>7</w:t>
      </w:r>
      <w:r w:rsidRPr="00665B43">
        <w:rPr>
          <w:rFonts w:ascii="GHEA Grapalat" w:hAnsi="GHEA Grapalat"/>
          <w:sz w:val="24"/>
          <w:szCs w:val="24"/>
        </w:rPr>
        <w:t>"-ый день в "</w:t>
      </w:r>
      <w:r w:rsidR="000A0EB5" w:rsidRPr="00736151">
        <w:rPr>
          <w:rFonts w:ascii="GHEA Grapalat" w:hAnsi="GHEA Grapalat"/>
          <w:color w:val="FF0000"/>
          <w:sz w:val="24"/>
          <w:szCs w:val="24"/>
        </w:rPr>
        <w:t>1</w:t>
      </w:r>
      <w:r w:rsidR="00736151" w:rsidRPr="00736151">
        <w:rPr>
          <w:rFonts w:ascii="GHEA Grapalat" w:hAnsi="GHEA Grapalat"/>
          <w:color w:val="FF0000"/>
          <w:sz w:val="24"/>
          <w:szCs w:val="24"/>
        </w:rPr>
        <w:t>2</w:t>
      </w:r>
      <w:r w:rsidR="00A67D5D" w:rsidRPr="00736151">
        <w:rPr>
          <w:rFonts w:ascii="GHEA Grapalat" w:hAnsi="GHEA Grapalat"/>
          <w:color w:val="FF0000"/>
          <w:sz w:val="24"/>
          <w:szCs w:val="24"/>
        </w:rPr>
        <w:t>;0</w:t>
      </w:r>
      <w:r w:rsidR="000A0EB5" w:rsidRPr="00736151">
        <w:rPr>
          <w:rFonts w:ascii="GHEA Grapalat" w:hAnsi="GHEA Grapalat"/>
          <w:color w:val="FF0000"/>
          <w:sz w:val="24"/>
          <w:szCs w:val="24"/>
        </w:rPr>
        <w:t>0</w:t>
      </w:r>
      <w:r w:rsidRPr="00665B43">
        <w:rPr>
          <w:rFonts w:ascii="GHEA Grapalat" w:hAnsi="GHEA Grapalat"/>
          <w:sz w:val="24"/>
          <w:szCs w:val="24"/>
        </w:rPr>
        <w:t xml:space="preserve">" со дня опубликования в </w:t>
      </w:r>
      <w:r w:rsidR="00CE35E7" w:rsidRPr="00665B43">
        <w:rPr>
          <w:rFonts w:ascii="GHEA Grapalat" w:hAnsi="GHEA Grapalat"/>
          <w:sz w:val="24"/>
          <w:szCs w:val="24"/>
        </w:rPr>
        <w:t>бюллетене</w:t>
      </w:r>
      <w:r w:rsidRPr="00665B43">
        <w:rPr>
          <w:rFonts w:ascii="GHEA Grapalat" w:hAnsi="GHEA Grapalat"/>
          <w:sz w:val="24"/>
          <w:szCs w:val="24"/>
        </w:rPr>
        <w:t xml:space="preserve"> объявления и приглашения </w:t>
      </w:r>
      <w:r w:rsidRPr="009044F1">
        <w:rPr>
          <w:rFonts w:ascii="GHEA Grapalat" w:hAnsi="GHEA Grapalat"/>
          <w:sz w:val="24"/>
          <w:szCs w:val="24"/>
        </w:rPr>
        <w:t xml:space="preserve">на настоящую процедуру. </w:t>
      </w:r>
    </w:p>
    <w:p w:rsidR="00C64E56" w:rsidRDefault="009B6D58" w:rsidP="00B46D58">
      <w:pPr>
        <w:widowControl w:val="0"/>
        <w:spacing w:after="160"/>
        <w:ind w:firstLine="567"/>
        <w:jc w:val="both"/>
        <w:rPr>
          <w:rFonts w:ascii="GHEA Grapalat" w:hAnsi="GHEA Grapalat"/>
        </w:rPr>
      </w:pPr>
      <w:r w:rsidRPr="009044F1">
        <w:rPr>
          <w:rFonts w:ascii="GHEA Grapalat" w:hAnsi="GHEA Grapalat"/>
        </w:rPr>
        <w:t>На заседании по вскрытию</w:t>
      </w:r>
      <w:r w:rsidR="001F2926">
        <w:rPr>
          <w:rFonts w:ascii="GHEA Grapalat" w:hAnsi="GHEA Grapalat"/>
        </w:rPr>
        <w:t xml:space="preserve"> и оценке</w:t>
      </w:r>
      <w:r w:rsidRPr="009044F1">
        <w:rPr>
          <w:rFonts w:ascii="GHEA Grapalat" w:hAnsi="GHEA Grapalat"/>
        </w:rPr>
        <w:t xml:space="preserve"> заявок</w:t>
      </w:r>
      <w:r w:rsidR="00C64E56">
        <w:rPr>
          <w:rFonts w:ascii="GHEA Grapalat" w:hAnsi="GHEA Grapalat"/>
        </w:rPr>
        <w:t>:</w:t>
      </w:r>
    </w:p>
    <w:p w:rsidR="00576D5D" w:rsidRDefault="009B6D58" w:rsidP="00D76027">
      <w:pPr>
        <w:widowControl w:val="0"/>
        <w:spacing w:after="160"/>
        <w:ind w:firstLine="567"/>
        <w:jc w:val="both"/>
        <w:rPr>
          <w:rFonts w:ascii="GHEA Grapalat" w:hAnsi="GHEA Grapalat"/>
        </w:rPr>
      </w:pPr>
      <w:r w:rsidRPr="009044F1">
        <w:rPr>
          <w:rFonts w:ascii="GHEA Grapalat" w:hAnsi="GHEA Grapalat"/>
        </w:rPr>
        <w:t xml:space="preserve"> </w:t>
      </w:r>
      <w:r w:rsidR="00576D5D">
        <w:rPr>
          <w:rFonts w:ascii="GHEA Grapalat" w:hAnsi="GHEA Grapalat"/>
        </w:rPr>
        <w:t xml:space="preserve">1) </w:t>
      </w:r>
      <w:r w:rsidR="00576D5D" w:rsidRPr="009044F1">
        <w:rPr>
          <w:rFonts w:ascii="GHEA Grapalat" w:hAnsi="GHEA Grapalat"/>
        </w:rPr>
        <w:t xml:space="preserve">председатель комиссии (председательствующий на заседании) объявляет заседание открытым и оглашает выраженную одним числом цену </w:t>
      </w:r>
      <w:r w:rsidR="00A11105">
        <w:rPr>
          <w:rFonts w:ascii="GHEA Grapalat" w:hAnsi="GHEA Grapalat"/>
        </w:rPr>
        <w:t xml:space="preserve">закупки </w:t>
      </w:r>
      <w:r w:rsidR="00576D5D" w:rsidRPr="009044F1">
        <w:rPr>
          <w:rFonts w:ascii="GHEA Grapalat" w:hAnsi="GHEA Grapalat"/>
        </w:rPr>
        <w:t>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rPr>
          <w:rFonts w:ascii="GHEA Grapalat" w:hAnsi="GHEA Grapalat"/>
        </w:rPr>
        <w:t>;</w:t>
      </w:r>
    </w:p>
    <w:p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а.</w:t>
      </w:r>
      <w:r>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б.</w:t>
      </w:r>
      <w:r>
        <w:rPr>
          <w:rFonts w:ascii="GHEA Grapalat" w:hAnsi="GHEA Grapalat"/>
        </w:rPr>
        <w:tab/>
      </w:r>
      <w:r>
        <w:rPr>
          <w:rFonts w:ascii="GHEA Grapalat" w:hAnsi="GHEA Grapalat"/>
          <w:spacing w:val="-6"/>
        </w:rPr>
        <w:t>наличие требуемых (предусмотренных) документов в каждом вскрытом конверте и соответствие их составления установленным приглашением</w:t>
      </w:r>
      <w:r>
        <w:rPr>
          <w:rFonts w:ascii="GHEA Grapalat" w:hAnsi="GHEA Grapalat"/>
        </w:rPr>
        <w:t xml:space="preserve"> реквизитам;</w:t>
      </w:r>
    </w:p>
    <w:p w:rsidR="00576D5D" w:rsidRDefault="00576D5D" w:rsidP="00D76027">
      <w:pPr>
        <w:widowControl w:val="0"/>
        <w:tabs>
          <w:tab w:val="left" w:pos="1134"/>
        </w:tabs>
        <w:spacing w:after="160"/>
        <w:ind w:firstLine="567"/>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9044F1" w:rsidRDefault="00FD274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lastRenderedPageBreak/>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rsidR="002A665D" w:rsidRPr="002A665D" w:rsidRDefault="00CF34DE" w:rsidP="00B46D58">
      <w:pPr>
        <w:widowControl w:val="0"/>
        <w:spacing w:after="160"/>
        <w:ind w:firstLine="567"/>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семдесять пять</w:t>
      </w:r>
      <w:r>
        <w:rPr>
          <w:rFonts w:ascii="GHEA Grapalat" w:hAnsi="GHEA Grapalat"/>
        </w:rPr>
        <w:t xml:space="preserve"> лотов</w:t>
      </w:r>
      <w:r w:rsidR="00CA7C54">
        <w:rPr>
          <w:rFonts w:ascii="GHEA Grapalat" w:hAnsi="GHEA Grapalat"/>
        </w:rPr>
        <w:t>-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D3681C">
        <w:rPr>
          <w:rFonts w:ascii="GHEA Grapalat" w:hAnsi="GHEA Grapalat"/>
        </w:rPr>
        <w:t>пятнадцати</w:t>
      </w:r>
      <w:r w:rsidR="00CA7C54"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0C324B">
        <w:rPr>
          <w:rFonts w:ascii="GHEA Grapalat" w:hAnsi="GHEA Grapalat"/>
        </w:rPr>
        <w:t>двадцати</w:t>
      </w:r>
      <w:r w:rsidR="00CA7C54" w:rsidRPr="009044F1">
        <w:rPr>
          <w:rFonts w:ascii="GHEA Grapalat" w:hAnsi="GHEA Grapalat"/>
        </w:rPr>
        <w:t xml:space="preserve"> </w:t>
      </w:r>
      <w:r w:rsidR="009A796C" w:rsidRPr="009044F1">
        <w:rPr>
          <w:rFonts w:ascii="GHEA Grapalat" w:hAnsi="GHEA Grapalat"/>
        </w:rPr>
        <w:t>рабочих дней.</w:t>
      </w:r>
    </w:p>
    <w:p w:rsidR="00ED6836" w:rsidRPr="009044F1" w:rsidRDefault="00745561" w:rsidP="00B46D58">
      <w:pPr>
        <w:widowControl w:val="0"/>
        <w:spacing w:after="16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Pr>
          <w:rFonts w:ascii="GHEA Grapalat" w:hAnsi="GHEA Grapalat"/>
        </w:rPr>
        <w:t xml:space="preserve"> и оценке </w:t>
      </w:r>
      <w:r w:rsidRPr="009044F1">
        <w:rPr>
          <w:rFonts w:ascii="GHEA Grapalat" w:hAnsi="GHEA Grapalat"/>
        </w:rPr>
        <w:t xml:space="preserve">заявок комиссия отклоняет те заявки, в которых отсутствуют ценовое предложение, </w:t>
      </w:r>
      <w:r w:rsidR="006A4E85">
        <w:rPr>
          <w:rFonts w:ascii="GHEA Grapalat" w:hAnsi="GHEA Grapalat"/>
        </w:rPr>
        <w:t>и/или обеспечение заявки,</w:t>
      </w:r>
      <w:r w:rsidR="006A4E85" w:rsidRPr="009044F1">
        <w:rPr>
          <w:rFonts w:ascii="GHEA Grapalat" w:hAnsi="GHEA Grapalat"/>
        </w:rPr>
        <w:t xml:space="preserve"> </w:t>
      </w:r>
      <w:r w:rsidR="006A4E85">
        <w:rPr>
          <w:rFonts w:ascii="GHEA Grapalat" w:hAnsi="GHEA Grapalat"/>
        </w:rPr>
        <w:t xml:space="preserve">или </w:t>
      </w:r>
      <w:r w:rsidRPr="009044F1">
        <w:rPr>
          <w:rFonts w:ascii="GHEA Grapalat" w:hAnsi="GHEA Grapalat"/>
        </w:rPr>
        <w:t>те, которые не соответствуют требованиям приглашения</w:t>
      </w:r>
      <w:r w:rsidR="00550A62">
        <w:rPr>
          <w:rFonts w:ascii="GHEA Grapalat" w:hAnsi="GHEA Grapalat"/>
        </w:rPr>
        <w:t xml:space="preserve">, </w:t>
      </w:r>
      <w:r w:rsidR="00550A62" w:rsidRPr="00550A62">
        <w:rPr>
          <w:rFonts w:ascii="GHEA Grapalat" w:hAnsi="GHEA Grapalat"/>
        </w:rPr>
        <w:t>за исключением случая, установленного пунктом 8.9 части 1 настоящего приглашения</w:t>
      </w:r>
      <w:r w:rsidRPr="009044F1">
        <w:rPr>
          <w:rFonts w:ascii="GHEA Grapalat" w:hAnsi="GHEA Grapalat"/>
        </w:rPr>
        <w:t>.</w:t>
      </w:r>
    </w:p>
    <w:p w:rsidR="00B514E8" w:rsidRPr="00352B29" w:rsidRDefault="00FD2748"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4C3E56">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DD2F66" w:rsidRPr="00DD2F66">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w:t>
      </w:r>
      <w:r w:rsidR="006D73FB">
        <w:rPr>
          <w:rFonts w:ascii="GHEA Grapalat" w:hAnsi="GHEA Grapalat"/>
          <w:sz w:val="24"/>
          <w:szCs w:val="24"/>
        </w:rPr>
        <w:t xml:space="preserve">или </w:t>
      </w:r>
      <w:r w:rsidR="006D73FB" w:rsidRPr="003F64C5">
        <w:rPr>
          <w:rFonts w:ascii="GHEA Grapalat" w:hAnsi="GHEA Grapalat"/>
          <w:sz w:val="24"/>
          <w:szCs w:val="24"/>
        </w:rPr>
        <w:t>непризнанны</w:t>
      </w:r>
      <w:r w:rsidR="006D73FB">
        <w:rPr>
          <w:rFonts w:ascii="GHEA Grapalat" w:hAnsi="GHEA Grapalat"/>
          <w:sz w:val="24"/>
          <w:szCs w:val="24"/>
        </w:rPr>
        <w:t>х таковыми участников</w:t>
      </w:r>
      <w:r w:rsidRPr="009044F1">
        <w:rPr>
          <w:rFonts w:ascii="GHEA Grapalat" w:hAnsi="GHEA Grapalat"/>
          <w:sz w:val="24"/>
          <w:szCs w:val="24"/>
        </w:rPr>
        <w:t xml:space="preserve">, оценка и сравнение ценовых предложений осуществляются без исчисления суммы налога, указанного в пункте </w:t>
      </w:r>
      <w:r w:rsidRPr="006C15CD">
        <w:rPr>
          <w:rFonts w:ascii="GHEA Grapalat" w:hAnsi="GHEA Grapalat"/>
          <w:sz w:val="24"/>
          <w:szCs w:val="24"/>
        </w:rPr>
        <w:t>5.2. части 1 настоящего приглашения</w:t>
      </w:r>
      <w:r w:rsidR="00352B29" w:rsidRPr="00352B29">
        <w:rPr>
          <w:rFonts w:ascii="GHEA Grapalat" w:hAnsi="GHEA Grapalat"/>
          <w:sz w:val="24"/>
          <w:szCs w:val="24"/>
        </w:rPr>
        <w:t>.</w:t>
      </w:r>
    </w:p>
    <w:p w:rsidR="00096865" w:rsidRPr="00A01157" w:rsidRDefault="00FD2748"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w:t>
      </w:r>
      <w:r w:rsidR="004C3E56">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00644850" w:rsidRPr="00644850">
        <w:rPr>
          <w:rFonts w:ascii="GHEA Grapalat" w:hAnsi="GHEA Grapalat"/>
          <w:i w:val="0"/>
          <w:sz w:val="24"/>
          <w:szCs w:val="24"/>
        </w:rPr>
        <w:t>_____</w:t>
      </w:r>
      <w:r w:rsidR="00A01157" w:rsidRPr="00A01157">
        <w:rPr>
          <w:rFonts w:ascii="GHEA Grapalat" w:hAnsi="GHEA Grapalat"/>
          <w:i w:val="0"/>
          <w:sz w:val="24"/>
          <w:szCs w:val="24"/>
        </w:rPr>
        <w:t>_________</w:t>
      </w:r>
      <w:r w:rsidR="00644850" w:rsidRPr="00644850">
        <w:rPr>
          <w:rFonts w:ascii="GHEA Grapalat" w:hAnsi="GHEA Grapalat"/>
          <w:i w:val="0"/>
          <w:sz w:val="24"/>
          <w:szCs w:val="24"/>
        </w:rPr>
        <w:t>_______</w:t>
      </w:r>
      <w:r w:rsidR="003C78D9">
        <w:rPr>
          <w:rStyle w:val="af6"/>
          <w:rFonts w:ascii="GHEA Grapalat" w:hAnsi="GHEA Grapalat"/>
          <w:i w:val="0"/>
          <w:sz w:val="24"/>
          <w:szCs w:val="24"/>
        </w:rPr>
        <w:footnoteReference w:customMarkFollows="1" w:id="7"/>
        <w:t>10</w:t>
      </w:r>
      <w:r w:rsidR="00A01157">
        <w:rPr>
          <w:rFonts w:ascii="GHEA Grapalat" w:hAnsi="GHEA Grapalat"/>
          <w:i w:val="0"/>
          <w:sz w:val="24"/>
          <w:szCs w:val="24"/>
        </w:rPr>
        <w:t>.</w:t>
      </w:r>
    </w:p>
    <w:p w:rsidR="00B15493" w:rsidRDefault="00FD2748"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w:t>
      </w:r>
      <w:r w:rsidR="001E1D4C">
        <w:rPr>
          <w:rFonts w:ascii="GHEA Grapalat" w:hAnsi="GHEA Grapalat"/>
          <w:sz w:val="24"/>
          <w:szCs w:val="24"/>
        </w:rPr>
        <w:t>5</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33A7B">
        <w:rPr>
          <w:rFonts w:ascii="GHEA Grapalat" w:hAnsi="GHEA Grapalat"/>
          <w:sz w:val="24"/>
          <w:szCs w:val="24"/>
        </w:rPr>
        <w:t xml:space="preserve">отобранного или </w:t>
      </w:r>
      <w:r w:rsidR="00A33A7B" w:rsidRPr="003F64C5">
        <w:rPr>
          <w:rFonts w:ascii="GHEA Grapalat" w:hAnsi="GHEA Grapalat"/>
          <w:sz w:val="24"/>
          <w:szCs w:val="24"/>
        </w:rPr>
        <w:t>непризнанны</w:t>
      </w:r>
      <w:r w:rsidR="00A33A7B">
        <w:rPr>
          <w:rFonts w:ascii="GHEA Grapalat" w:hAnsi="GHEA Grapalat"/>
          <w:sz w:val="24"/>
          <w:szCs w:val="24"/>
        </w:rPr>
        <w:t>х таковыми участников</w:t>
      </w:r>
      <w:r w:rsidRPr="009044F1">
        <w:rPr>
          <w:rFonts w:ascii="GHEA Grapalat" w:hAnsi="GHEA Grapalat"/>
          <w:sz w:val="24"/>
          <w:szCs w:val="24"/>
        </w:rPr>
        <w:t xml:space="preserve">. </w:t>
      </w:r>
      <w:r w:rsidR="002F2045" w:rsidRPr="002F2045">
        <w:rPr>
          <w:rFonts w:ascii="GHEA Grapalat" w:hAnsi="GHEA Grapalat"/>
          <w:sz w:val="24"/>
          <w:szCs w:val="24"/>
        </w:rPr>
        <w:t xml:space="preserve">В случае </w:t>
      </w:r>
      <w:r w:rsidR="002F2045">
        <w:rPr>
          <w:rFonts w:ascii="GHEA Grapalat" w:hAnsi="GHEA Grapalat"/>
          <w:sz w:val="24"/>
          <w:szCs w:val="24"/>
        </w:rPr>
        <w:t>за</w:t>
      </w:r>
      <w:r w:rsidR="002F2045" w:rsidRPr="002F2045">
        <w:rPr>
          <w:rFonts w:ascii="GHEA Grapalat" w:hAnsi="GHEA Grapalat"/>
          <w:sz w:val="24"/>
          <w:szCs w:val="24"/>
        </w:rPr>
        <w:t xml:space="preserve">купки товаров комиссия также оценивает соответствие </w:t>
      </w:r>
      <w:r w:rsidR="002F2045">
        <w:rPr>
          <w:rFonts w:ascii="GHEA Grapalat" w:hAnsi="GHEA Grapalat"/>
          <w:sz w:val="24"/>
          <w:szCs w:val="24"/>
        </w:rPr>
        <w:t xml:space="preserve">полного описания </w:t>
      </w:r>
      <w:r w:rsidR="002F2045" w:rsidRPr="002F2045">
        <w:rPr>
          <w:rFonts w:ascii="GHEA Grapalat" w:hAnsi="GHEA Grapalat"/>
          <w:sz w:val="24"/>
          <w:szCs w:val="24"/>
        </w:rPr>
        <w:t>представленных товаров требованиям приглашения</w:t>
      </w:r>
      <w:r w:rsidR="005A3D17">
        <w:rPr>
          <w:rFonts w:ascii="GHEA Grapalat" w:hAnsi="GHEA Grapalat"/>
          <w:sz w:val="24"/>
          <w:szCs w:val="24"/>
        </w:rPr>
        <w:t>.</w:t>
      </w:r>
    </w:p>
    <w:p w:rsidR="009B6D58" w:rsidRPr="00186559"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При равенстве предложенных наименьших цен</w:t>
      </w:r>
      <w:del w:id="3" w:author="Vardan" w:date="2022-10-29T23:54:00Z">
        <w:r w:rsidRPr="009044F1" w:rsidDel="002164B3">
          <w:rPr>
            <w:rFonts w:ascii="GHEA Grapalat" w:hAnsi="GHEA Grapalat"/>
            <w:sz w:val="24"/>
            <w:szCs w:val="24"/>
          </w:rPr>
          <w:delText xml:space="preserve"> </w:delText>
        </w:r>
      </w:del>
      <w:r w:rsidR="00186559">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proofErr w:type="gramStart"/>
      <w:r w:rsidRPr="009044F1">
        <w:rPr>
          <w:rFonts w:ascii="GHEA Grapalat" w:hAnsi="GHEA Grapalat"/>
          <w:sz w:val="24"/>
          <w:szCs w:val="24"/>
        </w:rPr>
        <w:t>для определения</w:t>
      </w:r>
      <w:proofErr w:type="gramEnd"/>
      <w:r w:rsidR="005F09CE">
        <w:rPr>
          <w:rFonts w:ascii="GHEA Grapalat" w:hAnsi="GHEA Grapalat"/>
          <w:sz w:val="24"/>
          <w:szCs w:val="24"/>
        </w:rPr>
        <w:t xml:space="preserve"> </w:t>
      </w:r>
      <w:r w:rsidR="00FC5859">
        <w:rPr>
          <w:rFonts w:ascii="GHEA Grapalat" w:hAnsi="GHEA Grapalat"/>
          <w:sz w:val="24"/>
          <w:szCs w:val="24"/>
        </w:rPr>
        <w:t xml:space="preserve">отобранного </w:t>
      </w:r>
      <w:r w:rsidR="002F27C9">
        <w:rPr>
          <w:rFonts w:ascii="GHEA Grapalat" w:hAnsi="GHEA Grapalat"/>
          <w:sz w:val="24"/>
          <w:szCs w:val="24"/>
        </w:rPr>
        <w:t>и</w:t>
      </w:r>
      <w:r w:rsidR="00FC5859">
        <w:rPr>
          <w:rFonts w:ascii="GHEA Grapalat" w:hAnsi="GHEA Grapalat"/>
          <w:sz w:val="24"/>
          <w:szCs w:val="24"/>
        </w:rPr>
        <w:t xml:space="preserve"> </w:t>
      </w:r>
      <w:r w:rsidR="00FC5859" w:rsidRPr="003F64C5">
        <w:rPr>
          <w:rFonts w:ascii="GHEA Grapalat" w:hAnsi="GHEA Grapalat"/>
          <w:sz w:val="24"/>
          <w:szCs w:val="24"/>
        </w:rPr>
        <w:t>непризнанны</w:t>
      </w:r>
      <w:r w:rsidR="00FC5859">
        <w:rPr>
          <w:rFonts w:ascii="GHEA Grapalat" w:hAnsi="GHEA Grapalat"/>
          <w:sz w:val="24"/>
          <w:szCs w:val="24"/>
        </w:rPr>
        <w:t xml:space="preserve">х таковыми </w:t>
      </w:r>
      <w:r w:rsidRPr="009044F1">
        <w:rPr>
          <w:rFonts w:ascii="GHEA Grapalat" w:hAnsi="GHEA Grapalat"/>
          <w:sz w:val="24"/>
          <w:szCs w:val="24"/>
        </w:rPr>
        <w:t xml:space="preserve">участников, </w:t>
      </w:r>
      <w:r w:rsidR="00A55C6C">
        <w:rPr>
          <w:rFonts w:ascii="GHEA Grapalat" w:hAnsi="GHEA Grapalat"/>
          <w:sz w:val="24"/>
          <w:szCs w:val="24"/>
        </w:rPr>
        <w:t>на заседаниии комиссии</w:t>
      </w:r>
      <w:r w:rsidR="00A55C6C" w:rsidRPr="009044F1">
        <w:rPr>
          <w:rFonts w:ascii="GHEA Grapalat" w:hAnsi="GHEA Grapalat"/>
          <w:sz w:val="24"/>
          <w:szCs w:val="24"/>
        </w:rPr>
        <w:t xml:space="preserve"> </w:t>
      </w:r>
      <w:r w:rsidR="00A55C6C" w:rsidRPr="00334F26">
        <w:rPr>
          <w:rFonts w:ascii="GHEA Grapalat" w:hAnsi="GHEA Grapalat"/>
          <w:sz w:val="24"/>
          <w:szCs w:val="24"/>
        </w:rPr>
        <w:t>с предложившими равные цены участниками,</w:t>
      </w:r>
      <w:r w:rsidRPr="009044F1">
        <w:rPr>
          <w:rFonts w:ascii="GHEA Grapalat" w:hAnsi="GHEA Grapalat"/>
          <w:sz w:val="24"/>
          <w:szCs w:val="24"/>
        </w:rPr>
        <w:t xml:space="preserve"> проводятся одновременные переговоры, если </w:t>
      </w:r>
      <w:r w:rsidR="006248D3">
        <w:rPr>
          <w:rFonts w:ascii="GHEA Grapalat" w:hAnsi="GHEA Grapalat"/>
          <w:sz w:val="24"/>
          <w:szCs w:val="24"/>
        </w:rPr>
        <w:t>эти</w:t>
      </w:r>
      <w:r w:rsidRPr="009044F1">
        <w:rPr>
          <w:rFonts w:ascii="GHEA Grapalat" w:hAnsi="GHEA Grapalat"/>
          <w:sz w:val="24"/>
          <w:szCs w:val="24"/>
        </w:rPr>
        <w:t xml:space="preserve"> участники (наделенные соответствующим полномочием представители)</w:t>
      </w:r>
      <w:r w:rsidR="0075330D" w:rsidRPr="0075330D">
        <w:rPr>
          <w:rFonts w:ascii="GHEA Grapalat" w:hAnsi="GHEA Grapalat"/>
          <w:sz w:val="24"/>
          <w:szCs w:val="24"/>
        </w:rPr>
        <w:t xml:space="preserve"> </w:t>
      </w:r>
      <w:r w:rsidR="0075330D" w:rsidRPr="009044F1">
        <w:rPr>
          <w:rFonts w:ascii="GHEA Grapalat" w:hAnsi="GHEA Grapalat"/>
          <w:sz w:val="24"/>
          <w:szCs w:val="24"/>
        </w:rPr>
        <w:t>присутствуют</w:t>
      </w:r>
      <w:r w:rsidR="0075330D" w:rsidRPr="0075330D">
        <w:rPr>
          <w:rFonts w:ascii="GHEA Grapalat" w:hAnsi="GHEA Grapalat"/>
          <w:sz w:val="24"/>
          <w:szCs w:val="24"/>
        </w:rPr>
        <w:t xml:space="preserve"> </w:t>
      </w:r>
      <w:r w:rsidR="0075330D" w:rsidRPr="009044F1">
        <w:rPr>
          <w:rFonts w:ascii="GHEA Grapalat" w:hAnsi="GHEA Grapalat"/>
          <w:sz w:val="24"/>
          <w:szCs w:val="24"/>
        </w:rPr>
        <w:t>на заседании</w:t>
      </w:r>
      <w:r w:rsidR="0075330D">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172B98">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всех участников</w:t>
      </w:r>
      <w:r w:rsidR="002615E2">
        <w:rPr>
          <w:rFonts w:ascii="GHEA Grapalat" w:hAnsi="GHEA Grapalat"/>
          <w:sz w:val="24"/>
          <w:szCs w:val="24"/>
        </w:rPr>
        <w:t xml:space="preserve"> представившими равные цены</w:t>
      </w:r>
      <w:r w:rsidRPr="009044F1">
        <w:rPr>
          <w:rFonts w:ascii="GHEA Grapalat" w:hAnsi="GHEA Grapalat"/>
          <w:sz w:val="24"/>
          <w:szCs w:val="24"/>
        </w:rPr>
        <w:t xml:space="preserve"> </w:t>
      </w:r>
      <w:r w:rsidR="00BB7A52">
        <w:rPr>
          <w:rFonts w:ascii="GHEA Grapalat" w:hAnsi="GHEA Grapalat"/>
          <w:sz w:val="24"/>
          <w:szCs w:val="24"/>
        </w:rPr>
        <w:t xml:space="preserve">об </w:t>
      </w:r>
      <w:r w:rsidR="00BB7A52" w:rsidRPr="00C87FA4">
        <w:rPr>
          <w:rFonts w:ascii="GHEA Grapalat" w:hAnsi="GHEA Grapalat"/>
          <w:sz w:val="24"/>
          <w:szCs w:val="24"/>
        </w:rPr>
        <w:t>условия</w:t>
      </w:r>
      <w:r w:rsidR="00BB7A52">
        <w:rPr>
          <w:rFonts w:ascii="GHEA Grapalat" w:hAnsi="GHEA Grapalat"/>
          <w:sz w:val="24"/>
          <w:szCs w:val="24"/>
        </w:rPr>
        <w:t>х</w:t>
      </w:r>
      <w:r w:rsidR="00BB7A52" w:rsidRPr="00C87FA4">
        <w:rPr>
          <w:rFonts w:ascii="GHEA Grapalat" w:hAnsi="GHEA Grapalat"/>
          <w:sz w:val="24"/>
          <w:szCs w:val="24"/>
        </w:rPr>
        <w:t>, продолжительност</w:t>
      </w:r>
      <w:r w:rsidR="00BB7A52">
        <w:rPr>
          <w:rFonts w:ascii="GHEA Grapalat" w:hAnsi="GHEA Grapalat"/>
          <w:sz w:val="24"/>
          <w:szCs w:val="24"/>
        </w:rPr>
        <w:t>и,</w:t>
      </w:r>
      <w:r w:rsidRPr="009044F1">
        <w:rPr>
          <w:rFonts w:ascii="GHEA Grapalat" w:hAnsi="GHEA Grapalat"/>
          <w:sz w:val="24"/>
          <w:szCs w:val="24"/>
        </w:rPr>
        <w:t xml:space="preserve"> дате, времени и месте проведения одновременных </w:t>
      </w:r>
      <w:r w:rsidRPr="009044F1">
        <w:rPr>
          <w:rFonts w:ascii="GHEA Grapalat" w:hAnsi="GHEA Grapalat"/>
          <w:sz w:val="24"/>
          <w:szCs w:val="24"/>
        </w:rPr>
        <w:lastRenderedPageBreak/>
        <w:t>переговоров по снижению цен,</w:t>
      </w:r>
    </w:p>
    <w:p w:rsidR="009B6D58" w:rsidRPr="00A50C53"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w:t>
      </w:r>
      <w:r w:rsidR="00AE5E57">
        <w:rPr>
          <w:rFonts w:ascii="GHEA Grapalat" w:hAnsi="GHEA Grapalat"/>
          <w:sz w:val="24"/>
          <w:szCs w:val="24"/>
        </w:rPr>
        <w:t>другого участника</w:t>
      </w:r>
      <w:r w:rsidRPr="009044F1">
        <w:rPr>
          <w:rFonts w:ascii="GHEA Grapalat" w:hAnsi="GHEA Grapalat"/>
          <w:sz w:val="24"/>
          <w:szCs w:val="24"/>
        </w:rPr>
        <w:t>, и до истечения предусмотренного для переговоров окончательного срока участник может пересмотреть свое ценовое предложение,</w:t>
      </w:r>
    </w:p>
    <w:p w:rsidR="00D64A0E" w:rsidRDefault="009B6D58" w:rsidP="00D64A0E">
      <w:pPr>
        <w:pStyle w:val="norm"/>
        <w:widowControl w:val="0"/>
        <w:tabs>
          <w:tab w:val="left" w:pos="1134"/>
        </w:tabs>
        <w:spacing w:after="160" w:line="240" w:lineRule="auto"/>
        <w:ind w:firstLine="567"/>
        <w:rPr>
          <w:ins w:id="4" w:author="Vardan" w:date="2022-10-29T23:58:00Z"/>
          <w:rFonts w:ascii="GHEA Grapalat" w:hAnsi="GHEA Grapalat"/>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proofErr w:type="gramStart"/>
      <w:r w:rsidRPr="009044F1">
        <w:rPr>
          <w:rFonts w:ascii="GHEA Grapalat" w:hAnsi="GHEA Grapalat"/>
          <w:sz w:val="24"/>
          <w:szCs w:val="24"/>
        </w:rPr>
        <w:t>ценам,  определяются</w:t>
      </w:r>
      <w:proofErr w:type="gramEnd"/>
      <w:r w:rsidRPr="009044F1">
        <w:rPr>
          <w:rFonts w:ascii="GHEA Grapalat" w:hAnsi="GHEA Grapalat"/>
          <w:sz w:val="24"/>
          <w:szCs w:val="24"/>
        </w:rPr>
        <w:t xml:space="preserve"> и объявляются</w:t>
      </w:r>
      <w:r w:rsidR="00A134CC">
        <w:rPr>
          <w:rFonts w:ascii="GHEA Grapalat" w:hAnsi="GHEA Grapalat"/>
          <w:sz w:val="24"/>
          <w:szCs w:val="24"/>
        </w:rPr>
        <w:t xml:space="preserve"> отобранный </w:t>
      </w:r>
      <w:r w:rsidR="002F27C9">
        <w:rPr>
          <w:rFonts w:ascii="GHEA Grapalat" w:hAnsi="GHEA Grapalat"/>
          <w:sz w:val="24"/>
          <w:szCs w:val="24"/>
        </w:rPr>
        <w:t xml:space="preserve">и </w:t>
      </w:r>
      <w:r w:rsidR="00CD7A4E">
        <w:rPr>
          <w:rFonts w:ascii="GHEA Grapalat" w:hAnsi="GHEA Grapalat"/>
          <w:sz w:val="24"/>
          <w:szCs w:val="24"/>
        </w:rPr>
        <w:t xml:space="preserve"> </w:t>
      </w:r>
      <w:r w:rsidR="00CD7A4E" w:rsidRPr="003F64C5">
        <w:rPr>
          <w:rFonts w:ascii="GHEA Grapalat" w:hAnsi="GHEA Grapalat"/>
          <w:sz w:val="24"/>
          <w:szCs w:val="24"/>
        </w:rPr>
        <w:t>непризнанны</w:t>
      </w:r>
      <w:r w:rsidR="00CD7A4E">
        <w:rPr>
          <w:rFonts w:ascii="GHEA Grapalat" w:hAnsi="GHEA Grapalat"/>
          <w:sz w:val="24"/>
          <w:szCs w:val="24"/>
        </w:rPr>
        <w:t>е таковыми</w:t>
      </w:r>
      <w:r w:rsidRPr="009044F1">
        <w:rPr>
          <w:rFonts w:ascii="GHEA Grapalat" w:hAnsi="GHEA Grapalat"/>
          <w:sz w:val="24"/>
          <w:szCs w:val="24"/>
        </w:rPr>
        <w:t xml:space="preserve"> участники</w:t>
      </w:r>
      <w:r w:rsidR="00D64A0E" w:rsidRPr="00D64A0E">
        <w:rPr>
          <w:rFonts w:ascii="GHEA Grapalat" w:hAnsi="GHEA Grapalat"/>
          <w:sz w:val="24"/>
          <w:szCs w:val="24"/>
        </w:rPr>
        <w:t xml:space="preserve"> </w:t>
      </w:r>
      <w:r w:rsidR="00D64A0E" w:rsidRPr="00CA3860">
        <w:rPr>
          <w:rFonts w:ascii="GHEA Grapalat" w:hAnsi="GHEA Grapalat"/>
          <w:sz w:val="24"/>
          <w:szCs w:val="24"/>
        </w:rPr>
        <w:t>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r w:rsidR="00D64A0E">
        <w:rPr>
          <w:rFonts w:ascii="GHEA Grapalat" w:hAnsi="GHEA Grapalat"/>
          <w:sz w:val="24"/>
          <w:szCs w:val="24"/>
        </w:rPr>
        <w:t>.</w:t>
      </w:r>
    </w:p>
    <w:p w:rsidR="00B05FE6" w:rsidRDefault="00B05FE6" w:rsidP="00B05FE6">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8.</w:t>
      </w:r>
      <w:r w:rsidR="00222CDB">
        <w:rPr>
          <w:rFonts w:ascii="GHEA Grapalat" w:hAnsi="GHEA Grapalat"/>
          <w:sz w:val="24"/>
          <w:szCs w:val="24"/>
        </w:rPr>
        <w:t>6</w:t>
      </w:r>
      <w:r>
        <w:rPr>
          <w:rFonts w:ascii="GHEA Grapalat" w:hAnsi="GHEA Grapalat"/>
          <w:sz w:val="24"/>
          <w:szCs w:val="24"/>
        </w:rPr>
        <w:t xml:space="preserve"> </w:t>
      </w:r>
      <w:r w:rsidRPr="009775E8">
        <w:rPr>
          <w:rFonts w:ascii="GHEA Grapalat" w:hAnsi="GHEA Grapalat"/>
          <w:sz w:val="24"/>
          <w:szCs w:val="24"/>
        </w:rPr>
        <w:t xml:space="preserve">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w:t>
      </w:r>
      <w:r>
        <w:rPr>
          <w:rFonts w:ascii="GHEA Grapalat" w:hAnsi="GHEA Grapalat"/>
          <w:sz w:val="24"/>
          <w:szCs w:val="24"/>
        </w:rPr>
        <w:t>ото</w:t>
      </w:r>
      <w:r w:rsidRPr="009775E8">
        <w:rPr>
          <w:rFonts w:ascii="GHEA Grapalat" w:hAnsi="GHEA Grapalat"/>
          <w:sz w:val="24"/>
          <w:szCs w:val="24"/>
        </w:rPr>
        <w:t xml:space="preserve">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w:t>
      </w:r>
      <w:r>
        <w:rPr>
          <w:rFonts w:ascii="GHEA Grapalat" w:hAnsi="GHEA Grapalat"/>
          <w:sz w:val="24"/>
          <w:szCs w:val="24"/>
        </w:rPr>
        <w:t>за</w:t>
      </w:r>
      <w:r w:rsidRPr="009775E8">
        <w:rPr>
          <w:rFonts w:ascii="GHEA Grapalat" w:hAnsi="GHEA Grapalat"/>
          <w:sz w:val="24"/>
          <w:szCs w:val="24"/>
        </w:rPr>
        <w:t>купки, и заключения соглашения между сторонами на его основании</w:t>
      </w:r>
      <w:r>
        <w:rPr>
          <w:rFonts w:ascii="GHEA Grapalat" w:hAnsi="GHEA Grapalat"/>
          <w:sz w:val="24"/>
          <w:szCs w:val="24"/>
        </w:rPr>
        <w:t>.</w:t>
      </w:r>
      <w:r w:rsidRPr="002F249D">
        <w:t xml:space="preserve"> </w:t>
      </w:r>
      <w:r w:rsidRPr="002F249D">
        <w:rPr>
          <w:rFonts w:ascii="GHEA Grapalat" w:hAnsi="GHEA Grapalat"/>
          <w:sz w:val="24"/>
          <w:szCs w:val="24"/>
        </w:rPr>
        <w:t>При этом соглашение заключается в течение пятнадцати рабочих дней, следующих за предусматриванием дополнительных финансовых средств, с продлением сроков поставки товаров на период со дня заключения договора до дня заключения соглашения</w:t>
      </w:r>
      <w:r>
        <w:rPr>
          <w:rFonts w:ascii="GHEA Grapalat" w:hAnsi="GHEA Grapalat"/>
          <w:sz w:val="24"/>
          <w:szCs w:val="24"/>
        </w:rPr>
        <w:t>.</w:t>
      </w:r>
      <w:r w:rsidRPr="002F249D">
        <w:t xml:space="preserve"> </w:t>
      </w:r>
      <w:r w:rsidRPr="002F249D">
        <w:rPr>
          <w:rFonts w:ascii="GHEA Grapalat" w:hAnsi="GHEA Grapalat"/>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Pr>
          <w:rFonts w:ascii="GHEA Grapalat" w:hAnsi="GHEA Grapalat"/>
          <w:sz w:val="24"/>
          <w:szCs w:val="24"/>
        </w:rPr>
        <w:t>.</w:t>
      </w:r>
      <w:r w:rsidRPr="00D97055">
        <w:t xml:space="preserve"> </w:t>
      </w:r>
      <w:r w:rsidRPr="00D97055">
        <w:rPr>
          <w:rFonts w:ascii="GHEA Grapalat" w:hAnsi="GHEA Grapalat"/>
          <w:sz w:val="24"/>
          <w:szCs w:val="24"/>
        </w:rPr>
        <w:t>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r>
        <w:rPr>
          <w:rFonts w:ascii="GHEA Grapalat" w:hAnsi="GHEA Grapalat"/>
          <w:sz w:val="24"/>
          <w:szCs w:val="24"/>
        </w:rPr>
        <w:t>.</w:t>
      </w:r>
    </w:p>
    <w:p w:rsidR="00B05FE6" w:rsidRPr="009044F1" w:rsidRDefault="00B05FE6" w:rsidP="00B05FE6">
      <w:pPr>
        <w:pStyle w:val="norm"/>
        <w:widowControl w:val="0"/>
        <w:tabs>
          <w:tab w:val="left" w:pos="1134"/>
        </w:tabs>
        <w:spacing w:after="160" w:line="240" w:lineRule="auto"/>
        <w:ind w:firstLine="567"/>
        <w:rPr>
          <w:rFonts w:ascii="GHEA Grapalat" w:hAnsi="GHEA Grapalat" w:cs="Sylfaen"/>
          <w:sz w:val="24"/>
          <w:szCs w:val="24"/>
        </w:rPr>
      </w:pPr>
      <w:r w:rsidRPr="007C407E">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p>
    <w:p w:rsidR="00B514E8" w:rsidRPr="009044F1" w:rsidRDefault="00FD2748" w:rsidP="00B46D58">
      <w:pPr>
        <w:widowControl w:val="0"/>
        <w:tabs>
          <w:tab w:val="left" w:pos="1134"/>
        </w:tabs>
        <w:spacing w:after="160"/>
        <w:ind w:firstLine="567"/>
        <w:jc w:val="both"/>
        <w:rPr>
          <w:rFonts w:ascii="GHEA Grapalat" w:hAnsi="GHEA Grapalat"/>
        </w:rPr>
      </w:pPr>
      <w:r w:rsidRPr="009044F1">
        <w:rPr>
          <w:rFonts w:ascii="GHEA Grapalat" w:hAnsi="GHEA Grapalat"/>
        </w:rPr>
        <w:t>8.</w:t>
      </w:r>
      <w:r w:rsidR="00096B2C">
        <w:rPr>
          <w:rFonts w:ascii="GHEA Grapalat" w:hAnsi="GHEA Grapalat"/>
        </w:rPr>
        <w:t>7</w:t>
      </w:r>
      <w:r w:rsidRPr="009044F1">
        <w:rPr>
          <w:rFonts w:ascii="GHEA Grapalat" w:hAnsi="GHEA Grapalat"/>
        </w:rPr>
        <w:t>.</w:t>
      </w:r>
      <w:r w:rsidR="00C37724" w:rsidRPr="005114D0">
        <w:rPr>
          <w:rFonts w:ascii="GHEA Grapalat" w:hAnsi="GHEA Grapalat"/>
        </w:rPr>
        <w:tab/>
      </w:r>
      <w:r w:rsidRPr="009044F1">
        <w:rPr>
          <w:rFonts w:ascii="GHEA Grapalat" w:hAnsi="GHEA Grapalat"/>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Pr>
          <w:rFonts w:ascii="GHEA Grapalat" w:hAnsi="GHEA Grapalat"/>
        </w:rPr>
        <w:t>включенные в заявку</w:t>
      </w:r>
      <w:r w:rsidR="00F7541A" w:rsidRPr="009044F1">
        <w:rPr>
          <w:rFonts w:ascii="GHEA Grapalat" w:hAnsi="GHEA Grapalat"/>
        </w:rPr>
        <w:t xml:space="preserve"> </w:t>
      </w:r>
      <w:r w:rsidRPr="009044F1">
        <w:rPr>
          <w:rFonts w:ascii="GHEA Grapalat" w:hAnsi="GHEA Grapalat"/>
        </w:rPr>
        <w:t>документ</w:t>
      </w:r>
      <w:r w:rsidR="00F7541A">
        <w:rPr>
          <w:rFonts w:ascii="GHEA Grapalat" w:hAnsi="GHEA Grapalat"/>
        </w:rPr>
        <w:t>ы</w:t>
      </w:r>
      <w:r w:rsidRPr="009044F1">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Pr>
          <w:rFonts w:ascii="Courier New" w:hAnsi="Courier New" w:cs="Courier New"/>
          <w:lang w:val="en-US"/>
        </w:rPr>
        <w:t> </w:t>
      </w:r>
      <w:r w:rsidRPr="009044F1">
        <w:rPr>
          <w:rFonts w:ascii="GHEA Grapalat" w:hAnsi="GHEA Grapalat"/>
        </w:rPr>
        <w:t>препятствуя нормальному функционированию комиссии.</w:t>
      </w:r>
    </w:p>
    <w:p w:rsidR="00AD2081" w:rsidRDefault="00A150A9"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w:t>
      </w:r>
      <w:r w:rsidR="00917747">
        <w:rPr>
          <w:rFonts w:ascii="GHEA Grapalat" w:hAnsi="GHEA Grapalat"/>
          <w:sz w:val="24"/>
          <w:szCs w:val="24"/>
        </w:rPr>
        <w:t>8</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sidR="00F00565">
        <w:rPr>
          <w:rFonts w:ascii="GHEA Grapalat" w:hAnsi="GHEA Grapalat"/>
          <w:sz w:val="24"/>
          <w:szCs w:val="24"/>
        </w:rPr>
        <w:t xml:space="preserve">и </w:t>
      </w:r>
      <w:r w:rsidR="00F00565" w:rsidRPr="009044F1">
        <w:rPr>
          <w:rFonts w:ascii="GHEA Grapalat" w:hAnsi="GHEA Grapalat"/>
          <w:sz w:val="24"/>
          <w:szCs w:val="24"/>
        </w:rPr>
        <w:t>оценк</w:t>
      </w:r>
      <w:r w:rsidR="00F00565">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001F0DAB">
        <w:rPr>
          <w:rFonts w:ascii="GHEA Grapalat" w:hAnsi="GHEA Grapalat"/>
          <w:sz w:val="24"/>
          <w:szCs w:val="24"/>
        </w:rPr>
        <w:t xml:space="preserve"> </w:t>
      </w:r>
      <w:r w:rsidR="00433568" w:rsidRPr="00433568">
        <w:rPr>
          <w:rFonts w:ascii="GHEA Grapalat" w:hAnsi="GHEA Grapalat"/>
          <w:sz w:val="24"/>
          <w:szCs w:val="24"/>
        </w:rPr>
        <w:t xml:space="preserve">включая случаи, когда лицо, включённое в список, предусмотренный подпунктом 2 пункта 2 постановления  Правительства РА от 20.06.2025 № 817-А, </w:t>
      </w:r>
      <w:r w:rsidR="00433568" w:rsidRPr="00433568">
        <w:rPr>
          <w:rFonts w:ascii="GHEA Grapalat" w:hAnsi="GHEA Grapalat"/>
          <w:sz w:val="24"/>
          <w:szCs w:val="24"/>
        </w:rPr>
        <w:lastRenderedPageBreak/>
        <w:t>предлагается участником в качестве агента /исполнителя/,</w:t>
      </w:r>
      <w:r w:rsidR="00433568">
        <w:t xml:space="preserve"> </w:t>
      </w:r>
      <w:r w:rsidRPr="009044F1">
        <w:rPr>
          <w:rFonts w:ascii="GHEA Grapalat" w:hAnsi="GHEA Grapalat"/>
          <w:sz w:val="24"/>
          <w:szCs w:val="24"/>
        </w:rPr>
        <w:t>комиссия приостанавливает заседание на один рабочий день, а секретарь комиссии в тот же день</w:t>
      </w:r>
      <w:r w:rsidR="007A34A6" w:rsidRPr="00D3436F">
        <w:rPr>
          <w:rFonts w:ascii="GHEA Grapalat" w:hAnsi="GHEA Grapalat"/>
          <w:sz w:val="24"/>
          <w:szCs w:val="24"/>
        </w:rPr>
        <w:t xml:space="preserve"> </w:t>
      </w:r>
      <w:r w:rsidR="001F0DAB">
        <w:rPr>
          <w:rFonts w:ascii="GHEA Grapalat" w:hAnsi="GHEA Grapalat"/>
        </w:rPr>
        <w:t>в электронной форме</w:t>
      </w:r>
      <w:r w:rsidR="007A34A6">
        <w:rPr>
          <w:rFonts w:ascii="GHEA Grapalat" w:hAnsi="GHEA Grapalat"/>
        </w:rPr>
        <w:t xml:space="preserve"> </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rsidR="003B3E74" w:rsidRDefault="006A3C8A" w:rsidP="00B46D58">
      <w:pPr>
        <w:pStyle w:val="norm"/>
        <w:widowControl w:val="0"/>
        <w:tabs>
          <w:tab w:val="left" w:pos="1134"/>
        </w:tabs>
        <w:spacing w:after="160" w:line="240" w:lineRule="auto"/>
        <w:ind w:firstLine="567"/>
        <w:rPr>
          <w:rFonts w:ascii="GHEA Grapalat" w:hAnsi="GHEA Grapalat" w:cs="Sylfaen"/>
          <w:sz w:val="24"/>
          <w:szCs w:val="24"/>
        </w:rPr>
      </w:pPr>
      <w:r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rsidR="0034742C" w:rsidRPr="00AA7117" w:rsidRDefault="0034742C" w:rsidP="0034742C">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cs="Sylfaen"/>
          <w:sz w:val="24"/>
          <w:szCs w:val="24"/>
        </w:rPr>
        <w:t xml:space="preserve">8.8.1. </w:t>
      </w:r>
      <w:r w:rsidRPr="0034742C">
        <w:rPr>
          <w:rFonts w:ascii="GHEA Grapalat" w:hAnsi="GHEA Grapalat" w:cs="Sylfaen"/>
          <w:sz w:val="24"/>
          <w:szCs w:val="24"/>
        </w:rPr>
        <w:t>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C27BA4"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F35AE">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0F35AE">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sidRPr="005D7FA6">
        <w:rPr>
          <w:rFonts w:ascii="GHEA Grapalat" w:hAnsi="GHEA Grapalat"/>
          <w:sz w:val="24"/>
          <w:szCs w:val="24"/>
        </w:rPr>
        <w:t xml:space="preserve">, 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rsidR="006A649A" w:rsidRDefault="00A150A9" w:rsidP="00B46D58">
      <w:pPr>
        <w:pStyle w:val="23"/>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8.1</w:t>
      </w:r>
      <w:r w:rsidR="00B81197">
        <w:rPr>
          <w:rFonts w:ascii="GHEA Grapalat" w:hAnsi="GHEA Grapalat"/>
          <w:sz w:val="24"/>
          <w:szCs w:val="24"/>
        </w:rPr>
        <w:t>0</w:t>
      </w:r>
      <w:r w:rsidRPr="009044F1">
        <w:rPr>
          <w:rFonts w:ascii="GHEA Grapalat" w:hAnsi="GHEA Grapalat"/>
          <w:sz w:val="24"/>
          <w:szCs w:val="24"/>
        </w:rPr>
        <w:t>.</w:t>
      </w:r>
      <w:r w:rsidR="00213830" w:rsidRPr="005114D0">
        <w:rPr>
          <w:rFonts w:ascii="GHEA Grapalat" w:hAnsi="GHEA Grapalat"/>
          <w:sz w:val="24"/>
          <w:szCs w:val="24"/>
        </w:rPr>
        <w:tab/>
      </w:r>
      <w:r w:rsidR="006A649A" w:rsidRPr="00B6749E">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w:t>
      </w:r>
      <w:proofErr w:type="gramStart"/>
      <w:r w:rsidR="006A649A" w:rsidRPr="00B6749E">
        <w:rPr>
          <w:rFonts w:ascii="GHEA Grapalat" w:hAnsi="GHEA Grapalat"/>
          <w:sz w:val="24"/>
          <w:szCs w:val="24"/>
        </w:rPr>
        <w:t>пай)  либо</w:t>
      </w:r>
      <w:proofErr w:type="gramEnd"/>
      <w:r w:rsidR="006A649A" w:rsidRPr="00B6749E">
        <w:rPr>
          <w:rFonts w:ascii="GHEA Grapalat" w:hAnsi="GHEA Grapalat"/>
          <w:sz w:val="24"/>
          <w:szCs w:val="24"/>
        </w:rPr>
        <w:t xml:space="preserve"> лицо, связанное с их близкими родством или свойственными связями</w:t>
      </w:r>
      <w:r w:rsidR="006A649A" w:rsidRPr="00B6749E" w:rsidDel="00A5199D">
        <w:rPr>
          <w:rFonts w:ascii="GHEA Grapalat" w:hAnsi="GHEA Grapalat"/>
          <w:sz w:val="24"/>
          <w:szCs w:val="24"/>
        </w:rPr>
        <w:t xml:space="preserve"> </w:t>
      </w:r>
      <w:r w:rsidR="006A649A" w:rsidRPr="00B6749E">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A58C8"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B55371">
        <w:rPr>
          <w:rFonts w:ascii="GHEA Grapalat" w:hAnsi="GHEA Grapalat"/>
          <w:sz w:val="24"/>
          <w:szCs w:val="24"/>
        </w:rPr>
        <w:t>1</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rsidR="00E65F37"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696900">
        <w:rPr>
          <w:rFonts w:ascii="GHEA Grapalat" w:hAnsi="GHEA Grapalat"/>
          <w:sz w:val="24"/>
          <w:szCs w:val="24"/>
        </w:rPr>
        <w:t>2</w:t>
      </w:r>
      <w:r w:rsidRPr="009044F1">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Не позднее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rsidR="00A24827" w:rsidRPr="009044F1" w:rsidRDefault="00A24827"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w:t>
      </w:r>
      <w:r w:rsidR="00621ADE">
        <w:rPr>
          <w:rFonts w:ascii="GHEA Grapalat" w:hAnsi="GHEA Grapalat"/>
          <w:sz w:val="24"/>
          <w:szCs w:val="24"/>
        </w:rPr>
        <w:t xml:space="preserve"> и оценке</w:t>
      </w:r>
      <w:r w:rsidRPr="009044F1">
        <w:rPr>
          <w:rFonts w:ascii="GHEA Grapalat" w:hAnsi="GHEA Grapalat"/>
          <w:sz w:val="24"/>
          <w:szCs w:val="24"/>
        </w:rPr>
        <w:t xml:space="preserve"> </w:t>
      </w:r>
      <w:proofErr w:type="gramStart"/>
      <w:r w:rsidRPr="009044F1">
        <w:rPr>
          <w:rFonts w:ascii="GHEA Grapalat" w:hAnsi="GHEA Grapalat"/>
          <w:sz w:val="24"/>
          <w:szCs w:val="24"/>
        </w:rPr>
        <w:t>заявок</w:t>
      </w:r>
      <w:r w:rsidR="001E4A24">
        <w:rPr>
          <w:rFonts w:ascii="GHEA Grapalat" w:hAnsi="GHEA Grapalat"/>
          <w:sz w:val="24"/>
          <w:szCs w:val="24"/>
        </w:rPr>
        <w:t xml:space="preserve">  </w:t>
      </w:r>
      <w:r w:rsidR="001E4A24" w:rsidRPr="001E4A24">
        <w:rPr>
          <w:rFonts w:ascii="GHEA Grapalat" w:hAnsi="GHEA Grapalat"/>
          <w:sz w:val="24"/>
          <w:szCs w:val="24"/>
        </w:rPr>
        <w:t>и</w:t>
      </w:r>
      <w:proofErr w:type="gramEnd"/>
      <w:r w:rsidR="001E4A24" w:rsidRPr="001E4A24">
        <w:rPr>
          <w:rFonts w:ascii="GHEA Grapalat" w:hAnsi="GHEA Grapalat"/>
          <w:sz w:val="24"/>
          <w:szCs w:val="24"/>
        </w:rPr>
        <w:t xml:space="preserve">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rsidR="008B73CD" w:rsidRPr="009044F1" w:rsidRDefault="008B73CD"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 xml:space="preserve">опубликовывает в бюллетене воспроизведенные (отсканированные) </w:t>
      </w:r>
      <w:r w:rsidRPr="009044F1">
        <w:rPr>
          <w:rFonts w:ascii="GHEA Grapalat" w:hAnsi="GHEA Grapalat"/>
          <w:sz w:val="24"/>
          <w:szCs w:val="24"/>
        </w:rPr>
        <w:lastRenderedPageBreak/>
        <w:t>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w:t>
      </w:r>
      <w:r w:rsidR="00621ADE">
        <w:rPr>
          <w:rFonts w:ascii="GHEA Grapalat" w:hAnsi="GHEA Grapalat"/>
          <w:sz w:val="24"/>
          <w:szCs w:val="24"/>
        </w:rPr>
        <w:t xml:space="preserve"> и оценке</w:t>
      </w:r>
      <w:r w:rsidRPr="009044F1">
        <w:rPr>
          <w:rFonts w:ascii="GHEA Grapalat" w:hAnsi="GHEA Grapalat"/>
          <w:sz w:val="24"/>
          <w:szCs w:val="24"/>
        </w:rPr>
        <w:t xml:space="preserve">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52468C" w:rsidRDefault="008769B4" w:rsidP="00B46D58">
      <w:pPr>
        <w:widowControl w:val="0"/>
        <w:tabs>
          <w:tab w:val="left" w:pos="1276"/>
        </w:tabs>
        <w:spacing w:after="160"/>
        <w:ind w:firstLine="567"/>
        <w:jc w:val="both"/>
        <w:rPr>
          <w:rFonts w:ascii="GHEA Grapalat" w:hAnsi="GHEA Grapalat"/>
        </w:rPr>
      </w:pPr>
      <w:r w:rsidRPr="009044F1">
        <w:rPr>
          <w:rFonts w:ascii="GHEA Grapalat" w:hAnsi="GHEA Grapalat"/>
        </w:rPr>
        <w:t>8.</w:t>
      </w:r>
      <w:r w:rsidR="005B6DCF">
        <w:rPr>
          <w:rFonts w:ascii="GHEA Grapalat" w:hAnsi="GHEA Grapalat"/>
          <w:lang w:val="hy-AM"/>
        </w:rPr>
        <w:t>1</w:t>
      </w:r>
      <w:r w:rsidR="00762474">
        <w:rPr>
          <w:rFonts w:ascii="GHEA Grapalat" w:hAnsi="GHEA Grapalat"/>
        </w:rPr>
        <w:t>3</w:t>
      </w:r>
      <w:r w:rsidR="00493CC7" w:rsidRPr="00493CC7">
        <w:rPr>
          <w:rFonts w:ascii="GHEA Grapalat" w:hAnsi="GHEA Grapalat"/>
        </w:rPr>
        <w:t>.</w:t>
      </w:r>
      <w:r w:rsidR="00493CC7" w:rsidRPr="005114D0">
        <w:rPr>
          <w:rFonts w:ascii="GHEA Grapalat" w:hAnsi="GHEA Grapalat"/>
        </w:rPr>
        <w:tab/>
      </w:r>
      <w:r w:rsidR="0052468C" w:rsidRPr="00551FD6">
        <w:rPr>
          <w:rFonts w:ascii="GHEA Grapalat" w:hAnsi="GHEA Grapalat"/>
        </w:rPr>
        <w:t xml:space="preserve">В случае выявления </w:t>
      </w:r>
      <w:r w:rsidR="0052468C" w:rsidRPr="00681C1F">
        <w:rPr>
          <w:rFonts w:ascii="GHEA Grapalat" w:hAnsi="GHEA Grapalat"/>
          <w:color w:val="000000" w:themeColor="text1"/>
        </w:rPr>
        <w:t xml:space="preserve">оснований, предусмотренных пунктом 6 части 1 статьи 6 Закона, </w:t>
      </w:r>
      <w:r w:rsidR="0052468C" w:rsidRPr="00551FD6">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00D17C45" w:rsidRPr="00DB680D">
        <w:rPr>
          <w:rFonts w:ascii="GHEA Grapalat" w:hAnsi="GHEA Grapalat"/>
        </w:rPr>
        <w:t>.</w:t>
      </w:r>
      <w:r w:rsidR="0088745E" w:rsidRPr="00DB680D">
        <w:rPr>
          <w:rFonts w:ascii="GHEA Grapalat" w:hAnsi="GHEA Grapalat"/>
        </w:rPr>
        <w:t xml:space="preserve"> </w:t>
      </w:r>
      <w:r w:rsidR="00D17C45" w:rsidRPr="00DB680D">
        <w:rPr>
          <w:rFonts w:ascii="GHEA Grapalat" w:hAnsi="GHEA Grapalat"/>
        </w:rPr>
        <w:t xml:space="preserve">Мотивированное решение руководителя </w:t>
      </w:r>
      <w:r w:rsidR="00D17C45" w:rsidRPr="00982592">
        <w:rPr>
          <w:rFonts w:ascii="GHEA Grapalat" w:hAnsi="GHEA Grapalat"/>
        </w:rPr>
        <w:t>заказчика уполномоченный орган публикует в бюллетене</w:t>
      </w:r>
      <w:r w:rsidR="00507A99" w:rsidRPr="009022F9">
        <w:rPr>
          <w:rFonts w:ascii="GHEA Grapalat" w:hAnsi="GHEA Grapalat"/>
        </w:rPr>
        <w:t xml:space="preserve"> </w:t>
      </w:r>
      <w:r w:rsidR="00507A99">
        <w:rPr>
          <w:rFonts w:ascii="GHEA Grapalat" w:hAnsi="GHEA Grapalat"/>
        </w:rPr>
        <w:t xml:space="preserve">в течение пяти рабочих дней, </w:t>
      </w:r>
      <w:r w:rsidR="00507A99">
        <w:rPr>
          <w:rStyle w:val="ezkurwreuab5ozgtqnkl"/>
          <w:rFonts w:ascii="GHEA Grapalat" w:hAnsi="GHEA Grapalat"/>
        </w:rPr>
        <w:t>следующих</w:t>
      </w:r>
      <w:r w:rsidR="00507A99">
        <w:rPr>
          <w:rFonts w:ascii="GHEA Grapalat" w:hAnsi="GHEA Grapalat"/>
        </w:rPr>
        <w:t xml:space="preserve"> </w:t>
      </w:r>
      <w:r w:rsidR="00507A99">
        <w:rPr>
          <w:rStyle w:val="ezkurwreuab5ozgtqnkl"/>
          <w:rFonts w:ascii="GHEA Grapalat" w:hAnsi="GHEA Grapalat"/>
        </w:rPr>
        <w:t>за днем</w:t>
      </w:r>
      <w:r w:rsidR="00507A99">
        <w:rPr>
          <w:rFonts w:ascii="GHEA Grapalat" w:hAnsi="GHEA Grapalat"/>
        </w:rPr>
        <w:t xml:space="preserve"> </w:t>
      </w:r>
      <w:r w:rsidR="00507A99">
        <w:rPr>
          <w:rStyle w:val="ezkurwreuab5ozgtqnkl"/>
          <w:rFonts w:ascii="GHEA Grapalat" w:hAnsi="GHEA Grapalat"/>
        </w:rPr>
        <w:t>получения</w:t>
      </w:r>
      <w:r w:rsidR="00507A99">
        <w:rPr>
          <w:rFonts w:ascii="GHEA Grapalat" w:hAnsi="GHEA Grapalat"/>
        </w:rPr>
        <w:t xml:space="preserve"> </w:t>
      </w:r>
      <w:r w:rsidR="00507A99">
        <w:rPr>
          <w:rStyle w:val="ezkurwreuab5ozgtqnkl"/>
          <w:rFonts w:ascii="GHEA Grapalat" w:hAnsi="GHEA Grapalat"/>
        </w:rPr>
        <w:t>решения</w:t>
      </w:r>
      <w:r w:rsidR="00D17C45" w:rsidRPr="00982592">
        <w:rPr>
          <w:rFonts w:ascii="GHEA Grapalat" w:hAnsi="GHEA Grapalat"/>
        </w:rPr>
        <w:t>.</w:t>
      </w:r>
      <w:r w:rsidR="0052468C" w:rsidRPr="00570BBD">
        <w:t xml:space="preserve"> </w:t>
      </w:r>
      <w:r w:rsidR="0052468C" w:rsidRPr="00551FD6">
        <w:rPr>
          <w:rFonts w:ascii="GHEA Grapalat" w:hAnsi="GHEA Grapalat"/>
        </w:rPr>
        <w:t xml:space="preserve">При этом указанное в настоящем пункте решение руководитель заказчика выносит </w:t>
      </w:r>
      <w:proofErr w:type="gramStart"/>
      <w:r w:rsidR="0052468C">
        <w:rPr>
          <w:rFonts w:ascii="GHEA Grapalat" w:hAnsi="GHEA Grapalat"/>
        </w:rPr>
        <w:t>на десятый ден</w:t>
      </w:r>
      <w:r w:rsidR="00C143D2">
        <w:rPr>
          <w:rFonts w:ascii="GHEA Grapalat" w:hAnsi="GHEA Grapalat"/>
        </w:rPr>
        <w:t>ь</w:t>
      </w:r>
      <w:proofErr w:type="gramEnd"/>
      <w:r w:rsidR="0052468C" w:rsidRPr="00551FD6">
        <w:rPr>
          <w:rFonts w:ascii="GHEA Grapalat" w:hAnsi="GHEA Grapalat"/>
        </w:rPr>
        <w:t xml:space="preserve"> следующи</w:t>
      </w:r>
      <w:r w:rsidR="0052468C">
        <w:rPr>
          <w:rFonts w:ascii="GHEA Grapalat" w:hAnsi="GHEA Grapalat"/>
        </w:rPr>
        <w:t>й</w:t>
      </w:r>
      <w:r w:rsidR="0052468C" w:rsidRPr="00551FD6">
        <w:rPr>
          <w:rFonts w:ascii="GHEA Grapalat" w:hAnsi="GHEA Grapalat"/>
        </w:rPr>
        <w:t xml:space="preserve"> за </w:t>
      </w:r>
      <w:r w:rsidR="0052468C">
        <w:rPr>
          <w:rFonts w:ascii="GHEA Grapalat" w:hAnsi="GHEA Grapalat"/>
        </w:rPr>
        <w:t>д</w:t>
      </w:r>
      <w:r w:rsidR="0052468C" w:rsidRPr="00551FD6">
        <w:rPr>
          <w:rFonts w:ascii="GHEA Grapalat" w:hAnsi="GHEA Grapalat"/>
        </w:rPr>
        <w:t>нем объявления процедуры закуп</w:t>
      </w:r>
      <w:r w:rsidR="0052468C">
        <w:rPr>
          <w:rFonts w:ascii="GHEA Grapalat" w:hAnsi="GHEA Grapalat"/>
        </w:rPr>
        <w:t>ки</w:t>
      </w:r>
      <w:r w:rsidR="0052468C" w:rsidRPr="00551FD6">
        <w:rPr>
          <w:rFonts w:ascii="GHEA Grapalat" w:hAnsi="GHEA Grapalat"/>
        </w:rPr>
        <w:t xml:space="preserve"> несостоявшейся или опубликования объявления о заключенном договоре</w:t>
      </w:r>
      <w:r w:rsidR="0052468C">
        <w:rPr>
          <w:rFonts w:ascii="GHEA Grapalat" w:hAnsi="GHEA Grapalat"/>
        </w:rPr>
        <w:t>,</w:t>
      </w:r>
      <w:r w:rsidR="0052468C" w:rsidRPr="00551FD6">
        <w:rPr>
          <w:rFonts w:ascii="GHEA Grapalat" w:hAnsi="GHEA Grapalat"/>
        </w:rPr>
        <w:t xml:space="preserve"> или опубликования объявления</w:t>
      </w:r>
      <w:r w:rsidR="0052468C">
        <w:rPr>
          <w:rFonts w:ascii="GHEA Grapalat" w:hAnsi="GHEA Grapalat"/>
        </w:rPr>
        <w:t xml:space="preserve"> (уведомления)</w:t>
      </w:r>
      <w:r w:rsidR="0052468C" w:rsidRPr="00551FD6">
        <w:rPr>
          <w:rFonts w:ascii="GHEA Grapalat" w:hAnsi="GHEA Grapalat"/>
        </w:rPr>
        <w:t xml:space="preserve"> о расторжении договора в одностороннем порядке</w:t>
      </w:r>
      <w:r w:rsidR="0052468C">
        <w:rPr>
          <w:rFonts w:ascii="GHEA Grapalat" w:hAnsi="GHEA Grapalat"/>
        </w:rPr>
        <w:t xml:space="preserve">. </w:t>
      </w:r>
      <w:r w:rsidR="0052468C" w:rsidRPr="00050A4A">
        <w:rPr>
          <w:rFonts w:ascii="GHEA Grapalat" w:hAnsi="GHEA Grapalat"/>
        </w:rPr>
        <w:t>На следующий день после вынесения решения оно в письменной форме предоставляется уполномоченному органу и участнику</w:t>
      </w:r>
      <w:r w:rsidR="0052468C">
        <w:rPr>
          <w:rFonts w:ascii="GHEA Grapalat" w:hAnsi="GHEA Grapalat"/>
        </w:rPr>
        <w:t xml:space="preserve">. </w:t>
      </w:r>
      <w:r w:rsidR="0052468C" w:rsidRPr="00AA7DF7">
        <w:rPr>
          <w:rFonts w:ascii="GHEA Grapalat" w:hAnsi="GHEA Grapalat"/>
        </w:rPr>
        <w:t xml:space="preserve">Уполномоченный орган включает участника в список участников, не имеющих права на участие в процессе закупок, </w:t>
      </w:r>
      <w:r w:rsidR="0052468C">
        <w:rPr>
          <w:rFonts w:ascii="GHEA Grapalat" w:hAnsi="GHEA Grapalat"/>
        </w:rPr>
        <w:t>на пятый</w:t>
      </w:r>
      <w:r w:rsidR="0052468C" w:rsidRPr="00AA7DF7">
        <w:rPr>
          <w:rFonts w:ascii="GHEA Grapalat" w:hAnsi="GHEA Grapalat"/>
        </w:rPr>
        <w:t xml:space="preserve"> д</w:t>
      </w:r>
      <w:r w:rsidR="0052468C">
        <w:rPr>
          <w:rFonts w:ascii="GHEA Grapalat" w:hAnsi="GHEA Grapalat"/>
        </w:rPr>
        <w:t>е</w:t>
      </w:r>
      <w:r w:rsidR="0052468C" w:rsidRPr="00AA7DF7">
        <w:rPr>
          <w:rFonts w:ascii="GHEA Grapalat" w:hAnsi="GHEA Grapalat"/>
        </w:rPr>
        <w:t>н</w:t>
      </w:r>
      <w:r w:rsidR="0052468C">
        <w:rPr>
          <w:rFonts w:ascii="GHEA Grapalat" w:hAnsi="GHEA Grapalat"/>
        </w:rPr>
        <w:t>ь, следующий</w:t>
      </w:r>
      <w:r w:rsidR="0052468C" w:rsidRPr="00AA7DF7">
        <w:rPr>
          <w:rFonts w:ascii="GHEA Grapalat" w:hAnsi="GHEA Grapalat"/>
        </w:rPr>
        <w:t xml:space="preserve"> за сороковым днем после получения решения, а при наличии возбужденного и незавершенного судебного дела об </w:t>
      </w:r>
      <w:r w:rsidR="0052468C">
        <w:rPr>
          <w:rFonts w:ascii="GHEA Grapalat" w:hAnsi="GHEA Grapalat"/>
        </w:rPr>
        <w:t xml:space="preserve">обжаловании </w:t>
      </w:r>
      <w:r w:rsidR="0052468C" w:rsidRPr="00AA7DF7">
        <w:rPr>
          <w:rFonts w:ascii="GHEA Grapalat" w:hAnsi="GHEA Grapalat"/>
        </w:rPr>
        <w:t>решения участником по состоянию на сороковой день после получения решения</w:t>
      </w:r>
      <w:r w:rsidR="0052468C">
        <w:rPr>
          <w:rFonts w:ascii="GHEA Grapalat" w:hAnsi="GHEA Grapalat"/>
        </w:rPr>
        <w:t xml:space="preserve"> </w:t>
      </w:r>
      <w:r w:rsidR="0052468C" w:rsidRPr="00AA7DF7">
        <w:rPr>
          <w:rFonts w:ascii="GHEA Grapalat" w:hAnsi="GHEA Grapalat"/>
        </w:rPr>
        <w:t>-</w:t>
      </w:r>
      <w:r w:rsidR="0052468C">
        <w:rPr>
          <w:rFonts w:ascii="GHEA Grapalat" w:hAnsi="GHEA Grapalat"/>
        </w:rPr>
        <w:t xml:space="preserve"> на пятый день</w:t>
      </w:r>
      <w:r w:rsidR="0052468C" w:rsidRPr="00AA7DF7">
        <w:rPr>
          <w:rFonts w:ascii="GHEA Grapalat" w:hAnsi="GHEA Grapalat"/>
        </w:rPr>
        <w:t>, следующ</w:t>
      </w:r>
      <w:r w:rsidR="0052468C">
        <w:rPr>
          <w:rFonts w:ascii="GHEA Grapalat" w:hAnsi="GHEA Grapalat"/>
        </w:rPr>
        <w:t>ий</w:t>
      </w:r>
      <w:r w:rsidR="0052468C" w:rsidRPr="00AA7DF7">
        <w:rPr>
          <w:rFonts w:ascii="GHEA Grapalat" w:hAnsi="GHEA Grapalat"/>
        </w:rPr>
        <w:t xml:space="preserve"> за днем вступления в силу заключительного судебного акта по данному</w:t>
      </w:r>
      <w:r w:rsidR="0052468C">
        <w:rPr>
          <w:rFonts w:ascii="GHEA Grapalat" w:hAnsi="GHEA Grapalat"/>
        </w:rPr>
        <w:t xml:space="preserve"> судебному делу,</w:t>
      </w:r>
      <w:r w:rsidR="0052468C" w:rsidRPr="00570BBD">
        <w:t xml:space="preserve"> </w:t>
      </w:r>
      <w:r w:rsidR="0052468C" w:rsidRPr="006F0326">
        <w:rPr>
          <w:rFonts w:ascii="GHEA Grapalat" w:hAnsi="GHEA Grapalat"/>
        </w:rPr>
        <w:t>если по результатам судебного разбирательства возможность исполнения решения не исчезла</w:t>
      </w:r>
      <w:r w:rsidR="0052468C">
        <w:rPr>
          <w:rFonts w:ascii="GHEA Grapalat" w:hAnsi="GHEA Grapalat"/>
        </w:rPr>
        <w:t>.</w:t>
      </w:r>
    </w:p>
    <w:p w:rsidR="00B24E4B" w:rsidRPr="00B24E4B" w:rsidRDefault="000E53B7" w:rsidP="00B24E4B">
      <w:pPr>
        <w:widowControl w:val="0"/>
        <w:tabs>
          <w:tab w:val="left" w:pos="1276"/>
        </w:tabs>
        <w:rPr>
          <w:rFonts w:ascii="GHEA Grapalat" w:hAnsi="GHEA Grapalat"/>
        </w:rPr>
      </w:pPr>
      <w:r>
        <w:rPr>
          <w:rFonts w:ascii="GHEA Grapalat" w:hAnsi="GHEA Grapalat"/>
        </w:rPr>
        <w:t>Е</w:t>
      </w:r>
      <w:r w:rsidR="00B24E4B" w:rsidRPr="00B24E4B">
        <w:rPr>
          <w:rFonts w:ascii="GHEA Grapalat" w:hAnsi="GHEA Grapalat"/>
        </w:rPr>
        <w:t>сли:</w:t>
      </w:r>
    </w:p>
    <w:p w:rsidR="00B24E4B" w:rsidRPr="00B24E4B" w:rsidRDefault="00B24E4B" w:rsidP="006A50D8">
      <w:pPr>
        <w:pStyle w:val="aff3"/>
        <w:widowControl w:val="0"/>
        <w:numPr>
          <w:ilvl w:val="0"/>
          <w:numId w:val="8"/>
        </w:numPr>
        <w:ind w:left="0" w:firstLine="284"/>
        <w:contextualSpacing/>
        <w:jc w:val="both"/>
        <w:rPr>
          <w:rFonts w:ascii="GHEA Grapalat" w:hAnsi="GHEA Grapalat"/>
        </w:rPr>
      </w:pPr>
      <w:r w:rsidRPr="00B24E4B">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B24E4B" w:rsidRDefault="00B24E4B" w:rsidP="006A50D8">
      <w:pPr>
        <w:pStyle w:val="aff3"/>
        <w:widowControl w:val="0"/>
        <w:numPr>
          <w:ilvl w:val="0"/>
          <w:numId w:val="8"/>
        </w:numPr>
        <w:ind w:left="0" w:firstLine="284"/>
        <w:contextualSpacing/>
        <w:jc w:val="both"/>
        <w:rPr>
          <w:ins w:id="5" w:author="Vardan" w:date="2022-10-30T00:00:00Z"/>
          <w:rFonts w:ascii="GHEA Grapalat" w:hAnsi="GHEA Grapalat"/>
        </w:rPr>
      </w:pPr>
      <w:r w:rsidRPr="00B24E4B">
        <w:rPr>
          <w:rFonts w:ascii="GHEA Grapalat" w:hAnsi="GHEA Grapalat"/>
        </w:rPr>
        <w:t xml:space="preserve">выплата участником или лицом, заключившим договор, суммы обеспечения заявки, договора и (или) квалификации </w:t>
      </w:r>
      <w:r w:rsidR="000A1DB5" w:rsidRPr="00357DB8">
        <w:rPr>
          <w:rFonts w:ascii="GHEA Grapalat" w:hAnsi="GHEA Grapalat"/>
        </w:rPr>
        <w:t>была осуществлена</w:t>
      </w:r>
      <w:r w:rsidRPr="00B24E4B">
        <w:rPr>
          <w:rFonts w:ascii="GHEA Grapalat" w:hAnsi="GHEA Grapalat"/>
        </w:rPr>
        <w:t xml:space="preserve"> по истечении срока представления решения уполномоченному органу, но не позднее </w:t>
      </w:r>
      <w:r w:rsidR="007E2805" w:rsidRPr="00155453">
        <w:rPr>
          <w:rFonts w:ascii="GHEA Grapalat" w:hAnsi="GHEA Grapalat"/>
        </w:rPr>
        <w:t xml:space="preserve">истечения </w:t>
      </w:r>
      <w:r w:rsidR="00F97C74" w:rsidRPr="006E181F">
        <w:rPr>
          <w:rFonts w:ascii="GHEA Grapalat" w:hAnsi="GHEA Grapalat"/>
        </w:rPr>
        <w:t>сорокодневного срока</w:t>
      </w:r>
      <w:r w:rsidR="00F97C74" w:rsidRPr="00155453" w:rsidDel="00F97C74">
        <w:rPr>
          <w:rFonts w:ascii="GHEA Grapalat" w:hAnsi="GHEA Grapalat"/>
        </w:rPr>
        <w:t xml:space="preserve"> </w:t>
      </w:r>
      <w:r w:rsidR="007E2805" w:rsidRPr="00155453">
        <w:rPr>
          <w:rFonts w:ascii="GHEA Grapalat" w:hAnsi="GHEA Grapalat"/>
        </w:rPr>
        <w:t>установленн</w:t>
      </w:r>
      <w:r w:rsidR="00F97C74" w:rsidRPr="00357DB8">
        <w:rPr>
          <w:rFonts w:ascii="GHEA Grapalat" w:hAnsi="GHEA Grapalat"/>
        </w:rPr>
        <w:t>ого</w:t>
      </w:r>
      <w:r w:rsidR="007E2805" w:rsidRPr="00155453">
        <w:rPr>
          <w:rFonts w:ascii="GHEA Grapalat" w:hAnsi="GHEA Grapalat"/>
        </w:rPr>
        <w:t xml:space="preserve"> для включения </w:t>
      </w:r>
      <w:r w:rsidR="00F97C74" w:rsidRPr="00155453">
        <w:rPr>
          <w:rFonts w:ascii="GHEA Grapalat" w:hAnsi="GHEA Grapalat"/>
        </w:rPr>
        <w:t xml:space="preserve">уполномоченным органом </w:t>
      </w:r>
      <w:r w:rsidR="007E2805" w:rsidRPr="00155453">
        <w:rPr>
          <w:rFonts w:ascii="GHEA Grapalat" w:hAnsi="GHEA Grapalat"/>
        </w:rPr>
        <w:t xml:space="preserve">участника </w:t>
      </w:r>
      <w:r w:rsidRPr="00B24E4B">
        <w:rPr>
          <w:rFonts w:ascii="GHEA Grapalat" w:hAnsi="GHEA Grapalat"/>
        </w:rPr>
        <w:t xml:space="preserve"> в список, </w:t>
      </w:r>
      <w:r w:rsidR="000A1DB5" w:rsidRPr="00357DB8">
        <w:rPr>
          <w:rFonts w:ascii="GHEA Grapalat" w:hAnsi="GHEA Grapalat"/>
        </w:rPr>
        <w:t>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w:t>
      </w:r>
      <w:r w:rsidR="000A1DB5">
        <w:rPr>
          <w:rFonts w:ascii="GHEA Grapalat" w:hAnsi="GHEA Grapalat"/>
        </w:rPr>
        <w:t xml:space="preserve"> </w:t>
      </w:r>
      <w:r w:rsidRPr="00B24E4B">
        <w:rPr>
          <w:rFonts w:ascii="GHEA Grapalat" w:hAnsi="GHEA Grapalat"/>
        </w:rPr>
        <w:t>то заказчик письменно уведомляет об этом уполномоченный орган, на основании которого участник не включается в список.</w:t>
      </w:r>
    </w:p>
    <w:p w:rsidR="00544A12" w:rsidRDefault="006435F5" w:rsidP="00637CD2">
      <w:pPr>
        <w:widowControl w:val="0"/>
        <w:tabs>
          <w:tab w:val="left" w:pos="1134"/>
        </w:tabs>
        <w:ind w:left="-360"/>
        <w:jc w:val="both"/>
        <w:rPr>
          <w:rFonts w:ascii="GHEA Grapalat" w:hAnsi="GHEA Grapalat" w:cs="Sylfaen"/>
        </w:rPr>
      </w:pPr>
      <w:r w:rsidRPr="00637CD2">
        <w:rPr>
          <w:rFonts w:ascii="GHEA Grapalat" w:hAnsi="GHEA Grapalat" w:cs="Sylfaen"/>
        </w:rPr>
        <w:t xml:space="preserve">       </w:t>
      </w:r>
      <w:r w:rsidR="00C20AD3" w:rsidRPr="00637CD2">
        <w:rPr>
          <w:rFonts w:ascii="GHEA Grapalat" w:hAnsi="GHEA Grapalat" w:cs="Sylfaen"/>
        </w:rPr>
        <w:t>При этом</w:t>
      </w:r>
      <w:r w:rsidR="00544A12">
        <w:rPr>
          <w:rFonts w:ascii="GHEA Grapalat" w:hAnsi="GHEA Grapalat" w:cs="Sylfaen"/>
        </w:rPr>
        <w:t>;</w:t>
      </w:r>
    </w:p>
    <w:p w:rsidR="00C20AD3" w:rsidRDefault="00544A12" w:rsidP="00637CD2">
      <w:pPr>
        <w:widowControl w:val="0"/>
        <w:tabs>
          <w:tab w:val="left" w:pos="1134"/>
        </w:tabs>
        <w:ind w:left="-360"/>
        <w:jc w:val="both"/>
        <w:rPr>
          <w:rFonts w:ascii="GHEA Grapalat" w:hAnsi="GHEA Grapalat" w:cs="Sylfaen"/>
        </w:rPr>
      </w:pPr>
      <w:r>
        <w:rPr>
          <w:rFonts w:ascii="GHEA Grapalat" w:hAnsi="GHEA Grapalat" w:cs="Sylfaen"/>
        </w:rPr>
        <w:t>-</w:t>
      </w:r>
      <w:r w:rsidR="00C20AD3" w:rsidRPr="00637CD2">
        <w:rPr>
          <w:rFonts w:ascii="GHEA Grapalat" w:hAnsi="GHEA Grapalat" w:cs="Sylfaen"/>
        </w:rPr>
        <w:t xml:space="preserve"> если заявление-объявление о праве на участие в закупках участника квалифицируется </w:t>
      </w:r>
      <w:r w:rsidR="00C20AD3" w:rsidRPr="00637CD2">
        <w:rPr>
          <w:rFonts w:ascii="GHEA Grapalat" w:hAnsi="GHEA Grapalat" w:cs="Sylfaen"/>
        </w:rPr>
        <w:lastRenderedPageBreak/>
        <w:t>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w:t>
      </w:r>
      <w:r w:rsidR="00F01662" w:rsidRPr="00F01662">
        <w:rPr>
          <w:rFonts w:ascii="GHEA Grapalat" w:hAnsi="GHEA Grapalat" w:cs="Sylfaen"/>
        </w:rPr>
        <w:t xml:space="preserve"> </w:t>
      </w:r>
      <w:r w:rsidR="00F01662">
        <w:rPr>
          <w:rFonts w:ascii="GHEA Grapalat" w:hAnsi="GHEA Grapalat" w:cs="Sylfaen"/>
        </w:rPr>
        <w:t xml:space="preserve">включая случаи, когда несоответствия, зафиксированные в результате оценки заявки, не исправляются или не исправляются полностью в установленные сроки, </w:t>
      </w:r>
      <w:r w:rsidRPr="00544A12">
        <w:rPr>
          <w:rFonts w:ascii="GHEA Grapalat" w:hAnsi="GHEA Grapalat" w:cs="Sylfaen"/>
        </w:rPr>
        <w:t>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w:t>
      </w:r>
      <w:r w:rsidR="00E176B0">
        <w:rPr>
          <w:rFonts w:ascii="GHEA Grapalat" w:hAnsi="GHEA Grapalat" w:cs="Sylfaen"/>
        </w:rPr>
        <w:t>,</w:t>
      </w:r>
      <w:r w:rsidRPr="004A296E">
        <w:rPr>
          <w:rFonts w:ascii="GHEA Grapalat" w:hAnsi="GHEA Grapalat" w:cs="Sylfaen"/>
        </w:rPr>
        <w:t xml:space="preserve"> </w:t>
      </w:r>
      <w:r w:rsidR="00C20AD3" w:rsidRPr="00637CD2">
        <w:rPr>
          <w:rFonts w:ascii="GHEA Grapalat" w:hAnsi="GHEA Grapalat" w:cs="Sylfaen"/>
        </w:rPr>
        <w:t>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r w:rsidR="004B64BD">
        <w:rPr>
          <w:rFonts w:ascii="GHEA Grapalat" w:hAnsi="GHEA Grapalat" w:cs="Sylfaen"/>
        </w:rPr>
        <w:t>,</w:t>
      </w:r>
    </w:p>
    <w:p w:rsidR="004B64BD" w:rsidRPr="00671189" w:rsidRDefault="004B64BD" w:rsidP="004B64BD">
      <w:pPr>
        <w:widowControl w:val="0"/>
        <w:tabs>
          <w:tab w:val="left" w:pos="0"/>
        </w:tabs>
        <w:ind w:left="-284" w:firstLine="785"/>
        <w:jc w:val="both"/>
        <w:rPr>
          <w:rFonts w:ascii="GHEA Grapalat" w:hAnsi="GHEA Grapalat" w:cs="Sylfaen"/>
        </w:rPr>
      </w:pPr>
      <w:r>
        <w:rPr>
          <w:rFonts w:ascii="GHEA Grapalat" w:hAnsi="GHEA Grapalat" w:cs="Sylfaen"/>
        </w:rPr>
        <w:t>-</w:t>
      </w:r>
      <w:r w:rsidRPr="00671189">
        <w:rPr>
          <w:rFonts w:ascii="GHEA Grapalat" w:hAnsi="GHEA Grapalat" w:cs="Sylfaen"/>
        </w:rPr>
        <w:t xml:space="preserve"> </w:t>
      </w:r>
      <w:r w:rsidR="00264F97" w:rsidRPr="00671189">
        <w:rPr>
          <w:rFonts w:ascii="GHEA Grapalat" w:hAnsi="GHEA Grapalat" w:cs="Sylfaen"/>
        </w:rPr>
        <w:t>о</w:t>
      </w:r>
      <w:r w:rsidRPr="00671189">
        <w:rPr>
          <w:rFonts w:ascii="GHEA Grapalat" w:hAnsi="GHEA Grapalat" w:cs="Sylfaen"/>
        </w:rPr>
        <w:t>бстоятельство, предусмотренное в пункте 8.8.1 части 1 настоящего приглашения, не считается нарушением обязательств, взятых в рамках процесса закупки.</w:t>
      </w:r>
    </w:p>
    <w:p w:rsidR="003822FA" w:rsidRDefault="003822FA" w:rsidP="00B46D58">
      <w:pPr>
        <w:widowControl w:val="0"/>
        <w:tabs>
          <w:tab w:val="left" w:pos="1276"/>
        </w:tabs>
        <w:spacing w:after="160"/>
        <w:ind w:firstLine="567"/>
        <w:jc w:val="both"/>
        <w:rPr>
          <w:rFonts w:ascii="GHEA Grapalat" w:hAnsi="GHEA Grapalat"/>
        </w:rPr>
      </w:pPr>
    </w:p>
    <w:p w:rsidR="00A63D83" w:rsidRPr="009044F1" w:rsidRDefault="00A63D83" w:rsidP="00B46D58">
      <w:pPr>
        <w:widowControl w:val="0"/>
        <w:tabs>
          <w:tab w:val="left" w:pos="1276"/>
        </w:tabs>
        <w:spacing w:after="160"/>
        <w:ind w:firstLine="567"/>
        <w:jc w:val="both"/>
        <w:rPr>
          <w:rFonts w:ascii="GHEA Grapalat" w:hAnsi="GHEA Grapalat"/>
        </w:rPr>
      </w:pPr>
      <w:r>
        <w:rPr>
          <w:rFonts w:ascii="GHEA Grapalat" w:hAnsi="GHEA Grapalat"/>
        </w:rPr>
        <w:t>8.1</w:t>
      </w:r>
      <w:r w:rsidR="008067C5">
        <w:rPr>
          <w:rFonts w:ascii="GHEA Grapalat" w:hAnsi="GHEA Grapalat"/>
        </w:rPr>
        <w:t>4</w:t>
      </w:r>
      <w:r w:rsidR="00A31DCA">
        <w:rPr>
          <w:rFonts w:ascii="GHEA Grapalat" w:hAnsi="GHEA Grapalat"/>
        </w:rPr>
        <w:t xml:space="preserve"> Е</w:t>
      </w:r>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rsidR="00A23E7B" w:rsidRDefault="00E64D24" w:rsidP="00B46D58">
      <w:pPr>
        <w:pStyle w:val="norm"/>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8.1</w:t>
      </w:r>
      <w:r w:rsidR="00FE1D95">
        <w:rPr>
          <w:rFonts w:ascii="GHEA Grapalat" w:hAnsi="GHEA Grapalat"/>
          <w:sz w:val="24"/>
          <w:szCs w:val="24"/>
        </w:rPr>
        <w:t>5</w:t>
      </w:r>
      <w:r>
        <w:rPr>
          <w:rFonts w:ascii="GHEA Grapalat" w:hAnsi="GHEA Grapalat"/>
          <w:sz w:val="24"/>
          <w:szCs w:val="24"/>
        </w:rPr>
        <w:t xml:space="preserve"> </w:t>
      </w:r>
      <w:r w:rsidR="00A74478" w:rsidRPr="00A74478">
        <w:rPr>
          <w:rFonts w:ascii="GHEA Grapalat" w:hAnsi="GHEA Grapalat"/>
          <w:sz w:val="24"/>
          <w:szCs w:val="24"/>
        </w:rPr>
        <w:t>Документы, указанные в пунктах 8.</w:t>
      </w:r>
      <w:r w:rsidR="00D0532E">
        <w:rPr>
          <w:rFonts w:ascii="GHEA Grapalat" w:hAnsi="GHEA Grapalat"/>
          <w:sz w:val="24"/>
          <w:szCs w:val="24"/>
        </w:rPr>
        <w:t>8</w:t>
      </w:r>
      <w:r w:rsidR="00A74478" w:rsidRPr="00A74478">
        <w:rPr>
          <w:rFonts w:ascii="GHEA Grapalat" w:hAnsi="GHEA Grapalat"/>
          <w:sz w:val="24"/>
          <w:szCs w:val="24"/>
        </w:rPr>
        <w:t xml:space="preserve"> и 8.</w:t>
      </w:r>
      <w:r w:rsidR="00D0532E">
        <w:rPr>
          <w:rFonts w:ascii="GHEA Grapalat" w:hAnsi="GHEA Grapalat"/>
          <w:sz w:val="24"/>
          <w:szCs w:val="24"/>
        </w:rPr>
        <w:t>9</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w:t>
      </w:r>
      <w:r w:rsidR="00A23E7B">
        <w:rPr>
          <w:rFonts w:ascii="GHEA Grapalat" w:hAnsi="GHEA Grapalat"/>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1439BD" w:rsidRDefault="00A150A9" w:rsidP="00B46D58">
      <w:pPr>
        <w:pStyle w:val="23"/>
        <w:widowControl w:val="0"/>
        <w:tabs>
          <w:tab w:val="left" w:pos="1276"/>
        </w:tabs>
        <w:spacing w:after="160" w:line="240" w:lineRule="auto"/>
        <w:ind w:firstLine="567"/>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D51DF5">
        <w:rPr>
          <w:rFonts w:ascii="GHEA Grapalat" w:hAnsi="GHEA Grapalat"/>
          <w:sz w:val="24"/>
          <w:szCs w:val="24"/>
        </w:rPr>
        <w:t>6</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1CBD" w:rsidRPr="00BF1CBD" w:rsidRDefault="00B5219E" w:rsidP="00BF1CBD">
      <w:pPr>
        <w:widowControl w:val="0"/>
        <w:tabs>
          <w:tab w:val="left" w:pos="1276"/>
        </w:tabs>
        <w:spacing w:after="160"/>
        <w:ind w:firstLine="567"/>
        <w:contextualSpacing/>
        <w:jc w:val="both"/>
        <w:rPr>
          <w:rFonts w:ascii="GHEA Grapalat" w:hAnsi="GHEA Grapalat"/>
          <w:spacing w:val="-4"/>
        </w:rPr>
      </w:pPr>
      <w:r w:rsidRPr="00BF1CBD">
        <w:rPr>
          <w:rFonts w:ascii="GHEA Grapalat" w:hAnsi="GHEA Grapalat"/>
          <w:spacing w:val="-4"/>
        </w:rPr>
        <w:t>8</w:t>
      </w:r>
      <w:r w:rsidR="00A150A9" w:rsidRPr="00BF1CBD">
        <w:rPr>
          <w:rFonts w:ascii="GHEA Grapalat" w:hAnsi="GHEA Grapalat"/>
          <w:spacing w:val="-4"/>
        </w:rPr>
        <w:t>.</w:t>
      </w:r>
      <w:r w:rsidR="0093610F" w:rsidRPr="00BF1CBD">
        <w:rPr>
          <w:rFonts w:ascii="GHEA Grapalat" w:hAnsi="GHEA Grapalat"/>
          <w:spacing w:val="-4"/>
        </w:rPr>
        <w:t>1</w:t>
      </w:r>
      <w:r w:rsidR="00A161B0" w:rsidRPr="00BF1CBD">
        <w:rPr>
          <w:rFonts w:ascii="GHEA Grapalat" w:hAnsi="GHEA Grapalat"/>
          <w:spacing w:val="-4"/>
        </w:rPr>
        <w:t>7</w:t>
      </w:r>
      <w:r w:rsidR="00EE0CB1" w:rsidRPr="00BF1CBD">
        <w:rPr>
          <w:rFonts w:ascii="GHEA Grapalat" w:hAnsi="GHEA Grapalat"/>
          <w:spacing w:val="-4"/>
        </w:rPr>
        <w:t>.</w:t>
      </w:r>
      <w:r w:rsidR="00EE0CB1" w:rsidRPr="00BF1CBD">
        <w:rPr>
          <w:rFonts w:ascii="GHEA Grapalat" w:hAnsi="GHEA Grapalat"/>
          <w:spacing w:val="-4"/>
        </w:rPr>
        <w:tab/>
      </w:r>
      <w:r w:rsidR="00BF1CBD" w:rsidRPr="00BF1CBD">
        <w:rPr>
          <w:rFonts w:ascii="GHEA Grapalat" w:hAnsi="GHEA Grapalat"/>
          <w:spacing w:val="-4"/>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rsidR="00BF1CBD" w:rsidRDefault="00BF1CBD" w:rsidP="00BF1CBD">
      <w:pPr>
        <w:widowControl w:val="0"/>
        <w:spacing w:after="160"/>
        <w:ind w:firstLine="567"/>
        <w:contextualSpacing/>
        <w:jc w:val="both"/>
        <w:rPr>
          <w:rFonts w:ascii="GHEA Grapalat" w:hAnsi="GHEA Grapalat"/>
          <w:spacing w:val="-4"/>
        </w:rPr>
      </w:pPr>
      <w:r w:rsidRPr="00BF1CBD">
        <w:rPr>
          <w:rFonts w:ascii="GHEA Grapalat" w:hAnsi="GHEA Grapalat"/>
          <w:spacing w:val="-4"/>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0811C1" w:rsidRDefault="00A150A9" w:rsidP="00B46D58">
      <w:pPr>
        <w:pStyle w:val="23"/>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E624C">
        <w:rPr>
          <w:rFonts w:ascii="GHEA Grapalat" w:hAnsi="GHEA Grapalat"/>
          <w:sz w:val="24"/>
          <w:szCs w:val="24"/>
          <w:lang w:val="hy-AM"/>
        </w:rPr>
        <w:t>1</w:t>
      </w:r>
      <w:r w:rsidR="00B325AF">
        <w:rPr>
          <w:rFonts w:ascii="GHEA Grapalat" w:hAnsi="GHEA Grapalat"/>
          <w:sz w:val="24"/>
          <w:szCs w:val="24"/>
        </w:rPr>
        <w:t>8</w:t>
      </w:r>
      <w:r w:rsidRPr="009044F1">
        <w:rPr>
          <w:rFonts w:ascii="GHEA Grapalat" w:hAnsi="GHEA Grapalat"/>
          <w:sz w:val="24"/>
          <w:szCs w:val="24"/>
        </w:rPr>
        <w:t>.</w:t>
      </w:r>
      <w:r w:rsidR="00EE0CB1" w:rsidRPr="005114D0">
        <w:rPr>
          <w:rFonts w:ascii="GHEA Grapalat" w:hAnsi="GHEA Grapalat"/>
          <w:sz w:val="24"/>
          <w:szCs w:val="24"/>
        </w:rPr>
        <w:tab/>
      </w:r>
      <w:r w:rsidRPr="009044F1">
        <w:rPr>
          <w:rFonts w:ascii="GHEA Grapalat" w:hAnsi="GHEA Grapalat"/>
          <w:sz w:val="24"/>
          <w:szCs w:val="24"/>
        </w:rPr>
        <w:t>Оценка заявок и определение отобранного участника осуществляются по отдельным лотам</w:t>
      </w:r>
      <w:r w:rsidR="00FE2802">
        <w:rPr>
          <w:rStyle w:val="af6"/>
          <w:rFonts w:ascii="GHEA Grapalat" w:hAnsi="GHEA Grapalat"/>
          <w:sz w:val="24"/>
          <w:szCs w:val="24"/>
        </w:rPr>
        <w:footnoteReference w:customMarkFollows="1" w:id="8"/>
        <w:t>11</w:t>
      </w:r>
      <w:r w:rsidRPr="009044F1">
        <w:rPr>
          <w:rFonts w:ascii="GHEA Grapalat" w:hAnsi="GHEA Grapalat"/>
          <w:sz w:val="24"/>
          <w:szCs w:val="24"/>
        </w:rPr>
        <w:t xml:space="preserve">. </w:t>
      </w:r>
    </w:p>
    <w:p w:rsidR="00583092" w:rsidRPr="008C0D41" w:rsidRDefault="00A150A9" w:rsidP="00B46D58">
      <w:pPr>
        <w:widowControl w:val="0"/>
        <w:tabs>
          <w:tab w:val="left" w:pos="1276"/>
        </w:tabs>
        <w:spacing w:after="160"/>
        <w:ind w:firstLine="567"/>
        <w:jc w:val="both"/>
        <w:rPr>
          <w:rFonts w:ascii="GHEA Grapalat" w:hAnsi="GHEA Grapalat"/>
        </w:rPr>
      </w:pPr>
      <w:r w:rsidRPr="008C0D41">
        <w:rPr>
          <w:rFonts w:ascii="GHEA Grapalat" w:hAnsi="GHEA Grapalat"/>
        </w:rPr>
        <w:lastRenderedPageBreak/>
        <w:t>8.</w:t>
      </w:r>
      <w:r w:rsidR="00E44A71" w:rsidRPr="008C0D41">
        <w:rPr>
          <w:rFonts w:ascii="GHEA Grapalat" w:hAnsi="GHEA Grapalat"/>
        </w:rPr>
        <w:t>19</w:t>
      </w:r>
      <w:r w:rsidR="009F2C5D" w:rsidRPr="008C0D41">
        <w:rPr>
          <w:rFonts w:ascii="GHEA Grapalat" w:hAnsi="GHEA Grapalat"/>
        </w:rPr>
        <w:t>.</w:t>
      </w:r>
      <w:r w:rsidR="009F2C5D" w:rsidRPr="008C0D41">
        <w:rPr>
          <w:rFonts w:ascii="GHEA Grapalat" w:hAnsi="GHEA Grapalat"/>
        </w:rPr>
        <w:tab/>
      </w:r>
      <w:r w:rsidRPr="008C0D41">
        <w:rPr>
          <w:rFonts w:ascii="GHEA Grapalat" w:hAnsi="GHEA Grapalat"/>
        </w:rPr>
        <w:t>В случае если отобранный участник не заключает (отказывается</w:t>
      </w:r>
      <w:r w:rsidR="00521B59" w:rsidRPr="008C0D41">
        <w:rPr>
          <w:rFonts w:ascii="Courier New" w:hAnsi="Courier New" w:cs="Courier New"/>
          <w:lang w:val="en-US"/>
        </w:rPr>
        <w:t> </w:t>
      </w:r>
      <w:r w:rsidRPr="008C0D41">
        <w:rPr>
          <w:rFonts w:ascii="GHEA Grapalat" w:hAnsi="GHEA Grapalat"/>
        </w:rPr>
        <w:t xml:space="preserve">заключать) договор или лишается права на заключение договора, </w:t>
      </w:r>
      <w:r w:rsidR="000702A0" w:rsidRPr="008C0D41">
        <w:rPr>
          <w:rFonts w:ascii="GHEA Grapalat" w:hAnsi="GHEA Grapalat"/>
        </w:rPr>
        <w:t xml:space="preserve">решением комиссии </w:t>
      </w:r>
      <w:proofErr w:type="gramStart"/>
      <w:r w:rsidR="005F2F3B" w:rsidRPr="008C0D41">
        <w:rPr>
          <w:rFonts w:ascii="GHEA Grapalat" w:hAnsi="GHEA Grapalat"/>
        </w:rPr>
        <w:t xml:space="preserve">отобранным  </w:t>
      </w:r>
      <w:r w:rsidRPr="008C0D41">
        <w:rPr>
          <w:rFonts w:ascii="GHEA Grapalat" w:hAnsi="GHEA Grapalat"/>
        </w:rPr>
        <w:t>участник</w:t>
      </w:r>
      <w:r w:rsidR="005F2F3B" w:rsidRPr="008C0D41">
        <w:rPr>
          <w:rFonts w:ascii="GHEA Grapalat" w:hAnsi="GHEA Grapalat"/>
        </w:rPr>
        <w:t>ом</w:t>
      </w:r>
      <w:proofErr w:type="gramEnd"/>
      <w:r w:rsidR="005F2F3B" w:rsidRPr="008C0D41">
        <w:rPr>
          <w:rFonts w:ascii="GHEA Grapalat" w:hAnsi="GHEA Grapalat"/>
        </w:rPr>
        <w:t xml:space="preserve"> </w:t>
      </w:r>
      <w:r w:rsidR="005F2F3B" w:rsidRPr="008C0D41">
        <w:rPr>
          <w:rFonts w:ascii="GHEA Grapalat" w:hAnsi="GHEA Grapalat"/>
          <w:lang w:val="hy-AM"/>
        </w:rPr>
        <w:t xml:space="preserve"> </w:t>
      </w:r>
      <w:r w:rsidR="005F2F3B" w:rsidRPr="008C0D41">
        <w:rPr>
          <w:rFonts w:ascii="GHEA Grapalat" w:hAnsi="GHEA Grapalat"/>
        </w:rPr>
        <w:t>признается участник занявший следующее место</w:t>
      </w:r>
      <w:r w:rsidR="00951CE5" w:rsidRPr="008C0D41">
        <w:rPr>
          <w:rFonts w:ascii="GHEA Grapalat" w:hAnsi="GHEA Grapalat"/>
          <w:lang w:val="hy-AM"/>
        </w:rPr>
        <w:t xml:space="preserve"> </w:t>
      </w:r>
      <w:r w:rsidR="00951CE5" w:rsidRPr="008C0D41">
        <w:rPr>
          <w:rFonts w:ascii="GHEA Grapalat" w:hAnsi="GHEA Grapalat"/>
        </w:rPr>
        <w:t>с</w:t>
      </w:r>
      <w:r w:rsidRPr="008C0D41">
        <w:rPr>
          <w:rFonts w:ascii="GHEA Grapalat" w:hAnsi="GHEA Grapalat"/>
        </w:rPr>
        <w:t xml:space="preserve"> </w:t>
      </w:r>
      <w:r w:rsidR="00951CE5" w:rsidRPr="008C0D41">
        <w:rPr>
          <w:rFonts w:ascii="GHEA Grapalat" w:hAnsi="GHEA Grapalat"/>
        </w:rPr>
        <w:t>применением процедуры</w:t>
      </w:r>
      <w:r w:rsidRPr="008C0D41">
        <w:rPr>
          <w:rFonts w:ascii="GHEA Grapalat" w:hAnsi="GHEA Grapalat"/>
        </w:rPr>
        <w:t>, установленн</w:t>
      </w:r>
      <w:r w:rsidR="00951CE5" w:rsidRPr="008C0D41">
        <w:rPr>
          <w:rFonts w:ascii="GHEA Grapalat" w:hAnsi="GHEA Grapalat"/>
        </w:rPr>
        <w:t>ой</w:t>
      </w:r>
      <w:r w:rsidRPr="008C0D41">
        <w:rPr>
          <w:rFonts w:ascii="GHEA Grapalat" w:hAnsi="GHEA Grapalat"/>
        </w:rPr>
        <w:t xml:space="preserve"> пунктами 8.1</w:t>
      </w:r>
      <w:r w:rsidR="00625515" w:rsidRPr="008C0D41">
        <w:rPr>
          <w:rFonts w:ascii="GHEA Grapalat" w:hAnsi="GHEA Grapalat"/>
        </w:rPr>
        <w:t>2</w:t>
      </w:r>
      <w:r w:rsidRPr="008C0D41">
        <w:rPr>
          <w:rFonts w:ascii="GHEA Grapalat" w:hAnsi="GHEA Grapalat"/>
        </w:rPr>
        <w:t>-8.</w:t>
      </w:r>
      <w:r w:rsidR="00625515" w:rsidRPr="008C0D41">
        <w:rPr>
          <w:rFonts w:ascii="GHEA Grapalat" w:hAnsi="GHEA Grapalat"/>
        </w:rPr>
        <w:t>18</w:t>
      </w:r>
      <w:r w:rsidR="007854B2" w:rsidRPr="008C0D41">
        <w:rPr>
          <w:rFonts w:ascii="GHEA Grapalat" w:hAnsi="GHEA Grapalat"/>
        </w:rPr>
        <w:t xml:space="preserve"> </w:t>
      </w:r>
      <w:r w:rsidRPr="008C0D41">
        <w:rPr>
          <w:rFonts w:ascii="GHEA Grapalat" w:hAnsi="GHEA Grapalat"/>
        </w:rPr>
        <w:t>части 1 настоящего Приглашения.</w:t>
      </w:r>
    </w:p>
    <w:p w:rsidR="00583092"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22247D" w:rsidRPr="009044F1">
        <w:rPr>
          <w:rFonts w:ascii="GHEA Grapalat" w:hAnsi="GHEA Grapalat"/>
          <w:sz w:val="24"/>
          <w:szCs w:val="24"/>
        </w:rPr>
        <w:t>2</w:t>
      </w:r>
      <w:r w:rsidR="005D0468">
        <w:rPr>
          <w:rFonts w:ascii="GHEA Grapalat" w:hAnsi="GHEA Grapalat"/>
          <w:sz w:val="24"/>
          <w:szCs w:val="24"/>
        </w:rPr>
        <w:t>0</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5114D0" w:rsidRDefault="00662165"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374F4A" w:rsidRDefault="00A150A9" w:rsidP="00B46D58">
      <w:pPr>
        <w:pStyle w:val="23"/>
        <w:widowControl w:val="0"/>
        <w:tabs>
          <w:tab w:val="left" w:pos="1276"/>
        </w:tabs>
        <w:spacing w:after="160" w:line="240" w:lineRule="auto"/>
        <w:ind w:firstLine="567"/>
        <w:rPr>
          <w:rFonts w:ascii="GHEA Grapalat" w:hAnsi="GHEA Grapalat"/>
          <w:sz w:val="24"/>
          <w:szCs w:val="24"/>
        </w:rPr>
      </w:pPr>
      <w:r w:rsidRPr="00B57B4F">
        <w:rPr>
          <w:rFonts w:ascii="GHEA Grapalat" w:hAnsi="GHEA Grapalat"/>
          <w:sz w:val="24"/>
          <w:szCs w:val="24"/>
        </w:rPr>
        <w:t>8.</w:t>
      </w:r>
      <w:r w:rsidR="005A79EE" w:rsidRPr="00B57B4F">
        <w:rPr>
          <w:rFonts w:ascii="GHEA Grapalat" w:hAnsi="GHEA Grapalat"/>
          <w:sz w:val="24"/>
          <w:szCs w:val="24"/>
        </w:rPr>
        <w:t>2</w:t>
      </w:r>
      <w:r w:rsidR="000241CA" w:rsidRPr="00B57B4F">
        <w:rPr>
          <w:rFonts w:ascii="GHEA Grapalat" w:hAnsi="GHEA Grapalat"/>
          <w:sz w:val="24"/>
          <w:szCs w:val="24"/>
        </w:rPr>
        <w:t>1</w:t>
      </w:r>
      <w:r w:rsidRPr="00B57B4F">
        <w:rPr>
          <w:rFonts w:ascii="GHEA Grapalat" w:hAnsi="GHEA Grapalat"/>
          <w:sz w:val="24"/>
          <w:szCs w:val="24"/>
        </w:rPr>
        <w:t>.</w:t>
      </w:r>
      <w:r w:rsidR="00FA2DBA" w:rsidRPr="00B57B4F">
        <w:rPr>
          <w:rFonts w:ascii="GHEA Grapalat" w:hAnsi="GHEA Grapalat"/>
          <w:sz w:val="24"/>
          <w:szCs w:val="24"/>
        </w:rPr>
        <w:tab/>
      </w:r>
      <w:r w:rsidRPr="00B57B4F">
        <w:rPr>
          <w:rFonts w:ascii="GHEA Grapalat" w:hAnsi="GHEA Grapalat"/>
          <w:sz w:val="24"/>
          <w:szCs w:val="24"/>
        </w:rPr>
        <w:t>С целью применения пункта 8.</w:t>
      </w:r>
      <w:r w:rsidR="005A79EE" w:rsidRPr="00B57B4F">
        <w:rPr>
          <w:rFonts w:ascii="GHEA Grapalat" w:hAnsi="GHEA Grapalat"/>
          <w:sz w:val="24"/>
          <w:szCs w:val="24"/>
        </w:rPr>
        <w:t>2</w:t>
      </w:r>
      <w:r w:rsidR="00D35E75" w:rsidRPr="00B57B4F">
        <w:rPr>
          <w:rFonts w:ascii="GHEA Grapalat" w:hAnsi="GHEA Grapalat"/>
          <w:sz w:val="24"/>
          <w:szCs w:val="24"/>
        </w:rPr>
        <w:t>0</w:t>
      </w:r>
      <w:r w:rsidRPr="00B57B4F">
        <w:rPr>
          <w:rFonts w:ascii="GHEA Grapalat" w:hAnsi="GHEA Grapalat"/>
          <w:sz w:val="24"/>
          <w:szCs w:val="24"/>
        </w:rPr>
        <w:t xml:space="preserve">. части 1 настоящего приглашения </w:t>
      </w:r>
      <w:r w:rsidR="005A79EE" w:rsidRPr="00B57B4F">
        <w:rPr>
          <w:rFonts w:ascii="GHEA Grapalat" w:hAnsi="GHEA Grapalat"/>
          <w:sz w:val="24"/>
          <w:szCs w:val="24"/>
        </w:rPr>
        <w:t xml:space="preserve">может быть созвано </w:t>
      </w:r>
      <w:r w:rsidRPr="00B57B4F">
        <w:rPr>
          <w:rFonts w:ascii="GHEA Grapalat" w:hAnsi="GHEA Grapalat"/>
          <w:sz w:val="24"/>
          <w:szCs w:val="24"/>
        </w:rPr>
        <w:t>внеочередное заседание комиссии.</w:t>
      </w:r>
    </w:p>
    <w:p w:rsidR="00E45ACA" w:rsidRPr="000811C1"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pacing w:val="-6"/>
          <w:sz w:val="24"/>
          <w:szCs w:val="24"/>
        </w:rPr>
        <w:t>8.</w:t>
      </w:r>
      <w:r w:rsidR="004D0EA7" w:rsidRPr="009044F1">
        <w:rPr>
          <w:rFonts w:ascii="GHEA Grapalat" w:hAnsi="GHEA Grapalat"/>
          <w:spacing w:val="-6"/>
          <w:sz w:val="24"/>
          <w:szCs w:val="24"/>
        </w:rPr>
        <w:t>2</w:t>
      </w:r>
      <w:r w:rsidR="005D5CCD">
        <w:rPr>
          <w:rFonts w:ascii="GHEA Grapalat" w:hAnsi="GHEA Grapalat"/>
          <w:spacing w:val="-6"/>
          <w:sz w:val="24"/>
          <w:szCs w:val="24"/>
        </w:rPr>
        <w:t>2</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rsidR="00583092" w:rsidRDefault="00A150A9" w:rsidP="00B46D58">
      <w:pPr>
        <w:pStyle w:val="23"/>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163324">
        <w:rPr>
          <w:rFonts w:ascii="GHEA Grapalat" w:hAnsi="GHEA Grapalat"/>
          <w:sz w:val="24"/>
          <w:szCs w:val="24"/>
        </w:rPr>
        <w:t>2</w:t>
      </w:r>
      <w:r w:rsidR="00BE4CFA">
        <w:rPr>
          <w:rFonts w:ascii="GHEA Grapalat" w:hAnsi="GHEA Grapalat"/>
          <w:sz w:val="24"/>
          <w:szCs w:val="24"/>
        </w:rPr>
        <w:t>3</w:t>
      </w:r>
      <w:r w:rsidR="00BA2853" w:rsidRPr="00BA2853">
        <w:rPr>
          <w:rFonts w:ascii="GHEA Grapalat" w:hAnsi="GHEA Grapalat"/>
          <w:sz w:val="24"/>
          <w:szCs w:val="24"/>
        </w:rPr>
        <w:t>.</w:t>
      </w:r>
      <w:r w:rsidR="006354FA">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4513E" w:rsidRDefault="0084513E" w:rsidP="0084513E">
      <w:pPr>
        <w:pStyle w:val="23"/>
        <w:widowControl w:val="0"/>
        <w:spacing w:after="160" w:line="240" w:lineRule="auto"/>
        <w:ind w:left="284" w:firstLine="567"/>
        <w:contextualSpacing/>
        <w:rPr>
          <w:rFonts w:ascii="GHEA Grapalat" w:hAnsi="GHEA Grapalat"/>
          <w:sz w:val="24"/>
          <w:szCs w:val="24"/>
        </w:rPr>
      </w:pPr>
      <w:r w:rsidRPr="009044F1">
        <w:rPr>
          <w:rFonts w:ascii="GHEA Grapalat" w:hAnsi="GHEA Grapalat"/>
          <w:sz w:val="24"/>
          <w:szCs w:val="24"/>
        </w:rPr>
        <w:t>Период ожидания в случае настоящей процедуры составляет "</w:t>
      </w:r>
      <w:r>
        <w:rPr>
          <w:rFonts w:ascii="GHEA Grapalat" w:hAnsi="GHEA Grapalat"/>
          <w:sz w:val="24"/>
          <w:szCs w:val="24"/>
        </w:rPr>
        <w:t xml:space="preserve"> </w:t>
      </w:r>
      <w:r w:rsidRPr="009044F1">
        <w:rPr>
          <w:rFonts w:ascii="GHEA Grapalat" w:hAnsi="GHEA Grapalat"/>
          <w:sz w:val="24"/>
          <w:szCs w:val="24"/>
        </w:rPr>
        <w:t>" календарных дней. Период ожидания</w:t>
      </w:r>
      <w:r>
        <w:rPr>
          <w:rFonts w:ascii="GHEA Grapalat" w:hAnsi="GHEA Grapalat"/>
          <w:sz w:val="24"/>
          <w:szCs w:val="24"/>
        </w:rPr>
        <w:t>:</w:t>
      </w:r>
    </w:p>
    <w:p w:rsidR="0084513E" w:rsidRPr="00B6749E" w:rsidRDefault="0084513E" w:rsidP="006A50D8">
      <w:pPr>
        <w:pStyle w:val="23"/>
        <w:widowControl w:val="0"/>
        <w:numPr>
          <w:ilvl w:val="0"/>
          <w:numId w:val="9"/>
        </w:numPr>
        <w:spacing w:after="160" w:line="240" w:lineRule="auto"/>
        <w:ind w:left="284" w:hanging="426"/>
        <w:contextualSpacing/>
        <w:rPr>
          <w:rFonts w:ascii="GHEA Grapalat" w:hAnsi="GHEA Grapalat"/>
          <w:i/>
          <w:sz w:val="24"/>
          <w:szCs w:val="24"/>
        </w:rPr>
      </w:pPr>
      <w:r w:rsidRPr="009044F1">
        <w:rPr>
          <w:rFonts w:ascii="GHEA Grapalat" w:hAnsi="GHEA Grapalat"/>
          <w:sz w:val="24"/>
          <w:szCs w:val="24"/>
        </w:rPr>
        <w:t>не применим, если заявку подал только один участник, с которым заключается договор</w:t>
      </w:r>
      <w:r>
        <w:rPr>
          <w:rFonts w:ascii="GHEA Grapalat" w:hAnsi="GHEA Grapalat"/>
          <w:sz w:val="24"/>
          <w:szCs w:val="24"/>
        </w:rPr>
        <w:t>;</w:t>
      </w:r>
    </w:p>
    <w:p w:rsidR="0084513E" w:rsidRDefault="0084513E" w:rsidP="006A50D8">
      <w:pPr>
        <w:pStyle w:val="norm"/>
        <w:widowControl w:val="0"/>
        <w:numPr>
          <w:ilvl w:val="0"/>
          <w:numId w:val="9"/>
        </w:numPr>
        <w:spacing w:line="240" w:lineRule="auto"/>
        <w:ind w:left="284"/>
        <w:contextualSpacing/>
        <w:rPr>
          <w:rFonts w:ascii="GHEA Grapalat" w:hAnsi="GHEA Grapalat"/>
          <w:sz w:val="24"/>
          <w:szCs w:val="24"/>
        </w:rPr>
      </w:pPr>
      <w:r w:rsidRPr="00747338">
        <w:rPr>
          <w:rFonts w:ascii="GHEA Grapalat" w:hAnsi="GHEA Grapalat"/>
          <w:sz w:val="24"/>
          <w:szCs w:val="24"/>
        </w:rPr>
        <w:t>применим также в том случае, когда заявку подал только один участник и она была</w:t>
      </w:r>
      <w:r w:rsidRPr="005B478F">
        <w:rPr>
          <w:rFonts w:ascii="GHEA Grapalat" w:hAnsi="GHEA Grapalat"/>
          <w:szCs w:val="22"/>
        </w:rPr>
        <w:t xml:space="preserve"> </w:t>
      </w:r>
      <w:r w:rsidRPr="00747338">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rsidR="0084513E" w:rsidRDefault="0084513E" w:rsidP="0084513E">
      <w:pPr>
        <w:pStyle w:val="norm"/>
        <w:widowControl w:val="0"/>
        <w:tabs>
          <w:tab w:val="left" w:pos="1276"/>
        </w:tabs>
        <w:spacing w:line="240" w:lineRule="auto"/>
        <w:ind w:left="284" w:firstLine="0"/>
        <w:contextualSpacing/>
        <w:rPr>
          <w:rFonts w:ascii="GHEA Grapalat" w:hAnsi="GHEA Grapalat"/>
          <w:sz w:val="24"/>
          <w:szCs w:val="24"/>
        </w:rPr>
      </w:pPr>
    </w:p>
    <w:p w:rsidR="0084513E" w:rsidRPr="00747338" w:rsidRDefault="0084513E" w:rsidP="0084513E">
      <w:pPr>
        <w:pStyle w:val="norm"/>
        <w:widowControl w:val="0"/>
        <w:tabs>
          <w:tab w:val="left" w:pos="1276"/>
        </w:tabs>
        <w:spacing w:line="240" w:lineRule="auto"/>
        <w:ind w:firstLine="0"/>
        <w:contextualSpacing/>
        <w:rPr>
          <w:rFonts w:ascii="GHEA Grapalat" w:hAnsi="GHEA Grapalat"/>
          <w:sz w:val="24"/>
          <w:szCs w:val="24"/>
        </w:rPr>
      </w:pPr>
      <w:r>
        <w:rPr>
          <w:rFonts w:ascii="GHEA Grapalat" w:hAnsi="GHEA Grapalat"/>
          <w:sz w:val="24"/>
          <w:szCs w:val="24"/>
        </w:rPr>
        <w:t xml:space="preserve">     </w:t>
      </w:r>
      <w:r w:rsidRPr="00747338">
        <w:rPr>
          <w:rFonts w:ascii="GHEA Grapalat" w:hAnsi="GHEA Grapalat"/>
          <w:sz w:val="24"/>
          <w:szCs w:val="24"/>
        </w:rPr>
        <w:t xml:space="preserve">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w:t>
      </w:r>
      <w:r w:rsidRPr="00747338">
        <w:rPr>
          <w:rFonts w:ascii="GHEA Grapalat" w:hAnsi="GHEA Grapalat"/>
          <w:sz w:val="24"/>
          <w:szCs w:val="24"/>
        </w:rPr>
        <w:lastRenderedPageBreak/>
        <w:t>заключенный без опубликования объявления о заключении договора или объявления процедуры закупки несостоявшейся, является ничтожным.</w:t>
      </w:r>
    </w:p>
    <w:p w:rsidR="00B47535" w:rsidRDefault="00B47535">
      <w:pPr>
        <w:rPr>
          <w:rFonts w:ascii="GHEA Grapalat" w:hAnsi="GHEA Grapalat"/>
          <w:b/>
        </w:rPr>
      </w:pPr>
      <w:r>
        <w:rPr>
          <w:rFonts w:ascii="GHEA Grapalat" w:hAnsi="GHEA Grapalat"/>
          <w:b/>
        </w:rPr>
        <w:br w:type="page"/>
      </w:r>
    </w:p>
    <w:p w:rsidR="000313A6" w:rsidRPr="009044F1" w:rsidRDefault="00AA0AD8" w:rsidP="00B46D58">
      <w:pPr>
        <w:widowControl w:val="0"/>
        <w:spacing w:after="160"/>
        <w:jc w:val="center"/>
        <w:rPr>
          <w:rFonts w:ascii="GHEA Grapalat" w:hAnsi="GHEA Grapalat" w:cs="Arial"/>
          <w:b/>
          <w:iCs/>
        </w:rPr>
      </w:pPr>
      <w:r w:rsidRPr="009044F1">
        <w:rPr>
          <w:rFonts w:ascii="GHEA Grapalat" w:hAnsi="GHEA Grapalat"/>
          <w:b/>
        </w:rPr>
        <w:lastRenderedPageBreak/>
        <w:t xml:space="preserve">9. ЗАКЛЮЧЕНИЕ ДОГОВОРА </w:t>
      </w:r>
    </w:p>
    <w:p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00C961A9">
        <w:rPr>
          <w:rFonts w:ascii="GHEA Grapalat" w:hAnsi="GHEA Grapalat"/>
        </w:rPr>
        <w:t xml:space="preserve">На четвертый </w:t>
      </w:r>
      <w:r w:rsidRPr="009044F1">
        <w:rPr>
          <w:rFonts w:ascii="GHEA Grapalat" w:hAnsi="GHEA Grapalat"/>
        </w:rPr>
        <w:t>рабочи</w:t>
      </w:r>
      <w:r w:rsidR="00D11878">
        <w:rPr>
          <w:rFonts w:ascii="GHEA Grapalat" w:hAnsi="GHEA Grapalat"/>
        </w:rPr>
        <w:t>й</w:t>
      </w:r>
      <w:r w:rsidRPr="009044F1">
        <w:rPr>
          <w:rFonts w:ascii="GHEA Grapalat" w:hAnsi="GHEA Grapalat"/>
        </w:rPr>
        <w:t xml:space="preserve"> д</w:t>
      </w:r>
      <w:r w:rsidR="00D11878">
        <w:rPr>
          <w:rFonts w:ascii="GHEA Grapalat" w:hAnsi="GHEA Grapalat"/>
        </w:rPr>
        <w:t>е</w:t>
      </w:r>
      <w:r w:rsidRPr="009044F1">
        <w:rPr>
          <w:rFonts w:ascii="GHEA Grapalat" w:hAnsi="GHEA Grapalat"/>
        </w:rPr>
        <w:t>н</w:t>
      </w:r>
      <w:r w:rsidR="00D11878">
        <w:rPr>
          <w:rFonts w:ascii="GHEA Grapalat" w:hAnsi="GHEA Grapalat"/>
        </w:rPr>
        <w:t>ь</w:t>
      </w:r>
      <w:r w:rsidRPr="009044F1">
        <w:rPr>
          <w:rFonts w:ascii="GHEA Grapalat" w:hAnsi="GHEA Grapalat"/>
        </w:rPr>
        <w:t>, следующи</w:t>
      </w:r>
      <w:r w:rsidR="00D11878">
        <w:rPr>
          <w:rFonts w:ascii="GHEA Grapalat" w:hAnsi="GHEA Grapalat"/>
        </w:rPr>
        <w:t>й</w:t>
      </w:r>
      <w:r w:rsidRPr="009044F1">
        <w:rPr>
          <w:rFonts w:ascii="GHEA Grapalat" w:hAnsi="GHEA Grapalat"/>
        </w:rPr>
        <w:t xml:space="preserve"> за окончанием периода ожидания, установленного пунктом 8.</w:t>
      </w:r>
      <w:r w:rsidR="00DA3F9C">
        <w:rPr>
          <w:rFonts w:ascii="GHEA Grapalat" w:hAnsi="GHEA Grapalat"/>
        </w:rPr>
        <w:t>2</w:t>
      </w:r>
      <w:r w:rsidR="00655890">
        <w:rPr>
          <w:rFonts w:ascii="GHEA Grapalat" w:hAnsi="GHEA Grapalat"/>
        </w:rPr>
        <w:t>3</w:t>
      </w:r>
      <w:r w:rsidRPr="009044F1">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747F4A">
        <w:rPr>
          <w:rFonts w:ascii="GHEA Grapalat" w:hAnsi="GHEA Grapalat"/>
        </w:rPr>
        <w:t>четвертый</w:t>
      </w:r>
      <w:r w:rsidRPr="009044F1">
        <w:rPr>
          <w:rFonts w:ascii="GHEA Grapalat" w:hAnsi="GHEA Grapalat"/>
        </w:rPr>
        <w:t xml:space="preserve"> рабочий день, следующий за днем окончания периода ожидания, установленного пунктом 8.</w:t>
      </w:r>
      <w:r w:rsidR="00DA3F9C">
        <w:rPr>
          <w:rFonts w:ascii="GHEA Grapalat" w:hAnsi="GHEA Grapalat"/>
        </w:rPr>
        <w:t>2</w:t>
      </w:r>
      <w:r w:rsidR="00655890">
        <w:rPr>
          <w:rFonts w:ascii="GHEA Grapalat" w:hAnsi="GHEA Grapalat"/>
        </w:rPr>
        <w:t>3</w:t>
      </w:r>
      <w:r w:rsidR="00DA3F9C" w:rsidRPr="009044F1">
        <w:rPr>
          <w:rFonts w:ascii="GHEA Grapalat" w:hAnsi="GHEA Grapalat"/>
        </w:rPr>
        <w:t xml:space="preserve"> </w:t>
      </w:r>
      <w:r w:rsidRPr="009044F1">
        <w:rPr>
          <w:rFonts w:ascii="GHEA Grapalat" w:hAnsi="GHEA Grapalat"/>
        </w:rPr>
        <w:t>части 1 настоящего Приглашения.</w:t>
      </w:r>
    </w:p>
    <w:p w:rsidR="00F23A51"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rsidR="00BD587C" w:rsidRDefault="00AA0AD8" w:rsidP="00BD587C">
      <w:pPr>
        <w:widowControl w:val="0"/>
        <w:tabs>
          <w:tab w:val="left" w:pos="1134"/>
        </w:tabs>
        <w:spacing w:after="160"/>
        <w:ind w:firstLine="567"/>
        <w:jc w:val="both"/>
        <w:rPr>
          <w:rFonts w:ascii="GHEA Grapalat" w:hAnsi="GHEA Grapalat"/>
          <w:color w:val="000000" w:themeColor="text1"/>
        </w:rPr>
      </w:pPr>
      <w:r w:rsidRPr="009044F1">
        <w:rPr>
          <w:rFonts w:ascii="GHEA Grapalat" w:hAnsi="GHEA Grapalat"/>
        </w:rPr>
        <w:t>9.</w:t>
      </w:r>
      <w:r w:rsidR="008E1532">
        <w:rPr>
          <w:rFonts w:ascii="GHEA Grapalat" w:hAnsi="GHEA Grapalat"/>
        </w:rPr>
        <w:t>4</w:t>
      </w:r>
      <w:r w:rsidR="00DC30CC" w:rsidRPr="00DC30CC">
        <w:rPr>
          <w:rFonts w:ascii="GHEA Grapalat" w:hAnsi="GHEA Grapalat"/>
        </w:rPr>
        <w:t>.</w:t>
      </w:r>
      <w:r w:rsidR="00DC30CC" w:rsidRPr="005114D0">
        <w:rPr>
          <w:rFonts w:ascii="GHEA Grapalat" w:hAnsi="GHEA Grapalat"/>
        </w:rPr>
        <w:tab/>
      </w:r>
      <w:r w:rsidR="00BD587C" w:rsidRPr="00681C1F">
        <w:rPr>
          <w:rFonts w:ascii="GHEA Grapalat" w:hAnsi="GHEA Grapalat"/>
          <w:color w:val="000000" w:themeColor="text1"/>
        </w:rPr>
        <w:t xml:space="preserve">Если отобранный участник </w:t>
      </w:r>
      <w:r w:rsidR="00BD587C">
        <w:rPr>
          <w:rFonts w:ascii="GHEA Grapalat" w:hAnsi="GHEA Grapalat"/>
          <w:color w:val="000000" w:themeColor="text1"/>
        </w:rPr>
        <w:t xml:space="preserve"> после </w:t>
      </w:r>
      <w:r w:rsidR="00BD587C" w:rsidRPr="00681C1F">
        <w:rPr>
          <w:rFonts w:ascii="GHEA Grapalat" w:hAnsi="GHEA Grapalat"/>
          <w:color w:val="000000" w:themeColor="text1"/>
        </w:rPr>
        <w:t xml:space="preserve">получения уведомления о заключении договора и проекта договора </w:t>
      </w:r>
      <w:r w:rsidR="00BD587C" w:rsidRPr="00996C18">
        <w:rPr>
          <w:rFonts w:ascii="GHEA Grapalat" w:hAnsi="GHEA Grapalat"/>
        </w:rPr>
        <w:t xml:space="preserve">в </w:t>
      </w:r>
      <w:r w:rsidR="00BD587C" w:rsidRPr="00C61190">
        <w:rPr>
          <w:rFonts w:ascii="GHEA Grapalat" w:hAnsi="GHEA Grapalat"/>
        </w:rPr>
        <w:t>срок, предусмотренный пунктом 10.1 настоящего приглашения</w:t>
      </w:r>
      <w:r w:rsidR="00BD587C">
        <w:rPr>
          <w:rFonts w:ascii="GHEA Grapalat" w:hAnsi="GHEA Grapalat"/>
        </w:rPr>
        <w:t>,</w:t>
      </w:r>
      <w:r w:rsidR="00BD587C" w:rsidRPr="00996C18">
        <w:rPr>
          <w:rFonts w:ascii="GHEA Grapalat" w:hAnsi="GHEA Grapalat"/>
        </w:rPr>
        <w:t xml:space="preserve"> </w:t>
      </w:r>
      <w:r w:rsidR="00BD587C" w:rsidRPr="00C61190">
        <w:rPr>
          <w:rFonts w:ascii="GHEA Grapalat" w:hAnsi="GHEA Grapalat"/>
        </w:rPr>
        <w:t>а в случае, если по заключаемому договору предусмотрен</w:t>
      </w:r>
      <w:r w:rsidR="00BD587C">
        <w:rPr>
          <w:rFonts w:ascii="GHEA Grapalat" w:hAnsi="GHEA Grapalat"/>
        </w:rPr>
        <w:t>а</w:t>
      </w:r>
      <w:r w:rsidR="00BD587C" w:rsidRPr="00C61190">
        <w:rPr>
          <w:rFonts w:ascii="GHEA Grapalat" w:hAnsi="GHEA Grapalat"/>
        </w:rPr>
        <w:t xml:space="preserve"> предоплата</w:t>
      </w:r>
      <w:r w:rsidR="00BD587C">
        <w:rPr>
          <w:rFonts w:ascii="GHEA Grapalat" w:hAnsi="GHEA Grapalat"/>
        </w:rPr>
        <w:t xml:space="preserve"> - </w:t>
      </w:r>
      <w:r w:rsidR="00BD587C" w:rsidRPr="00DF59E9">
        <w:rPr>
          <w:rFonts w:ascii="GHEA Grapalat" w:hAnsi="GHEA Grapalat"/>
        </w:rPr>
        <w:t>в течение 10 рабочих</w:t>
      </w:r>
      <w:r w:rsidR="00BD587C">
        <w:rPr>
          <w:rFonts w:ascii="GHEA Grapalat" w:hAnsi="GHEA Grapalat"/>
        </w:rPr>
        <w:t xml:space="preserve"> </w:t>
      </w:r>
      <w:r w:rsidR="00BD587C" w:rsidRPr="00DF59E9">
        <w:rPr>
          <w:rFonts w:ascii="GHEA Grapalat" w:hAnsi="GHEA Grapalat"/>
        </w:rPr>
        <w:t>дней</w:t>
      </w:r>
      <w:r w:rsidR="00BD587C" w:rsidRPr="00C61190">
        <w:rPr>
          <w:rFonts w:ascii="GHEA Grapalat" w:hAnsi="GHEA Grapalat"/>
        </w:rPr>
        <w:t xml:space="preserve">, </w:t>
      </w:r>
      <w:r w:rsidR="00BD587C" w:rsidRPr="00DF59E9">
        <w:rPr>
          <w:rFonts w:ascii="GHEA Grapalat" w:hAnsi="GHEA Grapalat"/>
        </w:rPr>
        <w:t xml:space="preserve">не подписывает договор и </w:t>
      </w:r>
      <w:r w:rsidR="00BD587C">
        <w:rPr>
          <w:rFonts w:ascii="GHEA Grapalat" w:hAnsi="GHEA Grapalat"/>
        </w:rPr>
        <w:t xml:space="preserve"> не </w:t>
      </w:r>
      <w:r w:rsidR="00BD587C" w:rsidRPr="00DF59E9">
        <w:rPr>
          <w:rFonts w:ascii="GHEA Grapalat" w:hAnsi="GHEA Grapalat"/>
        </w:rPr>
        <w:t>пред</w:t>
      </w:r>
      <w:r w:rsidR="00BD587C">
        <w:rPr>
          <w:rFonts w:ascii="GHEA Grapalat" w:hAnsi="GHEA Grapalat"/>
        </w:rPr>
        <w:t>о</w:t>
      </w:r>
      <w:r w:rsidR="00BD587C" w:rsidRPr="00DF59E9">
        <w:rPr>
          <w:rFonts w:ascii="GHEA Grapalat" w:hAnsi="GHEA Grapalat"/>
        </w:rPr>
        <w:t>ставляет заказчику обеспечени</w:t>
      </w:r>
      <w:r w:rsidR="00BD587C">
        <w:rPr>
          <w:rFonts w:ascii="GHEA Grapalat" w:hAnsi="GHEA Grapalat"/>
        </w:rPr>
        <w:t xml:space="preserve">я </w:t>
      </w:r>
      <w:r w:rsidR="00BD587C" w:rsidRPr="00DF59E9">
        <w:rPr>
          <w:rFonts w:ascii="GHEA Grapalat" w:hAnsi="GHEA Grapalat"/>
        </w:rPr>
        <w:t>квалификации и договора</w:t>
      </w:r>
      <w:r w:rsidR="00BD587C">
        <w:rPr>
          <w:rFonts w:ascii="GHEA Grapalat" w:hAnsi="GHEA Grapalat"/>
        </w:rPr>
        <w:t>,</w:t>
      </w:r>
      <w:r w:rsidR="00BD587C" w:rsidRPr="00C61190">
        <w:rPr>
          <w:rFonts w:ascii="GHEA Grapalat" w:hAnsi="GHEA Grapalat"/>
        </w:rPr>
        <w:t xml:space="preserve"> </w:t>
      </w:r>
      <w:r w:rsidR="00BD587C" w:rsidRPr="00106011">
        <w:rPr>
          <w:rFonts w:ascii="GHEA Grapalat" w:hAnsi="GHEA Grapalat"/>
        </w:rPr>
        <w:t>а в случае, если проектом заключаемого договора предусмотрена предоплата и</w:t>
      </w:r>
      <w:r w:rsidR="00BD587C">
        <w:rPr>
          <w:rFonts w:ascii="GHEA Grapalat" w:hAnsi="GHEA Grapalat"/>
        </w:rPr>
        <w:t xml:space="preserve"> при принятии </w:t>
      </w:r>
      <w:r w:rsidR="00BD587C" w:rsidRPr="00106011">
        <w:rPr>
          <w:rFonts w:ascii="GHEA Grapalat" w:hAnsi="GHEA Grapalat"/>
        </w:rPr>
        <w:t>это</w:t>
      </w:r>
      <w:r w:rsidR="00BD587C">
        <w:rPr>
          <w:rFonts w:ascii="GHEA Grapalat" w:hAnsi="GHEA Grapalat"/>
        </w:rPr>
        <w:t>го</w:t>
      </w:r>
      <w:r w:rsidR="00BD587C" w:rsidRPr="00106011">
        <w:rPr>
          <w:rFonts w:ascii="GHEA Grapalat" w:hAnsi="GHEA Grapalat"/>
        </w:rPr>
        <w:t xml:space="preserve"> услови</w:t>
      </w:r>
      <w:r w:rsidR="00BD587C">
        <w:rPr>
          <w:rFonts w:ascii="GHEA Grapalat" w:hAnsi="GHEA Grapalat"/>
        </w:rPr>
        <w:t>я</w:t>
      </w:r>
      <w:r w:rsidR="00BD587C" w:rsidRPr="00106011">
        <w:rPr>
          <w:rFonts w:ascii="GHEA Grapalat" w:hAnsi="GHEA Grapalat"/>
        </w:rPr>
        <w:t xml:space="preserve"> </w:t>
      </w:r>
      <w:r w:rsidR="00BD587C">
        <w:rPr>
          <w:rFonts w:ascii="GHEA Grapalat" w:hAnsi="GHEA Grapalat"/>
        </w:rPr>
        <w:t>ото</w:t>
      </w:r>
      <w:r w:rsidR="00BD587C" w:rsidRPr="00106011">
        <w:rPr>
          <w:rFonts w:ascii="GHEA Grapalat" w:hAnsi="GHEA Grapalat"/>
        </w:rPr>
        <w:t>бранным участником</w:t>
      </w:r>
      <w:r w:rsidR="00BD587C">
        <w:rPr>
          <w:rFonts w:ascii="GHEA Grapalat" w:hAnsi="GHEA Grapalat"/>
        </w:rPr>
        <w:t xml:space="preserve"> не представляется также обеспечение предоплаты,</w:t>
      </w:r>
      <w:r w:rsidR="00BD587C" w:rsidRPr="00D02623">
        <w:rPr>
          <w:rFonts w:ascii="GHEA Grapalat" w:hAnsi="GHEA Grapalat"/>
          <w:color w:val="000000" w:themeColor="text1"/>
        </w:rPr>
        <w:t xml:space="preserve"> </w:t>
      </w:r>
      <w:r w:rsidR="00BD587C" w:rsidRPr="00681C1F">
        <w:rPr>
          <w:rFonts w:ascii="GHEA Grapalat" w:hAnsi="GHEA Grapalat"/>
          <w:color w:val="000000" w:themeColor="text1"/>
        </w:rPr>
        <w:t>то он лишается права подписания договора.</w:t>
      </w:r>
    </w:p>
    <w:p w:rsidR="000313A6" w:rsidRPr="009044F1" w:rsidRDefault="000313A6" w:rsidP="00BD587C">
      <w:pPr>
        <w:widowControl w:val="0"/>
        <w:tabs>
          <w:tab w:val="left" w:pos="1134"/>
        </w:tabs>
        <w:spacing w:after="160"/>
        <w:ind w:firstLine="567"/>
        <w:jc w:val="both"/>
        <w:rPr>
          <w:rFonts w:ascii="GHEA Grapalat" w:hAnsi="GHEA Grapalat" w:cs="Sylfaen"/>
        </w:rPr>
      </w:pPr>
      <w:r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9044F1" w:rsidRDefault="00AA0AD8"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w:t>
      </w:r>
      <w:r w:rsidR="00CC3097">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E048B1" w:rsidRPr="00E048B1">
        <w:rPr>
          <w:rFonts w:ascii="GHEA Grapalat" w:hAnsi="GHEA Grapalat"/>
          <w:i w:val="0"/>
          <w:sz w:val="24"/>
          <w:szCs w:val="24"/>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w:t>
      </w:r>
      <w:r w:rsidR="00580E55">
        <w:rPr>
          <w:rFonts w:ascii="GHEA Grapalat" w:hAnsi="GHEA Grapalat"/>
          <w:i w:val="0"/>
          <w:sz w:val="24"/>
          <w:szCs w:val="24"/>
          <w:lang w:val="hy-AM"/>
        </w:rPr>
        <w:t>,</w:t>
      </w:r>
      <w:r w:rsidR="00580E55" w:rsidRPr="00580E55">
        <w:rPr>
          <w:rFonts w:ascii="GHEA Grapalat" w:hAnsi="GHEA Grapalat"/>
          <w:i w:val="0"/>
          <w:sz w:val="24"/>
          <w:szCs w:val="24"/>
        </w:rPr>
        <w:t xml:space="preserve"> </w:t>
      </w:r>
      <w:r w:rsidR="00580E55" w:rsidRPr="00747338">
        <w:rPr>
          <w:rFonts w:ascii="GHEA Grapalat" w:hAnsi="GHEA Grapalat"/>
          <w:i w:val="0"/>
          <w:sz w:val="24"/>
          <w:szCs w:val="24"/>
        </w:rPr>
        <w:t xml:space="preserve">размера предоплаты или </w:t>
      </w:r>
      <w:r w:rsidR="00580E55" w:rsidRPr="009044F1">
        <w:rPr>
          <w:rFonts w:ascii="GHEA Grapalat" w:hAnsi="GHEA Grapalat"/>
          <w:i w:val="0"/>
          <w:sz w:val="24"/>
          <w:szCs w:val="24"/>
        </w:rPr>
        <w:t>увеличени</w:t>
      </w:r>
      <w:r w:rsidR="00580E55">
        <w:rPr>
          <w:rFonts w:ascii="GHEA Grapalat" w:hAnsi="GHEA Grapalat"/>
          <w:i w:val="0"/>
          <w:sz w:val="24"/>
          <w:szCs w:val="24"/>
        </w:rPr>
        <w:t>ю</w:t>
      </w:r>
      <w:r w:rsidR="00580E55">
        <w:rPr>
          <w:rFonts w:ascii="GHEA Grapalat" w:hAnsi="GHEA Grapalat"/>
          <w:i w:val="0"/>
          <w:sz w:val="24"/>
          <w:szCs w:val="24"/>
          <w:lang w:val="hy-AM"/>
        </w:rPr>
        <w:t xml:space="preserve"> </w:t>
      </w:r>
      <w:r w:rsidR="00580E55">
        <w:rPr>
          <w:rFonts w:ascii="GHEA Grapalat" w:hAnsi="GHEA Grapalat"/>
          <w:i w:val="0"/>
          <w:sz w:val="24"/>
          <w:szCs w:val="24"/>
        </w:rPr>
        <w:t>цены,</w:t>
      </w:r>
      <w:r w:rsidRPr="009044F1">
        <w:rPr>
          <w:rFonts w:ascii="GHEA Grapalat" w:hAnsi="GHEA Grapalat"/>
          <w:i w:val="0"/>
          <w:sz w:val="24"/>
          <w:szCs w:val="24"/>
        </w:rPr>
        <w:t xml:space="preserve"> предложенной отобранным участником.</w:t>
      </w:r>
      <w:r w:rsidRPr="009044F1">
        <w:rPr>
          <w:rFonts w:ascii="GHEA Grapalat" w:hAnsi="GHEA Grapalat"/>
          <w:spacing w:val="-8"/>
          <w:sz w:val="24"/>
          <w:szCs w:val="24"/>
        </w:rPr>
        <w:t xml:space="preserve"> </w:t>
      </w:r>
    </w:p>
    <w:p w:rsidR="00096865" w:rsidRPr="009044F1" w:rsidRDefault="00030D40" w:rsidP="00B46D58">
      <w:pPr>
        <w:widowControl w:val="0"/>
        <w:spacing w:after="160"/>
        <w:jc w:val="center"/>
        <w:rPr>
          <w:rFonts w:ascii="GHEA Grapalat" w:hAnsi="GHEA Grapalat" w:cs="Arial"/>
          <w:b/>
          <w:iCs/>
        </w:rPr>
      </w:pPr>
      <w:r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Pr="009044F1">
        <w:rPr>
          <w:rFonts w:ascii="GHEA Grapalat" w:hAnsi="GHEA Grapalat"/>
          <w:b/>
        </w:rPr>
        <w:t xml:space="preserve">ДОГОВОРА </w:t>
      </w:r>
    </w:p>
    <w:p w:rsidR="00096865"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10.1</w:t>
      </w:r>
      <w:r w:rsidR="00DC30CC" w:rsidRPr="00DC30CC">
        <w:rPr>
          <w:rFonts w:ascii="GHEA Grapalat" w:hAnsi="GHEA Grapalat"/>
        </w:rPr>
        <w:t>.</w:t>
      </w:r>
      <w:r w:rsidR="00DC30CC" w:rsidRPr="005114D0">
        <w:rPr>
          <w:rFonts w:ascii="GHEA Grapalat" w:hAnsi="GHEA Grapalat"/>
        </w:rPr>
        <w:tab/>
      </w:r>
      <w:r w:rsidR="00646B97" w:rsidRPr="00681C1F">
        <w:rPr>
          <w:rFonts w:ascii="GHEA Grapalat" w:hAnsi="GHEA Grapalat"/>
          <w:color w:val="000000" w:themeColor="text1"/>
        </w:rPr>
        <w:t>На основании требования о предоставлении обеспечений</w:t>
      </w:r>
      <w:r w:rsidR="00646B97">
        <w:rPr>
          <w:rFonts w:ascii="GHEA Grapalat" w:hAnsi="GHEA Grapalat"/>
          <w:color w:val="000000" w:themeColor="text1"/>
        </w:rPr>
        <w:t xml:space="preserve"> </w:t>
      </w:r>
      <w:r w:rsidR="00646B97" w:rsidRPr="00681C1F">
        <w:rPr>
          <w:rFonts w:ascii="GHEA Grapalat" w:hAnsi="GHEA Grapalat"/>
          <w:color w:val="000000" w:themeColor="text1"/>
        </w:rPr>
        <w:t xml:space="preserve">квалификации и договора отобранный участник в течение </w:t>
      </w:r>
      <w:r w:rsidR="00646B97">
        <w:rPr>
          <w:rFonts w:ascii="GHEA Grapalat" w:hAnsi="GHEA Grapalat"/>
          <w:color w:val="000000" w:themeColor="text1"/>
        </w:rPr>
        <w:t>5</w:t>
      </w:r>
      <w:r w:rsidR="00646B97" w:rsidRPr="00681C1F">
        <w:rPr>
          <w:rFonts w:ascii="GHEA Grapalat" w:hAnsi="GHEA Grapalat"/>
          <w:color w:val="000000" w:themeColor="text1"/>
        </w:rPr>
        <w:t xml:space="preserve">-и рабочих дней </w:t>
      </w:r>
      <w:r w:rsidR="009D228B">
        <w:rPr>
          <w:rFonts w:ascii="GHEA Grapalat" w:hAnsi="GHEA Grapalat"/>
          <w:color w:val="000000" w:themeColor="text1"/>
        </w:rPr>
        <w:t xml:space="preserve">после </w:t>
      </w:r>
      <w:r w:rsidR="00646B97" w:rsidRPr="00681C1F">
        <w:rPr>
          <w:rFonts w:ascii="GHEA Grapalat" w:hAnsi="GHEA Grapalat"/>
          <w:color w:val="000000" w:themeColor="text1"/>
        </w:rPr>
        <w:t>дня его получения, обязан представить обеспечения квалификации и договора.</w:t>
      </w:r>
      <w:r w:rsidR="00646B97" w:rsidRPr="00EA7411">
        <w:rPr>
          <w:rFonts w:ascii="GHEA Grapalat" w:hAnsi="GHEA Grapalat"/>
        </w:rPr>
        <w:t xml:space="preserve"> </w:t>
      </w:r>
      <w:r w:rsidR="00646B97" w:rsidRPr="00F818E0">
        <w:rPr>
          <w:rFonts w:ascii="GHEA Grapalat" w:hAnsi="GHEA Grapalat"/>
        </w:rPr>
        <w:t>Если обеспечение представляется в виде банковской гарантии, то срок, предусмотренный настоящим пунктом, устанавливается в 10 рабочих дней</w:t>
      </w:r>
      <w:r w:rsidR="00646B97" w:rsidRPr="00681C1F">
        <w:rPr>
          <w:rFonts w:ascii="GHEA Grapalat" w:hAnsi="GHEA Grapalat"/>
          <w:color w:val="000000" w:themeColor="text1"/>
        </w:rPr>
        <w:t xml:space="preserve"> С отобранным участником заключается договор, если он представляет обеспечения </w:t>
      </w:r>
      <w:r w:rsidR="00646B97" w:rsidRPr="00681C1F">
        <w:rPr>
          <w:rFonts w:ascii="GHEA Grapalat" w:hAnsi="GHEA Grapalat"/>
          <w:color w:val="000000" w:themeColor="text1"/>
        </w:rPr>
        <w:lastRenderedPageBreak/>
        <w:t>квалификации</w:t>
      </w:r>
      <w:r w:rsidR="00646B97">
        <w:rPr>
          <w:rFonts w:ascii="GHEA Grapalat" w:hAnsi="GHEA Grapalat"/>
          <w:color w:val="000000" w:themeColor="text1"/>
        </w:rPr>
        <w:t xml:space="preserve"> </w:t>
      </w:r>
      <w:r w:rsidR="00646B97" w:rsidRPr="00681C1F">
        <w:rPr>
          <w:rFonts w:ascii="GHEA Grapalat" w:hAnsi="GHEA Grapalat"/>
          <w:color w:val="000000" w:themeColor="text1"/>
        </w:rPr>
        <w:t>и договора(</w:t>
      </w:r>
      <w:r w:rsidR="00646B97">
        <w:rPr>
          <w:rFonts w:ascii="GHEA Grapalat" w:hAnsi="GHEA Grapalat"/>
          <w:color w:val="000000" w:themeColor="text1"/>
        </w:rPr>
        <w:t>предоплаты</w:t>
      </w:r>
      <w:proofErr w:type="gramStart"/>
      <w:r w:rsidR="00646B97" w:rsidRPr="00681C1F">
        <w:rPr>
          <w:rFonts w:ascii="GHEA Grapalat" w:hAnsi="GHEA Grapalat"/>
          <w:color w:val="000000" w:themeColor="text1"/>
        </w:rPr>
        <w:t>)</w:t>
      </w:r>
      <w:r w:rsidRPr="009044F1">
        <w:rPr>
          <w:rFonts w:ascii="GHEA Grapalat" w:hAnsi="GHEA Grapalat"/>
        </w:rPr>
        <w:t>.</w:t>
      </w:r>
      <w:r w:rsidR="002E57E8" w:rsidRPr="002E57E8">
        <w:rPr>
          <w:rFonts w:ascii="GHEA Grapalat" w:hAnsi="GHEA Grapalat"/>
          <w:vertAlign w:val="superscript"/>
        </w:rPr>
        <w:t>11.1</w:t>
      </w:r>
      <w:proofErr w:type="gramEnd"/>
    </w:p>
    <w:p w:rsidR="003D57AD" w:rsidRPr="003D57AD" w:rsidRDefault="00A6609C" w:rsidP="00801A4F">
      <w:pPr>
        <w:widowControl w:val="0"/>
        <w:tabs>
          <w:tab w:val="left" w:pos="1276"/>
        </w:tabs>
        <w:spacing w:after="160"/>
        <w:ind w:firstLine="567"/>
        <w:jc w:val="both"/>
        <w:rPr>
          <w:rFonts w:ascii="GHEA Grapalat" w:hAnsi="GHEA Grapalat"/>
          <w:lang w:val="hy-AM"/>
        </w:rPr>
      </w:pPr>
      <w:r>
        <w:rPr>
          <w:rFonts w:ascii="GHEA Grapalat" w:hAnsi="GHEA Grapalat"/>
        </w:rPr>
        <w:t xml:space="preserve">10.2 </w:t>
      </w:r>
      <w:r w:rsidR="008C5F2A" w:rsidRPr="008C5F2A">
        <w:rPr>
          <w:rFonts w:ascii="GHEA Grapalat" w:hAnsi="GHEA Grapalat"/>
        </w:rPr>
        <w:t xml:space="preserve">Размер обеспечения квалификации равен </w:t>
      </w:r>
      <w:r w:rsidR="003D57AD">
        <w:rPr>
          <w:rFonts w:ascii="GHEA Grapalat" w:hAnsi="GHEA Grapalat"/>
        </w:rPr>
        <w:t xml:space="preserve">15 процентам </w:t>
      </w:r>
      <w:r w:rsidR="00E70468">
        <w:rPr>
          <w:rFonts w:ascii="GHEA Grapalat" w:hAnsi="GHEA Grapalat"/>
        </w:rPr>
        <w:t xml:space="preserve">от </w:t>
      </w:r>
      <w:r w:rsidR="00E70468" w:rsidRPr="00123A23">
        <w:rPr>
          <w:rFonts w:ascii="GHEA Grapalat" w:hAnsi="GHEA Grapalat"/>
        </w:rPr>
        <w:t>цен</w:t>
      </w:r>
      <w:r w:rsidR="00E70468">
        <w:rPr>
          <w:rFonts w:ascii="GHEA Grapalat" w:hAnsi="GHEA Grapalat"/>
        </w:rPr>
        <w:t>ы</w:t>
      </w:r>
      <w:r w:rsidR="00E70468" w:rsidRPr="00123A23">
        <w:rPr>
          <w:rFonts w:ascii="GHEA Grapalat" w:hAnsi="GHEA Grapalat"/>
        </w:rPr>
        <w:t xml:space="preserve"> закупки </w:t>
      </w:r>
      <w:proofErr w:type="gramStart"/>
      <w:r w:rsidR="00E70468">
        <w:rPr>
          <w:rFonts w:ascii="GHEA Grapalat" w:hAnsi="GHEA Grapalat"/>
        </w:rPr>
        <w:t>товаров</w:t>
      </w:r>
      <w:proofErr w:type="gramEnd"/>
      <w:r w:rsidR="00E70468" w:rsidRPr="00123A23">
        <w:rPr>
          <w:rFonts w:ascii="GHEA Grapalat" w:hAnsi="GHEA Grapalat"/>
        </w:rPr>
        <w:t xml:space="preserve"> закуп</w:t>
      </w:r>
      <w:r w:rsidR="00E70468">
        <w:rPr>
          <w:rFonts w:ascii="GHEA Grapalat" w:hAnsi="GHEA Grapalat"/>
        </w:rPr>
        <w:t>аемых</w:t>
      </w:r>
      <w:r w:rsidR="00E70468" w:rsidRPr="00123A23">
        <w:rPr>
          <w:rFonts w:ascii="GHEA Grapalat" w:hAnsi="GHEA Grapalat"/>
        </w:rPr>
        <w:t xml:space="preserve"> в рамках данной процедуры</w:t>
      </w:r>
      <w:r w:rsidR="00E70468" w:rsidRPr="008D2394">
        <w:rPr>
          <w:rFonts w:ascii="GHEA Grapalat" w:hAnsi="GHEA Grapalat"/>
        </w:rPr>
        <w:t>.</w:t>
      </w:r>
      <w:r w:rsidR="003D57AD" w:rsidRPr="00370E40">
        <w:rPr>
          <w:rFonts w:ascii="GHEA Grapalat" w:hAnsi="GHEA Grapalat"/>
        </w:rPr>
        <w:t xml:space="preserve"> </w:t>
      </w:r>
      <w:r w:rsidR="00382A99" w:rsidRPr="00382A99">
        <w:rPr>
          <w:rFonts w:ascii="GHEA Grapalat" w:hAnsi="GHEA Grapalat"/>
        </w:rPr>
        <w:t>Если цена закупки товара меньше цены заключаемого договора, то размер обеспечения квалификации исчисляется в отношении цены договора.</w:t>
      </w:r>
      <w:r w:rsidR="004250DA">
        <w:rPr>
          <w:rFonts w:ascii="GHEA Grapalat" w:hAnsi="GHEA Grapalat"/>
        </w:rPr>
        <w:t xml:space="preserve"> </w:t>
      </w:r>
      <w:r w:rsidR="003D57AD" w:rsidRPr="00370E40">
        <w:rPr>
          <w:rFonts w:ascii="GHEA Grapalat" w:hAnsi="GHEA Grapalat"/>
        </w:rPr>
        <w:t>Обеспечение квалификации представляется в виде</w:t>
      </w:r>
      <w:r w:rsidR="003D57AD">
        <w:rPr>
          <w:rFonts w:ascii="GHEA Grapalat" w:hAnsi="GHEA Grapalat"/>
        </w:rPr>
        <w:t xml:space="preserve"> соглашения о неустойке</w:t>
      </w:r>
      <w:r w:rsidR="003D57AD" w:rsidRPr="00174059">
        <w:rPr>
          <w:rFonts w:ascii="GHEA Grapalat" w:hAnsi="GHEA Grapalat"/>
        </w:rPr>
        <w:t xml:space="preserve"> (приложение 4. 2) или наличных денег, или гарантий, предоставленных банками.</w:t>
      </w:r>
      <w:r w:rsidR="003D57AD" w:rsidRPr="00370E40">
        <w:rPr>
          <w:rFonts w:ascii="GHEA Grapalat" w:hAnsi="GHEA Grapalat"/>
        </w:rPr>
        <w:t xml:space="preserve"> </w:t>
      </w:r>
      <w:proofErr w:type="gramStart"/>
      <w:r w:rsidR="003D57AD" w:rsidRPr="00370E40">
        <w:rPr>
          <w:rFonts w:ascii="GHEA Grapalat" w:hAnsi="GHEA Grapalat"/>
        </w:rPr>
        <w:t>Причем  обеспечение</w:t>
      </w:r>
      <w:proofErr w:type="gramEnd"/>
      <w:r w:rsidR="003D57AD" w:rsidRPr="00370E40">
        <w:rPr>
          <w:rFonts w:ascii="GHEA Grapalat" w:hAnsi="GHEA Grapalat"/>
        </w:rPr>
        <w:t xml:space="preserve"> должно быть действительным как минимум включительно </w:t>
      </w:r>
      <w:r w:rsidR="003D57AD" w:rsidRPr="00B81123">
        <w:rPr>
          <w:rFonts w:ascii="GHEA Grapalat" w:hAnsi="GHEA Grapalat"/>
        </w:rPr>
        <w:t xml:space="preserve">до </w:t>
      </w:r>
      <w:r w:rsidR="003D57AD">
        <w:rPr>
          <w:rFonts w:ascii="GHEA Grapalat" w:hAnsi="GHEA Grapalat"/>
        </w:rPr>
        <w:t>2</w:t>
      </w:r>
      <w:r w:rsidR="003D57AD" w:rsidRPr="00B81123">
        <w:rPr>
          <w:rFonts w:ascii="GHEA Grapalat" w:hAnsi="GHEA Grapalat"/>
        </w:rPr>
        <w:t>0-го рабочего дня, следующего за днем полного принятия заказчиком результата выполнения контракта.</w:t>
      </w:r>
      <w:r w:rsidR="003D57AD" w:rsidRPr="003D57AD">
        <w:rPr>
          <w:rFonts w:ascii="GHEA Grapalat" w:hAnsi="GHEA Grapalat"/>
          <w:vertAlign w:val="superscript"/>
          <w:lang w:val="hy-AM"/>
        </w:rPr>
        <w:t>12.1</w:t>
      </w:r>
    </w:p>
    <w:p w:rsidR="00571E4C" w:rsidRPr="00BF3E44" w:rsidRDefault="00801A4F" w:rsidP="00571E4C">
      <w:pPr>
        <w:widowControl w:val="0"/>
        <w:tabs>
          <w:tab w:val="left" w:pos="1276"/>
        </w:tabs>
        <w:spacing w:after="160"/>
        <w:ind w:firstLine="567"/>
        <w:jc w:val="both"/>
        <w:rPr>
          <w:rFonts w:ascii="GHEA Grapalat" w:hAnsi="GHEA Grapalat" w:cs="Sylfaen"/>
        </w:rPr>
      </w:pPr>
      <w:r w:rsidRPr="00BF3E44">
        <w:rPr>
          <w:rFonts w:ascii="GHEA Grapalat" w:hAnsi="GHEA Grapalat" w:cs="Sylfaen"/>
        </w:rPr>
        <w:t xml:space="preserve">Если процедура закупки организована </w:t>
      </w:r>
      <w:r w:rsidR="00571E4C" w:rsidRPr="00BF3E44">
        <w:rPr>
          <w:rFonts w:ascii="GHEA Grapalat" w:hAnsi="GHEA Grapalat" w:cs="Sylfaen"/>
        </w:rPr>
        <w:t xml:space="preserve">по лотам и участник признается отобранным участником по более чем одному лоту, то он может предоставить обеспечение квалификации как </w:t>
      </w:r>
      <w:r w:rsidR="00571E4C" w:rsidRPr="00BF3E44">
        <w:rPr>
          <w:rFonts w:ascii="GHEA Grapalat" w:hAnsi="GHEA Grapalat"/>
        </w:rPr>
        <w:t xml:space="preserve">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w:t>
      </w:r>
      <w:r w:rsidR="008A4985">
        <w:rPr>
          <w:rFonts w:ascii="GHEA Grapalat" w:hAnsi="GHEA Grapalat"/>
        </w:rPr>
        <w:t xml:space="preserve">сумме цен закупок представленных лотов, </w:t>
      </w:r>
      <w:r w:rsidR="008A4985">
        <w:rPr>
          <w:rFonts w:ascii="GHEA Grapalat" w:hAnsi="GHEA Grapalat" w:cs="Sylfaen"/>
        </w:rPr>
        <w:t>с учетом требований абзаца «в» подпункта 1 пункта 32 Порядка</w:t>
      </w:r>
      <w:r w:rsidR="008A4985">
        <w:rPr>
          <w:rFonts w:ascii="GHEA Grapalat" w:hAnsi="GHEA Grapalat"/>
          <w:color w:val="000000" w:themeColor="text1"/>
        </w:rPr>
        <w:t>.</w:t>
      </w:r>
      <w:r w:rsidR="00E562C0">
        <w:rPr>
          <w:rFonts w:ascii="GHEA Grapalat" w:hAnsi="GHEA Grapalat"/>
          <w:color w:val="000000" w:themeColor="text1"/>
        </w:rPr>
        <w:t xml:space="preserve"> </w:t>
      </w:r>
      <w:r w:rsidR="00571E4C" w:rsidRPr="00BF3E44">
        <w:rPr>
          <w:rFonts w:ascii="GHEA Grapalat" w:hAnsi="GHEA Grapalat" w:cs="Sylfaen"/>
        </w:rPr>
        <w:t>Обеспечение квалификации, представленное в виде наличных денег, должно быть перечислено на казначейский счет «900008000698» открытый в Центральном казначействе на имя уполномоченного органа.</w:t>
      </w:r>
    </w:p>
    <w:p w:rsidR="004F01AF" w:rsidRPr="00CE31A0" w:rsidRDefault="004F01AF" w:rsidP="004F01AF">
      <w:pPr>
        <w:widowControl w:val="0"/>
        <w:tabs>
          <w:tab w:val="left" w:pos="1276"/>
        </w:tabs>
        <w:spacing w:after="160"/>
        <w:ind w:firstLine="567"/>
        <w:jc w:val="both"/>
        <w:rPr>
          <w:rFonts w:ascii="GHEA Grapalat" w:hAnsi="GHEA Grapalat"/>
        </w:rPr>
      </w:pPr>
      <w:r w:rsidRPr="00CE31A0">
        <w:rPr>
          <w:rFonts w:ascii="GHEA Grapalat" w:hAnsi="GHEA Grapalat"/>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rsidR="00DA0186" w:rsidRPr="004408E1" w:rsidRDefault="00801A4F" w:rsidP="00801A4F">
      <w:pPr>
        <w:widowControl w:val="0"/>
        <w:tabs>
          <w:tab w:val="left" w:pos="1276"/>
        </w:tabs>
        <w:spacing w:after="160"/>
        <w:ind w:firstLine="567"/>
        <w:jc w:val="both"/>
        <w:rPr>
          <w:rFonts w:ascii="GHEA Grapalat" w:hAnsi="GHEA Grapalat"/>
          <w:lang w:val="hy-AM"/>
        </w:rPr>
      </w:pPr>
      <w:r w:rsidRPr="004408E1">
        <w:rPr>
          <w:rFonts w:ascii="GHEA Grapalat" w:hAnsi="GHEA Grapalat"/>
        </w:rPr>
        <w:t xml:space="preserve">Если выполнение договора поэтапное и выполнение каждого этапа </w:t>
      </w:r>
      <w:r w:rsidR="00DC6732" w:rsidRPr="004408E1">
        <w:rPr>
          <w:rFonts w:ascii="GHEA Grapalat" w:hAnsi="GHEA Grapalat"/>
        </w:rPr>
        <w:t xml:space="preserve">непосредственно не взаимосвязано </w:t>
      </w:r>
      <w:r w:rsidRPr="004408E1">
        <w:rPr>
          <w:rFonts w:ascii="GHEA Grapalat" w:hAnsi="GHEA Grapalat"/>
        </w:rPr>
        <w:t xml:space="preserve">с окончательным результатом, получаемым </w:t>
      </w:r>
      <w:proofErr w:type="gramStart"/>
      <w:r w:rsidRPr="004408E1">
        <w:rPr>
          <w:rFonts w:ascii="GHEA Grapalat" w:hAnsi="GHEA Grapalat"/>
        </w:rPr>
        <w:t>в соответствии с требованиями</w:t>
      </w:r>
      <w:proofErr w:type="gramEnd"/>
      <w:r w:rsidRPr="004408E1">
        <w:rPr>
          <w:rFonts w:ascii="GHEA Grapalat" w:hAnsi="GHEA Grapalat"/>
        </w:rPr>
        <w:t xml:space="preserve"> установленными договором, то после принятия заказчиком результата каждого этапа сумма обеспечения квалификации уменьшается в </w:t>
      </w:r>
      <w:r w:rsidR="00FF309F" w:rsidRPr="004408E1">
        <w:rPr>
          <w:rFonts w:ascii="GHEA Grapalat" w:hAnsi="GHEA Grapalat"/>
        </w:rPr>
        <w:t>пропорции, исчисленной в отношении суммы этого этапа</w:t>
      </w:r>
      <w:r w:rsidRPr="004408E1">
        <w:rPr>
          <w:rFonts w:ascii="GHEA Grapalat" w:hAnsi="GHEA Grapalat"/>
        </w:rPr>
        <w:t>.</w:t>
      </w:r>
    </w:p>
    <w:p w:rsidR="00DA0186" w:rsidRDefault="00DA0186" w:rsidP="00801A4F">
      <w:pPr>
        <w:widowControl w:val="0"/>
        <w:tabs>
          <w:tab w:val="left" w:pos="1276"/>
        </w:tabs>
        <w:spacing w:after="160"/>
        <w:ind w:firstLine="567"/>
        <w:jc w:val="both"/>
        <w:rPr>
          <w:rFonts w:ascii="GHEA Grapalat" w:hAnsi="GHEA Grapalat"/>
        </w:rPr>
      </w:pPr>
      <w:r w:rsidRPr="000C5529">
        <w:rPr>
          <w:rFonts w:ascii="GHEA Grapalat" w:hAnsi="GHEA Grapalat"/>
          <w:lang w:val="hy-AM"/>
        </w:rPr>
        <w:t>---------------------------</w:t>
      </w:r>
    </w:p>
    <w:p w:rsidR="0052513C" w:rsidRPr="0052513C" w:rsidRDefault="0052513C" w:rsidP="0052513C">
      <w:pPr>
        <w:pStyle w:val="af2"/>
        <w:jc w:val="both"/>
        <w:rPr>
          <w:rFonts w:asciiTheme="minorHAnsi" w:hAnsiTheme="minorHAnsi"/>
          <w:i/>
        </w:rPr>
      </w:pPr>
      <w:r w:rsidRPr="0052513C">
        <w:rPr>
          <w:rFonts w:asciiTheme="minorHAnsi" w:hAnsiTheme="minorHAnsi"/>
          <w:i/>
          <w:vertAlign w:val="superscript"/>
        </w:rPr>
        <w:t>11.1</w:t>
      </w:r>
      <w:r w:rsidRPr="0052513C">
        <w:rPr>
          <w:rFonts w:asciiTheme="minorHAnsi" w:hAnsiTheme="minorHAnsi"/>
          <w:i/>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52513C" w:rsidRPr="0052513C" w:rsidRDefault="0052513C" w:rsidP="0052513C">
      <w:pPr>
        <w:pStyle w:val="af2"/>
        <w:jc w:val="both"/>
        <w:rPr>
          <w:rFonts w:asciiTheme="minorHAnsi" w:hAnsiTheme="minorHAnsi"/>
          <w:i/>
        </w:rPr>
      </w:pPr>
      <w:r w:rsidRPr="0052513C">
        <w:rPr>
          <w:rFonts w:asciiTheme="minorHAnsi" w:hAnsiTheme="minorHAnsi"/>
          <w:i/>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52513C" w:rsidRPr="0052513C" w:rsidRDefault="0052513C" w:rsidP="0052513C">
      <w:pPr>
        <w:pStyle w:val="af2"/>
        <w:jc w:val="both"/>
        <w:rPr>
          <w:rFonts w:asciiTheme="minorHAnsi" w:hAnsiTheme="minorHAnsi"/>
          <w:i/>
        </w:rPr>
      </w:pPr>
      <w:r w:rsidRPr="0052513C">
        <w:rPr>
          <w:rFonts w:asciiTheme="minorHAnsi" w:hAnsiTheme="minorHAnsi"/>
          <w:i/>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roofErr w:type="gramStart"/>
      <w:r w:rsidRPr="0052513C">
        <w:rPr>
          <w:rFonts w:asciiTheme="minorHAnsi" w:hAnsiTheme="minorHAnsi"/>
          <w:i/>
        </w:rPr>
        <w:t>или</w:t>
      </w:r>
      <w:proofErr w:type="gramEnd"/>
      <w:r w:rsidRPr="0052513C">
        <w:rPr>
          <w:rFonts w:asciiTheme="minorHAnsi" w:hAnsiTheme="minorHAnsi"/>
          <w:i/>
        </w:rPr>
        <w:t xml:space="preserve"> когда в рамках финансовых средств, предусмотренных на день утверждения заявки на закупку, предусматривается предоставление предоплаты.</w:t>
      </w:r>
    </w:p>
    <w:p w:rsidR="00DA0186" w:rsidRPr="00564A46" w:rsidRDefault="00DA0186" w:rsidP="00DA0186">
      <w:pPr>
        <w:pStyle w:val="af2"/>
        <w:rPr>
          <w:rFonts w:asciiTheme="minorHAnsi" w:hAnsiTheme="minorHAnsi"/>
          <w:i/>
        </w:rPr>
      </w:pPr>
      <w:r w:rsidRPr="00564A46">
        <w:rPr>
          <w:rFonts w:ascii="GHEA Grapalat" w:hAnsi="GHEA Grapalat"/>
          <w:i/>
          <w:lang w:val="hy-AM"/>
        </w:rPr>
        <w:t xml:space="preserve">12.1 </w:t>
      </w:r>
      <w:r w:rsidRPr="00564A46">
        <w:rPr>
          <w:rFonts w:asciiTheme="minorHAnsi" w:hAnsiTheme="minorHAnsi"/>
          <w:i/>
        </w:rPr>
        <w:t xml:space="preserve">Если цена </w:t>
      </w:r>
      <w:r w:rsidR="007A2AFB">
        <w:rPr>
          <w:rFonts w:asciiTheme="minorHAnsi" w:hAnsiTheme="minorHAnsi"/>
          <w:i/>
        </w:rPr>
        <w:t xml:space="preserve"> закупки </w:t>
      </w:r>
      <w:r w:rsidRPr="00564A46">
        <w:rPr>
          <w:rFonts w:asciiTheme="minorHAnsi" w:hAnsiTheme="minorHAnsi"/>
          <w:i/>
        </w:rPr>
        <w:t>данного лота по заявке на закупку․</w:t>
      </w:r>
    </w:p>
    <w:p w:rsidR="00DA0186" w:rsidRPr="00564A46" w:rsidRDefault="00DA0186" w:rsidP="00DA0186">
      <w:pPr>
        <w:pStyle w:val="af2"/>
        <w:jc w:val="both"/>
        <w:rPr>
          <w:rFonts w:asciiTheme="minorHAnsi" w:hAnsiTheme="minorHAnsi"/>
          <w:i/>
        </w:rPr>
      </w:pPr>
      <w:r w:rsidRPr="00564A46">
        <w:rPr>
          <w:rFonts w:asciiTheme="minorHAnsi" w:hAnsiTheme="minorHAnsi"/>
          <w:i/>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DA0186" w:rsidRPr="00564A46" w:rsidRDefault="00DA0186" w:rsidP="00DA0186">
      <w:pPr>
        <w:widowControl w:val="0"/>
        <w:tabs>
          <w:tab w:val="left" w:pos="1276"/>
        </w:tabs>
        <w:spacing w:after="160"/>
        <w:jc w:val="both"/>
        <w:rPr>
          <w:rFonts w:asciiTheme="minorHAnsi" w:hAnsiTheme="minorHAnsi"/>
          <w:i/>
          <w:sz w:val="20"/>
          <w:szCs w:val="20"/>
        </w:rPr>
      </w:pPr>
      <w:r w:rsidRPr="00564A46">
        <w:rPr>
          <w:rFonts w:asciiTheme="minorHAnsi" w:hAnsiTheme="minorHAnsi"/>
          <w:i/>
          <w:sz w:val="20"/>
          <w:szCs w:val="20"/>
        </w:rPr>
        <w:t xml:space="preserve">- не превышает </w:t>
      </w:r>
      <w:r w:rsidR="0087562B" w:rsidRPr="0087562B">
        <w:rPr>
          <w:rFonts w:asciiTheme="minorHAnsi" w:hAnsiTheme="minorHAnsi"/>
          <w:i/>
          <w:sz w:val="20"/>
          <w:szCs w:val="20"/>
        </w:rPr>
        <w:t>восьмидесятикратный</w:t>
      </w:r>
      <w:r w:rsidRPr="00564A46">
        <w:rPr>
          <w:rFonts w:asciiTheme="minorHAnsi" w:hAnsiTheme="minorHAnsi"/>
          <w:i/>
          <w:sz w:val="20"/>
          <w:szCs w:val="20"/>
        </w:rPr>
        <w:t xml:space="preserve"> размер базовой единицы закупок, но более двадцатипятикратного размера, то из настоящего абзаца исключаются слова "соглашения о неустойке (приложение 4,2) или", а число " 20 " заменяется числом " 90",</w:t>
      </w:r>
    </w:p>
    <w:p w:rsidR="00DA0186" w:rsidRPr="00564A46" w:rsidRDefault="00DA0186" w:rsidP="00DA0186">
      <w:pPr>
        <w:pStyle w:val="af2"/>
        <w:jc w:val="both"/>
        <w:rPr>
          <w:rFonts w:asciiTheme="minorHAnsi" w:hAnsiTheme="minorHAnsi"/>
          <w:i/>
          <w:lang w:val="hy-AM"/>
        </w:rPr>
      </w:pPr>
      <w:r w:rsidRPr="00564A46">
        <w:rPr>
          <w:rFonts w:asciiTheme="minorHAnsi" w:hAnsiTheme="minorHAnsi"/>
          <w:i/>
        </w:rPr>
        <w:lastRenderedPageBreak/>
        <w:t xml:space="preserve">- превышает </w:t>
      </w:r>
      <w:r w:rsidR="00C257D6" w:rsidRPr="00C257D6">
        <w:rPr>
          <w:rFonts w:asciiTheme="minorHAnsi" w:hAnsiTheme="minorHAnsi"/>
          <w:i/>
        </w:rPr>
        <w:t>восьмидесятикратный</w:t>
      </w:r>
      <w:r w:rsidRPr="00564A46">
        <w:rPr>
          <w:rFonts w:asciiTheme="minorHAnsi" w:hAnsiTheme="minorHAnsi"/>
          <w:i/>
        </w:rPr>
        <w:t xml:space="preserve"> размер базовой единицы закупок, то из настоящего абзаца исключаются слова " соглашения о неустойке (приложение 4. 2) или", число " 15 "заменяется числом "30", а число " 20 "- числом "90"</w:t>
      </w:r>
      <w:r w:rsidR="00CD51E6" w:rsidRPr="00564A46">
        <w:rPr>
          <w:rFonts w:asciiTheme="minorHAnsi" w:hAnsiTheme="minorHAnsi"/>
          <w:i/>
          <w:lang w:val="hy-AM"/>
        </w:rPr>
        <w:t>.</w:t>
      </w:r>
    </w:p>
    <w:p w:rsidR="00801A4F" w:rsidRPr="00FF309F" w:rsidRDefault="00801A4F" w:rsidP="00DA0186">
      <w:pPr>
        <w:widowControl w:val="0"/>
        <w:tabs>
          <w:tab w:val="left" w:pos="1276"/>
        </w:tabs>
        <w:spacing w:after="160"/>
        <w:ind w:firstLine="567"/>
        <w:jc w:val="both"/>
        <w:rPr>
          <w:rFonts w:ascii="GHEA Grapalat" w:hAnsi="GHEA Grapalat"/>
          <w:color w:val="FF0000"/>
        </w:rPr>
      </w:pPr>
      <w:r w:rsidRPr="00FF309F">
        <w:rPr>
          <w:rFonts w:ascii="GHEA Grapalat" w:hAnsi="GHEA Grapalat"/>
          <w:color w:val="FF0000"/>
        </w:rPr>
        <w:t xml:space="preserve"> </w:t>
      </w:r>
    </w:p>
    <w:p w:rsidR="0035631F" w:rsidRDefault="00801A4F" w:rsidP="00801A4F">
      <w:pPr>
        <w:widowControl w:val="0"/>
        <w:tabs>
          <w:tab w:val="left" w:pos="1276"/>
        </w:tabs>
        <w:spacing w:after="160"/>
        <w:ind w:firstLine="567"/>
        <w:jc w:val="both"/>
        <w:rPr>
          <w:ins w:id="6" w:author="Vardan" w:date="2022-10-30T00:02:00Z"/>
          <w:rFonts w:ascii="GHEA Grapalat" w:hAnsi="GHEA Grapalat"/>
        </w:rPr>
      </w:pPr>
      <w:r>
        <w:rPr>
          <w:rFonts w:ascii="GHEA Grapalat" w:hAnsi="GHEA Grapalat" w:cs="Sylfaen"/>
        </w:rPr>
        <w:t>О</w:t>
      </w:r>
      <w:r w:rsidRPr="00DC29D8">
        <w:rPr>
          <w:rFonts w:ascii="GHEA Grapalat" w:hAnsi="GHEA Grapalat" w:cs="Sylfaen"/>
        </w:rPr>
        <w:t xml:space="preserve">беспечение </w:t>
      </w:r>
      <w:r>
        <w:rPr>
          <w:rFonts w:ascii="GHEA Grapalat" w:hAnsi="GHEA Grapalat" w:cs="Sylfaen"/>
        </w:rPr>
        <w:t>к</w:t>
      </w:r>
      <w:r w:rsidRPr="00DC29D8">
        <w:rPr>
          <w:rFonts w:ascii="GHEA Grapalat" w:hAnsi="GHEA Grapalat" w:cs="Sylfaen"/>
        </w:rPr>
        <w:t>валификаци</w:t>
      </w:r>
      <w:r>
        <w:rPr>
          <w:rFonts w:ascii="GHEA Grapalat" w:hAnsi="GHEA Grapalat" w:cs="Sylfaen"/>
        </w:rPr>
        <w:t>и</w:t>
      </w:r>
      <w:r w:rsidRPr="00DC29D8">
        <w:rPr>
          <w:rFonts w:ascii="GHEA Grapalat" w:hAnsi="GHEA Grapalat" w:cs="Sylfaen"/>
        </w:rPr>
        <w:t xml:space="preserve"> в виде </w:t>
      </w:r>
      <w:r w:rsidR="00482E18">
        <w:rPr>
          <w:rFonts w:ascii="GHEA Grapalat" w:hAnsi="GHEA Grapalat" w:cs="Sylfaen"/>
        </w:rPr>
        <w:t xml:space="preserve">банковской </w:t>
      </w:r>
      <w:r w:rsidRPr="00DC29D8">
        <w:rPr>
          <w:rFonts w:ascii="GHEA Grapalat" w:hAnsi="GHEA Grapalat" w:cs="Sylfaen"/>
        </w:rPr>
        <w:t xml:space="preserve">гарантии </w:t>
      </w:r>
      <w:r>
        <w:rPr>
          <w:rFonts w:ascii="GHEA Grapalat" w:hAnsi="GHEA Grapalat" w:cs="Sylfaen"/>
        </w:rPr>
        <w:t>ото</w:t>
      </w:r>
      <w:r w:rsidRPr="00DC29D8">
        <w:rPr>
          <w:rFonts w:ascii="GHEA Grapalat" w:hAnsi="GHEA Grapalat" w:cs="Sylfaen"/>
        </w:rPr>
        <w:t>бранный участник представляет согласно приложению 4 или приложению 4.1</w:t>
      </w:r>
      <w:proofErr w:type="gramStart"/>
      <w:r w:rsidRPr="00801A4F">
        <w:rPr>
          <w:rFonts w:ascii="GHEA Grapalat" w:hAnsi="GHEA Grapalat" w:cs="Sylfaen"/>
        </w:rPr>
        <w:t>.</w:t>
      </w:r>
      <w:r w:rsidR="009A0467">
        <w:rPr>
          <w:rStyle w:val="af6"/>
          <w:rFonts w:ascii="GHEA Grapalat" w:hAnsi="GHEA Grapalat"/>
        </w:rPr>
        <w:footnoteReference w:customMarkFollows="1" w:id="9"/>
        <w:t>12</w:t>
      </w:r>
      <w:r w:rsidR="00A6609C" w:rsidRPr="0027573B">
        <w:rPr>
          <w:rFonts w:ascii="GHEA Grapalat" w:hAnsi="GHEA Grapalat"/>
        </w:rPr>
        <w:t xml:space="preserve"> </w:t>
      </w:r>
      <w:r w:rsidR="00853CBA" w:rsidRPr="0027573B">
        <w:rPr>
          <w:rFonts w:ascii="GHEA Grapalat" w:hAnsi="GHEA Grapalat"/>
        </w:rPr>
        <w:t>.</w:t>
      </w:r>
      <w:proofErr w:type="gramEnd"/>
    </w:p>
    <w:p w:rsidR="00AA0D5B" w:rsidRPr="007D61CE" w:rsidRDefault="00AA0D5B" w:rsidP="00AA0D5B">
      <w:pPr>
        <w:widowControl w:val="0"/>
        <w:tabs>
          <w:tab w:val="left" w:pos="1276"/>
        </w:tabs>
        <w:spacing w:after="160"/>
        <w:ind w:firstLine="567"/>
        <w:jc w:val="both"/>
        <w:rPr>
          <w:rFonts w:ascii="GHEA Grapalat" w:hAnsi="GHEA Grapalat"/>
        </w:rPr>
      </w:pPr>
      <w:r w:rsidRPr="0014372B">
        <w:rPr>
          <w:rFonts w:ascii="GHEA Grapalat" w:hAnsi="GHEA Grapalat" w:cs="Sylfaen"/>
          <w:lang w:val="hy-AM"/>
        </w:rPr>
        <w:t xml:space="preserve">При этом, если договоры </w:t>
      </w:r>
      <w:r>
        <w:rPr>
          <w:rFonts w:ascii="GHEA Grapalat" w:hAnsi="GHEA Grapalat" w:cs="Sylfaen"/>
        </w:rPr>
        <w:t>о закупке</w:t>
      </w:r>
      <w:r w:rsidRPr="0014372B">
        <w:rPr>
          <w:rFonts w:ascii="GHEA Grapalat" w:hAnsi="GHEA Grapalat" w:cs="Sylfaen"/>
          <w:lang w:val="hy-AM"/>
        </w:rPr>
        <w:t xml:space="preserve"> </w:t>
      </w:r>
      <w:r>
        <w:rPr>
          <w:rFonts w:ascii="GHEA Grapalat" w:hAnsi="GHEA Grapalat" w:cs="Sylfaen"/>
        </w:rPr>
        <w:t>работ</w:t>
      </w:r>
      <w:r w:rsidRPr="0014372B">
        <w:rPr>
          <w:rFonts w:ascii="GHEA Grapalat" w:hAnsi="GHEA Grapalat" w:cs="Sylfaen"/>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Pr>
          <w:rFonts w:ascii="GHEA Grapalat" w:hAnsi="GHEA Grapalat" w:cs="Sylfaen"/>
        </w:rPr>
        <w:t xml:space="preserve">выделенных </w:t>
      </w:r>
      <w:r w:rsidRPr="0014372B">
        <w:rPr>
          <w:rFonts w:ascii="GHEA Grapalat" w:hAnsi="GHEA Grapalat" w:cs="Sylfaen"/>
          <w:lang w:val="hy-AM"/>
        </w:rPr>
        <w:t xml:space="preserve">финансовых </w:t>
      </w:r>
      <w:r>
        <w:rPr>
          <w:rFonts w:ascii="GHEA Grapalat" w:hAnsi="GHEA Grapalat" w:cs="Sylfaen"/>
        </w:rPr>
        <w:t>средств</w:t>
      </w:r>
      <w:r w:rsidRPr="0014372B">
        <w:rPr>
          <w:rFonts w:ascii="GHEA Grapalat" w:hAnsi="GHEA Grapalat" w:cs="Sylfaen"/>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008154DF" w:rsidRPr="007D61CE">
        <w:rPr>
          <w:rFonts w:ascii="GHEA Grapalat" w:hAnsi="GHEA Grapalat" w:cs="Sylfaen"/>
        </w:rPr>
        <w:t>,</w:t>
      </w:r>
      <w:r w:rsidR="00544769">
        <w:rPr>
          <w:rFonts w:ascii="GHEA Grapalat" w:hAnsi="GHEA Grapalat" w:cs="Sylfaen"/>
        </w:rPr>
        <w:t xml:space="preserve"> </w:t>
      </w:r>
      <w:r w:rsidR="00544769">
        <w:rPr>
          <w:rFonts w:ascii="GHEA Grapalat" w:hAnsi="GHEA Grapalat" w:cs="Sylfaen"/>
          <w:lang w:val="hy-AM"/>
        </w:rPr>
        <w:t>если выполнение контракта (соглашения) не является поэтапным</w:t>
      </w:r>
      <w:r w:rsidR="007D61CE">
        <w:rPr>
          <w:rFonts w:ascii="GHEA Grapalat" w:hAnsi="GHEA Grapalat" w:cs="Sylfaen"/>
        </w:rPr>
        <w:t>.</w:t>
      </w:r>
    </w:p>
    <w:p w:rsidR="002406D8" w:rsidRPr="009044F1" w:rsidRDefault="002406D8" w:rsidP="00B46D58">
      <w:pPr>
        <w:widowControl w:val="0"/>
        <w:tabs>
          <w:tab w:val="left" w:pos="1276"/>
        </w:tabs>
        <w:spacing w:after="160"/>
        <w:ind w:firstLine="567"/>
        <w:jc w:val="both"/>
        <w:rPr>
          <w:rFonts w:ascii="GHEA Grapalat" w:hAnsi="GHEA Grapalat" w:cs="Sylfaen"/>
        </w:rPr>
      </w:pPr>
      <w:r>
        <w:rPr>
          <w:rFonts w:ascii="GHEA Grapalat" w:hAnsi="GHEA Grapalat" w:cs="Sylfaen"/>
        </w:rPr>
        <w:t>О</w:t>
      </w:r>
      <w:r w:rsidRPr="002406D8">
        <w:rPr>
          <w:rFonts w:ascii="GHEA Grapalat" w:hAnsi="GHEA Grapalat" w:cs="Sylfaen"/>
        </w:rPr>
        <w:t xml:space="preserve">беспечение </w:t>
      </w:r>
      <w:r>
        <w:rPr>
          <w:rFonts w:ascii="GHEA Grapalat" w:hAnsi="GHEA Grapalat" w:cs="Sylfaen"/>
        </w:rPr>
        <w:t>к</w:t>
      </w:r>
      <w:r w:rsidRPr="002406D8">
        <w:rPr>
          <w:rFonts w:ascii="GHEA Grapalat" w:hAnsi="GHEA Grapalat" w:cs="Sylfaen"/>
        </w:rPr>
        <w:t>валификаци</w:t>
      </w:r>
      <w:r>
        <w:rPr>
          <w:rFonts w:ascii="GHEA Grapalat" w:hAnsi="GHEA Grapalat" w:cs="Sylfaen"/>
        </w:rPr>
        <w:t>и</w:t>
      </w:r>
      <w:r w:rsidRPr="002406D8">
        <w:rPr>
          <w:rFonts w:ascii="GHEA Grapalat" w:hAnsi="GHEA Grapalat" w:cs="Sylfaen"/>
        </w:rPr>
        <w:t xml:space="preserve"> не</w:t>
      </w:r>
      <w:r>
        <w:rPr>
          <w:rFonts w:ascii="GHEA Grapalat" w:hAnsi="GHEA Grapalat" w:cs="Sylfaen"/>
        </w:rPr>
        <w:t xml:space="preserve"> подлежит</w:t>
      </w:r>
      <w:r w:rsidRPr="002406D8">
        <w:rPr>
          <w:rFonts w:ascii="GHEA Grapalat" w:hAnsi="GHEA Grapalat" w:cs="Sylfaen"/>
        </w:rPr>
        <w:t xml:space="preserve"> возвра</w:t>
      </w:r>
      <w:r>
        <w:rPr>
          <w:rFonts w:ascii="GHEA Grapalat" w:hAnsi="GHEA Grapalat" w:cs="Sylfaen"/>
        </w:rPr>
        <w:t>ту</w:t>
      </w:r>
      <w:r w:rsidRPr="002406D8">
        <w:rPr>
          <w:rFonts w:ascii="GHEA Grapalat" w:hAnsi="GHEA Grapalat" w:cs="Sylfaen"/>
        </w:rPr>
        <w:t>,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r>
        <w:rPr>
          <w:rFonts w:ascii="GHEA Grapalat" w:hAnsi="GHEA Grapalat" w:cs="Sylfaen"/>
        </w:rPr>
        <w:t>.</w:t>
      </w:r>
    </w:p>
    <w:p w:rsidR="00366C4E"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1723D6">
        <w:rPr>
          <w:rFonts w:ascii="GHEA Grapalat" w:hAnsi="GHEA Grapalat"/>
        </w:rPr>
        <w:t>3</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 xml:space="preserve">Размер обеспечения договора составляет 10 процентов от цены </w:t>
      </w:r>
      <w:r w:rsidR="00E562C0">
        <w:rPr>
          <w:rFonts w:ascii="GHEA Grapalat" w:hAnsi="GHEA Grapalat"/>
        </w:rPr>
        <w:t>закупки</w:t>
      </w:r>
      <w:r w:rsidRPr="009044F1">
        <w:rPr>
          <w:rFonts w:ascii="GHEA Grapalat" w:hAnsi="GHEA Grapalat"/>
        </w:rPr>
        <w:t xml:space="preserve">. </w:t>
      </w:r>
      <w:r w:rsidR="002D492B" w:rsidRPr="002D492B">
        <w:rPr>
          <w:rFonts w:ascii="GHEA Grapalat" w:hAnsi="GHEA Grapalat"/>
        </w:rPr>
        <w:t xml:space="preserve">Если цена закупки товара меньше цены заключаемого договора, то размер обеспечения </w:t>
      </w:r>
      <w:r w:rsidR="00E04CFC">
        <w:rPr>
          <w:rFonts w:ascii="GHEA Grapalat" w:hAnsi="GHEA Grapalat"/>
        </w:rPr>
        <w:t>договора</w:t>
      </w:r>
      <w:r w:rsidR="002D492B" w:rsidRPr="002D492B">
        <w:rPr>
          <w:rFonts w:ascii="GHEA Grapalat" w:hAnsi="GHEA Grapalat"/>
        </w:rPr>
        <w:t xml:space="preserve"> исчисляется в отношении цены договора.</w:t>
      </w:r>
      <w:r w:rsidR="002D492B">
        <w:rPr>
          <w:rFonts w:ascii="GHEA Grapalat" w:hAnsi="GHEA Grapalat"/>
        </w:rPr>
        <w:t xml:space="preserve"> </w:t>
      </w:r>
      <w:r w:rsidR="001723D6">
        <w:rPr>
          <w:rFonts w:ascii="GHEA Grapalat" w:hAnsi="GHEA Grapalat"/>
        </w:rPr>
        <w:t>О</w:t>
      </w:r>
      <w:r w:rsidR="001723D6" w:rsidRPr="001647D2">
        <w:rPr>
          <w:rFonts w:ascii="GHEA Grapalat" w:hAnsi="GHEA Grapalat"/>
        </w:rPr>
        <w:t xml:space="preserve">беспечение </w:t>
      </w:r>
      <w:r w:rsidR="00896AAF">
        <w:rPr>
          <w:rFonts w:ascii="GHEA Grapalat" w:hAnsi="GHEA Grapalat"/>
        </w:rPr>
        <w:t>договора</w:t>
      </w:r>
      <w:r w:rsidR="001723D6" w:rsidRPr="001647D2">
        <w:rPr>
          <w:rFonts w:ascii="GHEA Grapalat" w:hAnsi="GHEA Grapalat"/>
        </w:rPr>
        <w:t xml:space="preserve"> представляется в </w:t>
      </w:r>
      <w:r w:rsidR="005876A3">
        <w:rPr>
          <w:rFonts w:ascii="GHEA Grapalat" w:hAnsi="GHEA Grapalat"/>
        </w:rPr>
        <w:t>виде</w:t>
      </w:r>
      <w:r w:rsidR="001723D6" w:rsidRPr="001647D2">
        <w:rPr>
          <w:rFonts w:ascii="GHEA Grapalat" w:hAnsi="GHEA Grapalat"/>
        </w:rPr>
        <w:t xml:space="preserve"> банковской гарантии (</w:t>
      </w:r>
      <w:r w:rsidR="001723D6">
        <w:rPr>
          <w:rFonts w:ascii="GHEA Grapalat" w:hAnsi="GHEA Grapalat"/>
        </w:rPr>
        <w:t>П</w:t>
      </w:r>
      <w:r w:rsidR="001723D6" w:rsidRPr="001647D2">
        <w:rPr>
          <w:rFonts w:ascii="GHEA Grapalat" w:hAnsi="GHEA Grapalat"/>
        </w:rPr>
        <w:t xml:space="preserve">риложение </w:t>
      </w:r>
      <w:r w:rsidR="001723D6">
        <w:rPr>
          <w:rFonts w:ascii="GHEA Grapalat" w:hAnsi="GHEA Grapalat"/>
        </w:rPr>
        <w:t>5</w:t>
      </w:r>
      <w:r w:rsidR="001723D6" w:rsidRPr="001647D2">
        <w:rPr>
          <w:rFonts w:ascii="GHEA Grapalat" w:hAnsi="GHEA Grapalat"/>
        </w:rPr>
        <w:t>)</w:t>
      </w:r>
      <w:r w:rsidR="00375E5E">
        <w:rPr>
          <w:rFonts w:ascii="GHEA Grapalat" w:hAnsi="GHEA Grapalat"/>
        </w:rPr>
        <w:t xml:space="preserve"> или наличных денег</w:t>
      </w:r>
      <w:r w:rsidR="009A0467">
        <w:rPr>
          <w:rStyle w:val="af6"/>
          <w:rFonts w:ascii="GHEA Grapalat" w:hAnsi="GHEA Grapalat"/>
        </w:rPr>
        <w:footnoteReference w:customMarkFollows="1" w:id="10"/>
        <w:t>13</w:t>
      </w:r>
      <w:r w:rsidR="00375E5E">
        <w:rPr>
          <w:rFonts w:ascii="GHEA Grapalat" w:hAnsi="GHEA Grapalat"/>
        </w:rPr>
        <w:t>.</w:t>
      </w:r>
    </w:p>
    <w:p w:rsidR="00DA0D2B" w:rsidRDefault="0058395E" w:rsidP="00DA0D2B">
      <w:pPr>
        <w:widowControl w:val="0"/>
        <w:tabs>
          <w:tab w:val="left" w:pos="1276"/>
        </w:tabs>
        <w:spacing w:after="160"/>
        <w:ind w:firstLine="567"/>
        <w:jc w:val="both"/>
        <w:rPr>
          <w:rFonts w:ascii="GHEA Grapalat" w:hAnsi="GHEA Grapalat"/>
        </w:rPr>
      </w:pPr>
      <w:r w:rsidRPr="0025254A">
        <w:rPr>
          <w:rFonts w:ascii="GHEA Grapalat" w:hAnsi="GHEA Grapalat"/>
        </w:rPr>
        <w:t xml:space="preserve">Если процедура закупки организована </w:t>
      </w:r>
      <w:r w:rsidR="00BE0C42" w:rsidRPr="0025254A">
        <w:rPr>
          <w:rFonts w:ascii="GHEA Grapalat" w:hAnsi="GHEA Grapalat"/>
        </w:rPr>
        <w:t xml:space="preserve">по лотам и участник признается отобранным участником по более чем одному лоту, </w:t>
      </w:r>
      <w:r w:rsidR="00BE0C42" w:rsidRPr="0025254A">
        <w:rPr>
          <w:rFonts w:ascii="GHEA Grapalat" w:hAnsi="GHEA Grapalat" w:cs="Sylfaen"/>
        </w:rPr>
        <w:t xml:space="preserve">то он может предоставить обеспечение договора как </w:t>
      </w:r>
      <w:r w:rsidR="00BE0C42" w:rsidRPr="0025254A">
        <w:rPr>
          <w:rFonts w:ascii="GHEA Grapalat" w:hAnsi="GHEA Grapalat"/>
        </w:rPr>
        <w:t xml:space="preserve">для каждого лота в отдельности, так и одно обеспечение для всех лотов. </w:t>
      </w:r>
      <w:r w:rsidR="00DA0D2B" w:rsidRPr="00DA0D2B">
        <w:rPr>
          <w:rFonts w:ascii="GHEA Grapalat" w:hAnsi="GHEA Grapalat"/>
        </w:rPr>
        <w:t xml:space="preserve">При представлении одного обеспечения догогвора его сумма исчисляется по отношению </w:t>
      </w:r>
      <w:r w:rsidR="00DA0D2B" w:rsidRPr="00DA0D2B">
        <w:rPr>
          <w:rFonts w:ascii="GHEA Grapalat" w:hAnsi="GHEA Grapalat" w:cs="Sylfaen"/>
        </w:rPr>
        <w:t>к сумме цен закупок представленных лотов</w:t>
      </w:r>
      <w:r w:rsidR="00DA0D2B" w:rsidRPr="00DA0D2B">
        <w:rPr>
          <w:rFonts w:ascii="GHEA Grapalat" w:hAnsi="GHEA Grapalat"/>
          <w:color w:val="FF0000"/>
        </w:rPr>
        <w:t xml:space="preserve"> </w:t>
      </w:r>
      <w:r w:rsidR="00DA0D2B" w:rsidRPr="00DA0D2B">
        <w:rPr>
          <w:rFonts w:ascii="GHEA Grapalat" w:hAnsi="GHEA Grapalat"/>
          <w:color w:val="000000" w:themeColor="text1"/>
        </w:rPr>
        <w:t>с учетом требований 9-ого подпункта 32-ого пункта</w:t>
      </w:r>
      <w:r w:rsidR="00DA0D2B" w:rsidRPr="00DA0D2B">
        <w:rPr>
          <w:rFonts w:ascii="GHEA Grapalat" w:hAnsi="GHEA Grapalat"/>
        </w:rPr>
        <w:t>.</w:t>
      </w:r>
      <w:r w:rsidR="00DA0D2B">
        <w:rPr>
          <w:rFonts w:ascii="GHEA Grapalat" w:hAnsi="GHEA Grapalat"/>
        </w:rPr>
        <w:t xml:space="preserve"> </w:t>
      </w:r>
    </w:p>
    <w:p w:rsidR="00BE0C42" w:rsidRPr="0025254A" w:rsidRDefault="00BE0C42" w:rsidP="00B46D58">
      <w:pPr>
        <w:widowControl w:val="0"/>
        <w:tabs>
          <w:tab w:val="left" w:pos="1276"/>
        </w:tabs>
        <w:spacing w:after="160"/>
        <w:ind w:firstLine="567"/>
        <w:jc w:val="both"/>
        <w:rPr>
          <w:rFonts w:ascii="GHEA Grapalat" w:hAnsi="GHEA Grapalat"/>
          <w:lang w:val="hy-AM"/>
        </w:rPr>
      </w:pPr>
      <w:r w:rsidRPr="0025254A">
        <w:rPr>
          <w:rFonts w:ascii="GHEA Grapalat" w:hAnsi="GHEA Grapalat"/>
        </w:rPr>
        <w:lastRenderedPageBreak/>
        <w:t>.</w:t>
      </w:r>
    </w:p>
    <w:p w:rsidR="00E969ED" w:rsidRPr="00DC30CC" w:rsidRDefault="00BE0C42" w:rsidP="00B46D58">
      <w:pPr>
        <w:widowControl w:val="0"/>
        <w:tabs>
          <w:tab w:val="left" w:pos="1276"/>
        </w:tabs>
        <w:spacing w:after="160"/>
        <w:ind w:firstLine="567"/>
        <w:jc w:val="both"/>
        <w:rPr>
          <w:rFonts w:ascii="GHEA Grapalat" w:hAnsi="GHEA Grapalat"/>
        </w:rPr>
      </w:pPr>
      <w:r w:rsidRPr="009044F1">
        <w:rPr>
          <w:rFonts w:ascii="GHEA Grapalat" w:hAnsi="GHEA Grapalat"/>
        </w:rPr>
        <w:t xml:space="preserve"> </w:t>
      </w:r>
      <w:r w:rsidR="00030D40" w:rsidRPr="009044F1">
        <w:rPr>
          <w:rFonts w:ascii="GHEA Grapalat" w:hAnsi="GHEA Grapalat"/>
        </w:rPr>
        <w:t xml:space="preserve">Обеспечение договора должно быть действительно как минимум включительно до </w:t>
      </w:r>
      <w:r w:rsidR="00411A25">
        <w:rPr>
          <w:rFonts w:ascii="GHEA Grapalat" w:hAnsi="GHEA Grapalat"/>
        </w:rPr>
        <w:t>90</w:t>
      </w:r>
      <w:r w:rsidR="00030D40" w:rsidRPr="009044F1">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Pr>
          <w:rFonts w:ascii="GHEA Grapalat" w:hAnsi="GHEA Grapalat"/>
        </w:rPr>
        <w:t>пяти</w:t>
      </w:r>
      <w:r w:rsidR="00594C31" w:rsidRPr="009044F1">
        <w:rPr>
          <w:rFonts w:ascii="GHEA Grapalat" w:hAnsi="GHEA Grapalat"/>
        </w:rPr>
        <w:t xml:space="preserve"> </w:t>
      </w:r>
      <w:r w:rsidR="00030D40"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rsidR="00F0759D" w:rsidRDefault="00F92A53" w:rsidP="00B46D58">
      <w:pPr>
        <w:widowControl w:val="0"/>
        <w:tabs>
          <w:tab w:val="left" w:pos="1276"/>
        </w:tabs>
        <w:spacing w:after="160"/>
        <w:ind w:firstLine="567"/>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rsidR="00D32092" w:rsidRPr="00250377" w:rsidRDefault="004A0321" w:rsidP="00B46D58">
      <w:pPr>
        <w:widowControl w:val="0"/>
        <w:tabs>
          <w:tab w:val="left" w:pos="1276"/>
        </w:tabs>
        <w:spacing w:after="160"/>
        <w:ind w:firstLine="567"/>
        <w:jc w:val="both"/>
        <w:rPr>
          <w:rFonts w:ascii="GHEA Grapalat" w:hAnsi="GHEA Grapalat" w:cs="Sylfaen"/>
        </w:rPr>
      </w:pPr>
      <w:r w:rsidRPr="00250377">
        <w:rPr>
          <w:rFonts w:ascii="GHEA Grapalat" w:hAnsi="GHEA Grapalat"/>
        </w:rPr>
        <w:t>10.4</w:t>
      </w:r>
      <w:r w:rsidR="00251CF9" w:rsidRPr="00250377">
        <w:rPr>
          <w:rFonts w:ascii="GHEA Grapalat" w:hAnsi="GHEA Grapalat"/>
        </w:rPr>
        <w:t xml:space="preserve"> </w:t>
      </w:r>
      <w:r w:rsidR="0076763C" w:rsidRPr="00250377">
        <w:rPr>
          <w:rFonts w:ascii="GHEA Grapalat" w:hAnsi="GHEA Grapalat"/>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sidRPr="00250377">
        <w:rPr>
          <w:rFonts w:ascii="GHEA Grapalat" w:hAnsi="GHEA Grapalat"/>
        </w:rPr>
        <w:t>я квалификации и</w:t>
      </w:r>
      <w:r w:rsidR="0076763C" w:rsidRPr="00250377">
        <w:rPr>
          <w:rFonts w:ascii="GHEA Grapalat" w:hAnsi="GHEA Grapalat"/>
        </w:rPr>
        <w:t xml:space="preserve"> договора представля</w:t>
      </w:r>
      <w:r w:rsidR="00DE7753" w:rsidRPr="00250377">
        <w:rPr>
          <w:rFonts w:ascii="GHEA Grapalat" w:hAnsi="GHEA Grapalat"/>
        </w:rPr>
        <w:t>ю</w:t>
      </w:r>
      <w:r w:rsidR="0076763C" w:rsidRPr="00250377">
        <w:rPr>
          <w:rFonts w:ascii="GHEA Grapalat" w:hAnsi="GHEA Grapalat"/>
        </w:rPr>
        <w:t>тся</w:t>
      </w:r>
      <w:r w:rsidR="00180134" w:rsidRPr="00250377">
        <w:rPr>
          <w:rFonts w:ascii="GHEA Grapalat" w:hAnsi="GHEA Grapalat"/>
        </w:rPr>
        <w:t xml:space="preserve"> в виде заключенного в одностороннем порядке </w:t>
      </w:r>
      <w:r w:rsidR="00A9694C" w:rsidRPr="00250377">
        <w:rPr>
          <w:rFonts w:ascii="GHEA Grapalat" w:hAnsi="GHEA Grapalat"/>
        </w:rPr>
        <w:t>за</w:t>
      </w:r>
      <w:r w:rsidR="00180134" w:rsidRPr="00250377">
        <w:rPr>
          <w:rFonts w:ascii="GHEA Grapalat" w:hAnsi="GHEA Grapalat"/>
        </w:rPr>
        <w:t>явления - в виде неустойки или наличных денег</w:t>
      </w:r>
      <w:r w:rsidR="006D7219" w:rsidRPr="00250377">
        <w:rPr>
          <w:rFonts w:ascii="GHEA Grapalat" w:hAnsi="GHEA Grapalat"/>
        </w:rPr>
        <w:t>. Если на момент возникновения правомочия по заключению договора</w:t>
      </w:r>
      <w:r w:rsidR="00E01672" w:rsidRPr="00250377">
        <w:rPr>
          <w:rFonts w:ascii="GHEA Grapalat" w:hAnsi="GHEA Grapalat"/>
          <w:lang w:val="hy-AM"/>
        </w:rPr>
        <w:t xml:space="preserve"> </w:t>
      </w:r>
      <w:r w:rsidR="00D32092" w:rsidRPr="00250377">
        <w:rPr>
          <w:rFonts w:ascii="GHEA Grapalat" w:hAnsi="GHEA Grapalat" w:cs="Sylfaen"/>
        </w:rPr>
        <w:t xml:space="preserve">предусмотренные финансовые средства превышают </w:t>
      </w:r>
      <w:r w:rsidR="00E01672" w:rsidRPr="00250377">
        <w:rPr>
          <w:rFonts w:ascii="GHEA Grapalat" w:hAnsi="GHEA Grapalat" w:cs="Sylfaen"/>
          <w:lang w:val="hy-AM"/>
        </w:rPr>
        <w:t>25</w:t>
      </w:r>
      <w:r w:rsidR="00D32092" w:rsidRPr="00250377">
        <w:rPr>
          <w:rFonts w:ascii="GHEA Grapalat" w:hAnsi="GHEA Grapalat" w:cs="Sylfaen"/>
        </w:rPr>
        <w:t xml:space="preserve"> млн. драмов, однако для полного выполнения договора и в дальнейшем требуются финансовые средства, то обеспечени</w:t>
      </w:r>
      <w:r w:rsidR="00F66146" w:rsidRPr="00250377">
        <w:rPr>
          <w:rFonts w:ascii="GHEA Grapalat" w:hAnsi="GHEA Grapalat" w:cs="Sylfaen"/>
        </w:rPr>
        <w:t>я квалификации и</w:t>
      </w:r>
      <w:r w:rsidR="00D32092" w:rsidRPr="00250377">
        <w:rPr>
          <w:rFonts w:ascii="GHEA Grapalat" w:hAnsi="GHEA Grapalat" w:cs="Sylfaen"/>
        </w:rPr>
        <w:t xml:space="preserve"> договора, по части выделенных финансовых средств, представляется в виде </w:t>
      </w:r>
      <w:r w:rsidR="00817C86">
        <w:rPr>
          <w:rFonts w:ascii="GHEA Grapalat" w:hAnsi="GHEA Grapalat" w:cs="Sylfaen"/>
        </w:rPr>
        <w:t xml:space="preserve">банковской </w:t>
      </w:r>
      <w:r w:rsidR="00D32092" w:rsidRPr="00250377">
        <w:rPr>
          <w:rFonts w:ascii="GHEA Grapalat" w:hAnsi="GHEA Grapalat" w:cs="Sylfaen"/>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F0732" w:rsidRPr="00625529" w:rsidRDefault="00030D40" w:rsidP="00B46D58">
      <w:pPr>
        <w:widowControl w:val="0"/>
        <w:tabs>
          <w:tab w:val="left" w:pos="1276"/>
        </w:tabs>
        <w:spacing w:after="160"/>
        <w:ind w:firstLine="567"/>
        <w:jc w:val="both"/>
        <w:rPr>
          <w:rFonts w:ascii="GHEA Grapalat" w:hAnsi="GHEA Grapalat"/>
          <w:i/>
        </w:rPr>
      </w:pPr>
      <w:r w:rsidRPr="009044F1">
        <w:rPr>
          <w:rFonts w:ascii="GHEA Grapalat" w:hAnsi="GHEA Grapalat"/>
        </w:rPr>
        <w:t>10.</w:t>
      </w:r>
      <w:r w:rsidR="00DF09E7">
        <w:rPr>
          <w:rFonts w:ascii="GHEA Grapalat" w:hAnsi="GHEA Grapalat"/>
        </w:rPr>
        <w:t>5</w:t>
      </w:r>
      <w:r w:rsidR="003E194D" w:rsidRPr="003E194D">
        <w:rPr>
          <w:rFonts w:ascii="GHEA Grapalat" w:hAnsi="GHEA Grapalat"/>
        </w:rPr>
        <w:t>.</w:t>
      </w:r>
      <w:r w:rsidR="003E194D" w:rsidRPr="005114D0">
        <w:rPr>
          <w:rFonts w:ascii="GHEA Grapalat" w:hAnsi="GHEA Grapalat"/>
        </w:rPr>
        <w:tab/>
      </w:r>
      <w:r w:rsidRPr="009044F1">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00D90394">
        <w:rPr>
          <w:rFonts w:ascii="GHEA Grapalat" w:hAnsi="GHEA Grapalat"/>
        </w:rPr>
        <w:t xml:space="preserve"> </w:t>
      </w:r>
      <w:r w:rsidR="00D90394" w:rsidRPr="001647D2">
        <w:rPr>
          <w:rFonts w:ascii="GHEA Grapalat" w:hAnsi="GHEA Grapalat"/>
        </w:rPr>
        <w:t>(</w:t>
      </w:r>
      <w:r w:rsidR="00D90394">
        <w:rPr>
          <w:rFonts w:ascii="GHEA Grapalat" w:hAnsi="GHEA Grapalat"/>
        </w:rPr>
        <w:t>П</w:t>
      </w:r>
      <w:r w:rsidR="00D90394" w:rsidRPr="001647D2">
        <w:rPr>
          <w:rFonts w:ascii="GHEA Grapalat" w:hAnsi="GHEA Grapalat"/>
        </w:rPr>
        <w:t xml:space="preserve">риложение </w:t>
      </w:r>
      <w:r w:rsidR="00D90394">
        <w:rPr>
          <w:rFonts w:ascii="GHEA Grapalat" w:hAnsi="GHEA Grapalat"/>
        </w:rPr>
        <w:t>5.2</w:t>
      </w:r>
      <w:r w:rsidR="00D90394" w:rsidRPr="001647D2">
        <w:rPr>
          <w:rFonts w:ascii="GHEA Grapalat" w:hAnsi="GHEA Grapalat"/>
        </w:rPr>
        <w:t>)</w:t>
      </w:r>
      <w:r w:rsidRPr="009044F1">
        <w:rPr>
          <w:rFonts w:ascii="GHEA Grapalat" w:hAnsi="GHEA Grapalat"/>
        </w:rPr>
        <w:t>.</w:t>
      </w:r>
      <w:r w:rsidRPr="009044F1">
        <w:rPr>
          <w:rFonts w:ascii="GHEA Grapalat" w:hAnsi="GHEA Grapalat"/>
          <w:i/>
        </w:rPr>
        <w:t xml:space="preserve"> </w:t>
      </w:r>
    </w:p>
    <w:p w:rsidR="005162B1" w:rsidRPr="009044F1"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proofErr w:type="gramStart"/>
      <w:r w:rsidR="00125AA6" w:rsidRPr="009044F1">
        <w:rPr>
          <w:rFonts w:ascii="GHEA Grapalat" w:hAnsi="GHEA Grapalat"/>
        </w:rPr>
        <w:t>заключенный договор</w:t>
      </w:r>
      <w:proofErr w:type="gramEnd"/>
      <w:r w:rsidR="00125AA6" w:rsidRPr="009044F1">
        <w:rPr>
          <w:rFonts w:ascii="GHEA Grapalat" w:hAnsi="GHEA Grapalat"/>
        </w:rPr>
        <w:t xml:space="preserve">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rsidR="001075CA" w:rsidRDefault="001075CA" w:rsidP="001075CA">
      <w:pPr>
        <w:widowControl w:val="0"/>
        <w:tabs>
          <w:tab w:val="left" w:pos="1134"/>
        </w:tabs>
        <w:spacing w:after="160"/>
        <w:ind w:firstLine="567"/>
        <w:jc w:val="both"/>
        <w:rPr>
          <w:ins w:id="7" w:author="Inesa Kocharyan" w:date="2023-07-07T16:48:00Z"/>
          <w:rFonts w:ascii="GHEA Grapalat" w:hAnsi="GHEA Grapalat"/>
        </w:rPr>
      </w:pPr>
      <w:r>
        <w:rPr>
          <w:rFonts w:ascii="GHEA Grapalat" w:hAnsi="GHEA Grapalat"/>
          <w:b/>
        </w:rPr>
        <w:t xml:space="preserve">  </w:t>
      </w:r>
      <w:r w:rsidRPr="0074650E">
        <w:rPr>
          <w:rFonts w:ascii="GHEA Grapalat" w:hAnsi="GHEA Grapalat"/>
        </w:rPr>
        <w:t xml:space="preserve">10.7 Руководитель заказчика </w:t>
      </w:r>
      <w:r w:rsidR="00D70281">
        <w:rPr>
          <w:rFonts w:ascii="GHEA Grapalat" w:hAnsi="GHEA Grapalat"/>
        </w:rPr>
        <w:t xml:space="preserve">в письменной форме </w:t>
      </w:r>
      <w:r w:rsidRPr="0074650E">
        <w:rPr>
          <w:rFonts w:ascii="GHEA Grapalat" w:hAnsi="GHEA Grapalat"/>
        </w:rPr>
        <w:t xml:space="preserve">представляет требование о выплате обеспечения </w:t>
      </w:r>
      <w:proofErr w:type="gramStart"/>
      <w:r w:rsidRPr="0074650E">
        <w:rPr>
          <w:rFonts w:ascii="GHEA Grapalat" w:hAnsi="GHEA Grapalat"/>
        </w:rPr>
        <w:t>договора  и</w:t>
      </w:r>
      <w:proofErr w:type="gramEnd"/>
      <w:r w:rsidRPr="0074650E">
        <w:rPr>
          <w:rFonts w:ascii="GHEA Grapalat" w:hAnsi="GHEA Grapalat"/>
        </w:rPr>
        <w:t xml:space="preserve"> квалификации банку, а в случае обеспечения, представленного в виде наличных денег</w:t>
      </w:r>
      <w:r w:rsidRPr="0074650E">
        <w:rPr>
          <w:rFonts w:ascii="GHEA Grapalat" w:hAnsi="GHEA Grapalat"/>
          <w:lang w:val="hy-AM"/>
        </w:rPr>
        <w:t>-</w:t>
      </w:r>
      <w:r w:rsidRPr="0074650E">
        <w:rPr>
          <w:rFonts w:ascii="GHEA Grapalat" w:hAnsi="GHEA Grapalat"/>
        </w:rPr>
        <w:t xml:space="preserve"> </w:t>
      </w:r>
      <w:r w:rsidR="00D70281">
        <w:rPr>
          <w:rFonts w:ascii="GHEA Grapalat" w:hAnsi="GHEA Grapalat"/>
        </w:rPr>
        <w:t>Министерству Финансов РА</w:t>
      </w:r>
      <w:r w:rsidRPr="0074650E">
        <w:rPr>
          <w:rFonts w:ascii="GHEA Grapalat" w:hAnsi="GHEA Grapalat"/>
          <w:lang w:val="hy-AM"/>
        </w:rPr>
        <w:t>,</w:t>
      </w:r>
      <w:r w:rsidRPr="0074650E">
        <w:rPr>
          <w:rFonts w:ascii="GHEA Grapalat" w:hAnsi="GHEA Grapalat"/>
        </w:rPr>
        <w:t xml:space="preserve"> в течение </w:t>
      </w:r>
      <w:r w:rsidR="00D70281">
        <w:rPr>
          <w:rFonts w:ascii="GHEA Grapalat" w:hAnsi="GHEA Grapalat"/>
        </w:rPr>
        <w:t>пяти</w:t>
      </w:r>
      <w:r w:rsidR="00D70281" w:rsidRPr="0074650E">
        <w:rPr>
          <w:rFonts w:ascii="GHEA Grapalat" w:hAnsi="GHEA Grapalat"/>
        </w:rPr>
        <w:t xml:space="preserve"> </w:t>
      </w:r>
      <w:r w:rsidRPr="0074650E">
        <w:rPr>
          <w:rFonts w:ascii="GHEA Grapalat" w:hAnsi="GHEA Grapalat"/>
        </w:rPr>
        <w:t>рабочих дней, следующих за днем возникновения основания для вылаты обеспечения. Если требование о выплате обеспечения отклоняется банком</w:t>
      </w:r>
      <w:r w:rsidR="00091C48">
        <w:rPr>
          <w:rFonts w:ascii="GHEA Grapalat" w:hAnsi="GHEA Grapalat"/>
        </w:rPr>
        <w:t xml:space="preserve"> </w:t>
      </w:r>
      <w:r w:rsidR="00091C48" w:rsidRPr="00C87B61">
        <w:rPr>
          <w:rFonts w:ascii="GHEA Grapalat" w:hAnsi="GHEA Grapalat"/>
        </w:rPr>
        <w:t xml:space="preserve">или Министерством Финансов </w:t>
      </w:r>
      <w:proofErr w:type="gramStart"/>
      <w:r w:rsidR="00091C48" w:rsidRPr="00C87B61">
        <w:rPr>
          <w:rFonts w:ascii="GHEA Grapalat" w:hAnsi="GHEA Grapalat"/>
        </w:rPr>
        <w:t>РА</w:t>
      </w:r>
      <w:r w:rsidR="00091C48" w:rsidRPr="00C87B61">
        <w:t xml:space="preserve"> </w:t>
      </w:r>
      <w:r w:rsidRPr="00C87B61">
        <w:rPr>
          <w:rFonts w:ascii="GHEA Grapalat" w:hAnsi="GHEA Grapalat"/>
        </w:rPr>
        <w:t xml:space="preserve"> на</w:t>
      </w:r>
      <w:proofErr w:type="gramEnd"/>
      <w:r w:rsidRPr="00C87B61">
        <w:rPr>
          <w:rFonts w:ascii="GHEA Grapalat" w:hAnsi="GHEA Grapalat"/>
        </w:rPr>
        <w:t xml:space="preserve"> основании неполного представления требования или прилагаемых к нему документов, то новое требование руководитель заказчика представляет </w:t>
      </w:r>
      <w:r w:rsidR="00091C48" w:rsidRPr="00C87B61">
        <w:rPr>
          <w:rFonts w:ascii="GHEA Grapalat" w:hAnsi="GHEA Grapalat"/>
        </w:rPr>
        <w:t>письменно</w:t>
      </w:r>
      <w:r w:rsidR="00091C48">
        <w:rPr>
          <w:rFonts w:ascii="GHEA Grapalat" w:hAnsi="GHEA Grapalat"/>
        </w:rPr>
        <w:t xml:space="preserve"> </w:t>
      </w:r>
      <w:r w:rsidRPr="0074650E">
        <w:rPr>
          <w:rFonts w:ascii="GHEA Grapalat" w:hAnsi="GHEA Grapalat"/>
        </w:rPr>
        <w:t>в течение двух рабочих дней после получения отказа.</w:t>
      </w:r>
    </w:p>
    <w:p w:rsidR="00D70281" w:rsidRPr="00C87B61" w:rsidRDefault="00D70281" w:rsidP="00C87B6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C87B61">
        <w:rPr>
          <w:rFonts w:ascii="GHEA Grapalat" w:hAnsi="GHEA Grapalat"/>
        </w:rPr>
        <w:t xml:space="preserve">10.8 </w:t>
      </w:r>
      <w:r w:rsidRPr="00C87B61">
        <w:rPr>
          <w:rFonts w:ascii="GHEA Grapalat" w:hAnsi="GHEA Grapalat" w:hint="eastAsia"/>
        </w:rPr>
        <w:t>О</w:t>
      </w:r>
      <w:r w:rsidRPr="00C87B61">
        <w:rPr>
          <w:rFonts w:ascii="GHEA Grapalat" w:hAnsi="GHEA Grapalat"/>
        </w:rPr>
        <w:t xml:space="preserve"> </w:t>
      </w:r>
      <w:r w:rsidRPr="00C87B61">
        <w:rPr>
          <w:rFonts w:ascii="GHEA Grapalat" w:hAnsi="GHEA Grapalat" w:hint="eastAsia"/>
        </w:rPr>
        <w:t>возврате</w:t>
      </w:r>
      <w:r w:rsidRPr="00C87B61">
        <w:rPr>
          <w:rFonts w:ascii="GHEA Grapalat" w:hAnsi="GHEA Grapalat"/>
        </w:rPr>
        <w:t xml:space="preserve"> </w:t>
      </w:r>
      <w:r w:rsidRPr="00C87B61">
        <w:rPr>
          <w:rFonts w:ascii="GHEA Grapalat" w:hAnsi="GHEA Grapalat" w:hint="eastAsia"/>
        </w:rPr>
        <w:t>обеспечения</w:t>
      </w:r>
      <w:r w:rsidRPr="00C87B61">
        <w:rPr>
          <w:rFonts w:ascii="GHEA Grapalat" w:hAnsi="GHEA Grapalat"/>
        </w:rPr>
        <w:t xml:space="preserve"> </w:t>
      </w:r>
      <w:r w:rsidRPr="00C87B61">
        <w:rPr>
          <w:rFonts w:ascii="GHEA Grapalat" w:hAnsi="GHEA Grapalat" w:hint="eastAsia"/>
        </w:rPr>
        <w:t>договора</w:t>
      </w:r>
      <w:r w:rsidRPr="00C87B61">
        <w:rPr>
          <w:rFonts w:ascii="GHEA Grapalat" w:hAnsi="GHEA Grapalat"/>
        </w:rPr>
        <w:t xml:space="preserve"> </w:t>
      </w:r>
      <w:r w:rsidRPr="00C87B61">
        <w:rPr>
          <w:rFonts w:ascii="GHEA Grapalat" w:hAnsi="GHEA Grapalat" w:hint="eastAsia"/>
        </w:rPr>
        <w:t>и</w:t>
      </w:r>
      <w:r w:rsidRPr="00C87B61">
        <w:rPr>
          <w:rFonts w:ascii="GHEA Grapalat" w:hAnsi="GHEA Grapalat"/>
        </w:rPr>
        <w:t>/</w:t>
      </w:r>
      <w:r w:rsidRPr="00C87B61">
        <w:rPr>
          <w:rFonts w:ascii="GHEA Grapalat" w:hAnsi="GHEA Grapalat" w:hint="eastAsia"/>
        </w:rPr>
        <w:t>или</w:t>
      </w:r>
      <w:r w:rsidRPr="00C87B61">
        <w:rPr>
          <w:rFonts w:ascii="GHEA Grapalat" w:hAnsi="GHEA Grapalat"/>
        </w:rPr>
        <w:t xml:space="preserve"> </w:t>
      </w:r>
      <w:r w:rsidRPr="00C87B61">
        <w:rPr>
          <w:rFonts w:ascii="GHEA Grapalat" w:hAnsi="GHEA Grapalat" w:hint="eastAsia"/>
        </w:rPr>
        <w:t>квалификации</w:t>
      </w:r>
      <w:r w:rsidRPr="00C87B61">
        <w:rPr>
          <w:rFonts w:ascii="GHEA Grapalat" w:hAnsi="GHEA Grapalat"/>
        </w:rPr>
        <w:t xml:space="preserve"> </w:t>
      </w:r>
      <w:r w:rsidRPr="00C87B61">
        <w:rPr>
          <w:rFonts w:ascii="GHEA Grapalat" w:hAnsi="GHEA Grapalat" w:hint="eastAsia"/>
        </w:rPr>
        <w:t>руководитель</w:t>
      </w:r>
      <w:r w:rsidRPr="00C87B61">
        <w:rPr>
          <w:rFonts w:ascii="GHEA Grapalat" w:hAnsi="GHEA Grapalat"/>
        </w:rPr>
        <w:t xml:space="preserve"> </w:t>
      </w:r>
      <w:r w:rsidRPr="00C87B61">
        <w:rPr>
          <w:rFonts w:ascii="GHEA Grapalat" w:hAnsi="GHEA Grapalat" w:hint="eastAsia"/>
        </w:rPr>
        <w:t>заказчика</w:t>
      </w: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письменной</w:t>
      </w:r>
      <w:r w:rsidRPr="00C87B61">
        <w:rPr>
          <w:rFonts w:ascii="GHEA Grapalat" w:hAnsi="GHEA Grapalat"/>
        </w:rPr>
        <w:t xml:space="preserve"> </w:t>
      </w:r>
      <w:r w:rsidRPr="00C87B61">
        <w:rPr>
          <w:rFonts w:ascii="GHEA Grapalat" w:hAnsi="GHEA Grapalat" w:hint="eastAsia"/>
        </w:rPr>
        <w:t>форме</w:t>
      </w: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течение</w:t>
      </w:r>
      <w:r w:rsidRPr="00C87B61">
        <w:rPr>
          <w:rFonts w:ascii="GHEA Grapalat" w:hAnsi="GHEA Grapalat"/>
        </w:rPr>
        <w:t xml:space="preserve"> </w:t>
      </w:r>
      <w:r w:rsidRPr="00C87B61">
        <w:rPr>
          <w:rFonts w:ascii="GHEA Grapalat" w:hAnsi="GHEA Grapalat" w:hint="eastAsia"/>
        </w:rPr>
        <w:t>пяти</w:t>
      </w:r>
      <w:r w:rsidRPr="00C87B61">
        <w:rPr>
          <w:rFonts w:ascii="GHEA Grapalat" w:hAnsi="GHEA Grapalat"/>
        </w:rPr>
        <w:t xml:space="preserve"> </w:t>
      </w:r>
      <w:r w:rsidRPr="00C87B61">
        <w:rPr>
          <w:rFonts w:ascii="GHEA Grapalat" w:hAnsi="GHEA Grapalat" w:hint="eastAsia"/>
        </w:rPr>
        <w:t>рабочих</w:t>
      </w:r>
      <w:r w:rsidRPr="00C87B61">
        <w:rPr>
          <w:rFonts w:ascii="GHEA Grapalat" w:hAnsi="GHEA Grapalat"/>
        </w:rPr>
        <w:t xml:space="preserve"> </w:t>
      </w:r>
      <w:r w:rsidRPr="00C87B61">
        <w:rPr>
          <w:rFonts w:ascii="GHEA Grapalat" w:hAnsi="GHEA Grapalat" w:hint="eastAsia"/>
        </w:rPr>
        <w:t>дней</w:t>
      </w:r>
      <w:r w:rsidRPr="00C87B61">
        <w:rPr>
          <w:rFonts w:ascii="GHEA Grapalat" w:hAnsi="GHEA Grapalat"/>
        </w:rPr>
        <w:t xml:space="preserve">, </w:t>
      </w:r>
      <w:r w:rsidRPr="00C87B61">
        <w:rPr>
          <w:rFonts w:ascii="GHEA Grapalat" w:hAnsi="GHEA Grapalat" w:hint="eastAsia"/>
        </w:rPr>
        <w:t>следующих</w:t>
      </w:r>
      <w:r w:rsidRPr="00C87B61">
        <w:rPr>
          <w:rFonts w:ascii="GHEA Grapalat" w:hAnsi="GHEA Grapalat"/>
        </w:rPr>
        <w:t xml:space="preserve"> </w:t>
      </w:r>
      <w:r w:rsidR="00173318" w:rsidRPr="00C87B61">
        <w:rPr>
          <w:rFonts w:ascii="GHEA Grapalat" w:hAnsi="GHEA Grapalat"/>
        </w:rPr>
        <w:t xml:space="preserve">за днем </w:t>
      </w:r>
      <w:proofErr w:type="gramStart"/>
      <w:r w:rsidR="00173318" w:rsidRPr="00C87B61">
        <w:rPr>
          <w:rFonts w:ascii="GHEA Grapalat" w:hAnsi="GHEA Grapalat"/>
        </w:rPr>
        <w:t>возникновения основания возврата обеспечения</w:t>
      </w:r>
      <w:proofErr w:type="gramEnd"/>
      <w:r w:rsidR="00173318" w:rsidRPr="00C87B61">
        <w:rPr>
          <w:rFonts w:ascii="GHEA Grapalat" w:hAnsi="GHEA Grapalat"/>
        </w:rPr>
        <w:t xml:space="preserve"> уведомляет</w:t>
      </w:r>
      <w:r w:rsidRPr="00C87B61">
        <w:rPr>
          <w:rFonts w:ascii="GHEA Grapalat" w:hAnsi="GHEA Grapalat"/>
        </w:rPr>
        <w:t>:</w:t>
      </w:r>
    </w:p>
    <w:p w:rsidR="00D70281" w:rsidRPr="00C87B61" w:rsidRDefault="00D70281" w:rsidP="002520F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C87B61">
        <w:rPr>
          <w:rFonts w:ascii="GHEA Grapalat" w:hAnsi="GHEA Grapalat"/>
        </w:rPr>
        <w:lastRenderedPageBreak/>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случае</w:t>
      </w:r>
      <w:r w:rsidRPr="00C87B61">
        <w:rPr>
          <w:rFonts w:ascii="GHEA Grapalat" w:hAnsi="GHEA Grapalat"/>
        </w:rPr>
        <w:t xml:space="preserve"> </w:t>
      </w:r>
      <w:r w:rsidRPr="00C87B61">
        <w:rPr>
          <w:rFonts w:ascii="GHEA Grapalat" w:hAnsi="GHEA Grapalat" w:hint="eastAsia"/>
        </w:rPr>
        <w:t>обеспечения</w:t>
      </w:r>
      <w:r w:rsidRPr="00C87B61">
        <w:rPr>
          <w:rFonts w:ascii="GHEA Grapalat" w:hAnsi="GHEA Grapalat"/>
        </w:rPr>
        <w:t xml:space="preserve"> </w:t>
      </w:r>
      <w:r w:rsidR="002520FB" w:rsidRPr="00C87B61">
        <w:rPr>
          <w:rFonts w:ascii="GHEA Grapalat" w:hAnsi="GHEA Grapalat" w:hint="eastAsia"/>
        </w:rPr>
        <w:t>представлен</w:t>
      </w:r>
      <w:r w:rsidR="002520FB" w:rsidRPr="00C87B61">
        <w:rPr>
          <w:rFonts w:ascii="GHEA Grapalat" w:hAnsi="GHEA Grapalat"/>
        </w:rPr>
        <w:t xml:space="preserve">ного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форме</w:t>
      </w:r>
      <w:r w:rsidRPr="00C87B61">
        <w:rPr>
          <w:rFonts w:ascii="GHEA Grapalat" w:hAnsi="GHEA Grapalat"/>
        </w:rPr>
        <w:t xml:space="preserve"> наличных денег - </w:t>
      </w:r>
      <w:r w:rsidRPr="00C87B61">
        <w:rPr>
          <w:rFonts w:ascii="GHEA Grapalat" w:hAnsi="GHEA Grapalat" w:hint="eastAsia"/>
        </w:rPr>
        <w:t>Министерство</w:t>
      </w:r>
      <w:r w:rsidRPr="00C87B61">
        <w:rPr>
          <w:rFonts w:ascii="GHEA Grapalat" w:hAnsi="GHEA Grapalat"/>
        </w:rPr>
        <w:t xml:space="preserve"> </w:t>
      </w:r>
      <w:r w:rsidRPr="00C87B61">
        <w:rPr>
          <w:rFonts w:ascii="GHEA Grapalat" w:hAnsi="GHEA Grapalat" w:hint="eastAsia"/>
        </w:rPr>
        <w:t>финансов</w:t>
      </w:r>
      <w:r w:rsidRPr="00C87B61">
        <w:rPr>
          <w:rFonts w:ascii="GHEA Grapalat" w:hAnsi="GHEA Grapalat"/>
        </w:rPr>
        <w:t xml:space="preserve"> </w:t>
      </w:r>
      <w:r w:rsidRPr="00C87B61">
        <w:rPr>
          <w:rFonts w:ascii="GHEA Grapalat" w:hAnsi="GHEA Grapalat" w:hint="eastAsia"/>
        </w:rPr>
        <w:t>РА</w:t>
      </w:r>
      <w:r w:rsidRPr="00C87B61">
        <w:rPr>
          <w:rFonts w:ascii="GHEA Grapalat" w:hAnsi="GHEA Grapalat"/>
        </w:rPr>
        <w:t xml:space="preserve"> </w:t>
      </w:r>
      <w:r w:rsidRPr="00C87B61">
        <w:rPr>
          <w:rFonts w:ascii="GHEA Grapalat" w:hAnsi="GHEA Grapalat" w:hint="eastAsia"/>
        </w:rPr>
        <w:t>с</w:t>
      </w:r>
      <w:r w:rsidRPr="00C87B61">
        <w:rPr>
          <w:rFonts w:ascii="GHEA Grapalat" w:hAnsi="GHEA Grapalat"/>
        </w:rPr>
        <w:t xml:space="preserve"> </w:t>
      </w:r>
      <w:r w:rsidRPr="00C87B61">
        <w:rPr>
          <w:rFonts w:ascii="GHEA Grapalat" w:hAnsi="GHEA Grapalat" w:hint="eastAsia"/>
        </w:rPr>
        <w:t>приложением</w:t>
      </w:r>
      <w:r w:rsidRPr="00C87B61">
        <w:rPr>
          <w:rFonts w:ascii="GHEA Grapalat" w:hAnsi="GHEA Grapalat"/>
        </w:rPr>
        <w:t xml:space="preserve"> </w:t>
      </w:r>
      <w:r w:rsidRPr="00C87B61">
        <w:rPr>
          <w:rFonts w:ascii="GHEA Grapalat" w:hAnsi="GHEA Grapalat" w:hint="eastAsia"/>
        </w:rPr>
        <w:t>копии</w:t>
      </w:r>
      <w:r w:rsidRPr="00C87B61">
        <w:rPr>
          <w:rFonts w:ascii="GHEA Grapalat" w:hAnsi="GHEA Grapalat"/>
        </w:rPr>
        <w:t xml:space="preserve"> представленного в заявке </w:t>
      </w:r>
      <w:r w:rsidRPr="00C87B61">
        <w:rPr>
          <w:rFonts w:ascii="GHEA Grapalat" w:hAnsi="GHEA Grapalat" w:hint="eastAsia"/>
        </w:rPr>
        <w:t>документа</w:t>
      </w:r>
      <w:r w:rsidRPr="00C87B61">
        <w:rPr>
          <w:rFonts w:ascii="GHEA Grapalat" w:hAnsi="GHEA Grapalat"/>
        </w:rPr>
        <w:t xml:space="preserve">, </w:t>
      </w:r>
      <w:r w:rsidRPr="00C87B61">
        <w:rPr>
          <w:rFonts w:ascii="GHEA Grapalat" w:hAnsi="GHEA Grapalat" w:hint="eastAsia"/>
        </w:rPr>
        <w:t>об</w:t>
      </w:r>
      <w:r w:rsidRPr="00C87B61">
        <w:rPr>
          <w:rFonts w:ascii="GHEA Grapalat" w:hAnsi="GHEA Grapalat"/>
        </w:rPr>
        <w:t xml:space="preserve"> </w:t>
      </w:r>
      <w:r w:rsidRPr="00C87B61">
        <w:rPr>
          <w:rFonts w:ascii="GHEA Grapalat" w:hAnsi="GHEA Grapalat" w:hint="eastAsia"/>
        </w:rPr>
        <w:t>обосновании</w:t>
      </w:r>
      <w:r w:rsidRPr="00C87B61">
        <w:rPr>
          <w:rFonts w:ascii="GHEA Grapalat" w:hAnsi="GHEA Grapalat"/>
        </w:rPr>
        <w:t xml:space="preserve"> </w:t>
      </w:r>
      <w:r w:rsidRPr="00C87B61">
        <w:rPr>
          <w:rFonts w:ascii="GHEA Grapalat" w:hAnsi="GHEA Grapalat" w:hint="eastAsia"/>
        </w:rPr>
        <w:t>платежа</w:t>
      </w:r>
      <w:r w:rsidR="002520FB" w:rsidRPr="00C87B61">
        <w:rPr>
          <w:rFonts w:ascii="GHEA Grapalat" w:hAnsi="GHEA Grapalat"/>
        </w:rPr>
        <w:t>;</w:t>
      </w:r>
    </w:p>
    <w:p w:rsidR="00D70281" w:rsidRPr="00C87B61" w:rsidRDefault="00D70281" w:rsidP="00C87B6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случае</w:t>
      </w:r>
      <w:r w:rsidRPr="00C87B61">
        <w:rPr>
          <w:rFonts w:ascii="GHEA Grapalat" w:hAnsi="GHEA Grapalat"/>
        </w:rPr>
        <w:t xml:space="preserve"> </w:t>
      </w:r>
      <w:r w:rsidRPr="00C87B61">
        <w:rPr>
          <w:rFonts w:ascii="GHEA Grapalat" w:hAnsi="GHEA Grapalat" w:hint="eastAsia"/>
        </w:rPr>
        <w:t>обеспечения</w:t>
      </w:r>
      <w:r w:rsidRPr="00C87B61">
        <w:rPr>
          <w:rFonts w:ascii="GHEA Grapalat" w:hAnsi="GHEA Grapalat"/>
        </w:rPr>
        <w:t xml:space="preserve">, </w:t>
      </w:r>
      <w:r w:rsidRPr="00C87B61">
        <w:rPr>
          <w:rFonts w:ascii="GHEA Grapalat" w:hAnsi="GHEA Grapalat" w:hint="eastAsia"/>
        </w:rPr>
        <w:t>представленного</w:t>
      </w: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виде</w:t>
      </w:r>
      <w:r w:rsidRPr="00C87B61">
        <w:rPr>
          <w:rFonts w:ascii="GHEA Grapalat" w:hAnsi="GHEA Grapalat"/>
        </w:rPr>
        <w:t xml:space="preserve"> </w:t>
      </w:r>
      <w:r w:rsidRPr="00C87B61">
        <w:rPr>
          <w:rFonts w:ascii="GHEA Grapalat" w:hAnsi="GHEA Grapalat" w:hint="eastAsia"/>
        </w:rPr>
        <w:t>банковской</w:t>
      </w:r>
      <w:r w:rsidRPr="00C87B61">
        <w:rPr>
          <w:rFonts w:ascii="GHEA Grapalat" w:hAnsi="GHEA Grapalat"/>
        </w:rPr>
        <w:t xml:space="preserve"> </w:t>
      </w:r>
      <w:r w:rsidRPr="00C87B61">
        <w:rPr>
          <w:rFonts w:ascii="GHEA Grapalat" w:hAnsi="GHEA Grapalat" w:hint="eastAsia"/>
        </w:rPr>
        <w:t>гарантии</w:t>
      </w:r>
      <w:r w:rsidRPr="00C87B61">
        <w:rPr>
          <w:rFonts w:ascii="GHEA Grapalat" w:hAnsi="GHEA Grapalat"/>
        </w:rPr>
        <w:t xml:space="preserve">- </w:t>
      </w:r>
      <w:r w:rsidRPr="00C87B61">
        <w:rPr>
          <w:rFonts w:ascii="GHEA Grapalat" w:hAnsi="GHEA Grapalat" w:hint="eastAsia"/>
        </w:rPr>
        <w:t>банк</w:t>
      </w:r>
      <w:r w:rsidRPr="00C87B61">
        <w:rPr>
          <w:rFonts w:ascii="GHEA Grapalat" w:hAnsi="GHEA Grapalat"/>
        </w:rPr>
        <w:t xml:space="preserve">, </w:t>
      </w:r>
      <w:r w:rsidRPr="00C87B61">
        <w:rPr>
          <w:rFonts w:ascii="GHEA Grapalat" w:hAnsi="GHEA Grapalat" w:hint="eastAsia"/>
        </w:rPr>
        <w:t>выдавший</w:t>
      </w:r>
      <w:r w:rsidRPr="00C87B61">
        <w:rPr>
          <w:rFonts w:ascii="GHEA Grapalat" w:hAnsi="GHEA Grapalat"/>
        </w:rPr>
        <w:t xml:space="preserve"> </w:t>
      </w:r>
      <w:r w:rsidRPr="00C87B61">
        <w:rPr>
          <w:rFonts w:ascii="GHEA Grapalat" w:hAnsi="GHEA Grapalat" w:hint="eastAsia"/>
        </w:rPr>
        <w:t>гарантию</w:t>
      </w:r>
      <w:r w:rsidRPr="00C87B61">
        <w:rPr>
          <w:rFonts w:ascii="GHEA Grapalat" w:hAnsi="GHEA Grapalat"/>
        </w:rPr>
        <w:t>;</w:t>
      </w:r>
    </w:p>
    <w:p w:rsidR="00D70281" w:rsidRPr="00B2678A" w:rsidRDefault="00D70281" w:rsidP="00C87B6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случае</w:t>
      </w:r>
      <w:r w:rsidRPr="00C87B61">
        <w:rPr>
          <w:rFonts w:ascii="GHEA Grapalat" w:hAnsi="GHEA Grapalat"/>
        </w:rPr>
        <w:t xml:space="preserve"> </w:t>
      </w:r>
      <w:r w:rsidRPr="00C87B61">
        <w:rPr>
          <w:rFonts w:ascii="GHEA Grapalat" w:hAnsi="GHEA Grapalat" w:hint="eastAsia"/>
        </w:rPr>
        <w:t>обеспечения</w:t>
      </w:r>
      <w:r w:rsidRPr="00C87B61">
        <w:rPr>
          <w:rFonts w:ascii="GHEA Grapalat" w:hAnsi="GHEA Grapalat"/>
        </w:rPr>
        <w:t xml:space="preserve">, </w:t>
      </w:r>
      <w:r w:rsidRPr="00C87B61">
        <w:rPr>
          <w:rFonts w:ascii="GHEA Grapalat" w:hAnsi="GHEA Grapalat" w:hint="eastAsia"/>
        </w:rPr>
        <w:t>представленного</w:t>
      </w: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виде</w:t>
      </w:r>
      <w:r w:rsidRPr="00C87B61">
        <w:rPr>
          <w:rFonts w:ascii="GHEA Grapalat" w:hAnsi="GHEA Grapalat"/>
        </w:rPr>
        <w:t xml:space="preserve"> соглашения о неустойке - </w:t>
      </w:r>
      <w:r w:rsidRPr="00C87B61">
        <w:rPr>
          <w:rFonts w:ascii="GHEA Grapalat" w:hAnsi="GHEA Grapalat" w:hint="eastAsia"/>
        </w:rPr>
        <w:t>представивше</w:t>
      </w:r>
      <w:r w:rsidRPr="00C87B61">
        <w:rPr>
          <w:rFonts w:ascii="GHEA Grapalat" w:hAnsi="GHEA Grapalat"/>
        </w:rPr>
        <w:t>го его участника.</w:t>
      </w:r>
    </w:p>
    <w:p w:rsidR="00D70281" w:rsidRDefault="00D70281" w:rsidP="001075CA">
      <w:pPr>
        <w:widowControl w:val="0"/>
        <w:tabs>
          <w:tab w:val="left" w:pos="1134"/>
        </w:tabs>
        <w:spacing w:after="160"/>
        <w:ind w:firstLine="567"/>
        <w:jc w:val="both"/>
        <w:rPr>
          <w:rFonts w:ascii="GHEA Grapalat" w:hAnsi="GHEA Grapalat"/>
        </w:rPr>
      </w:pPr>
    </w:p>
    <w:p w:rsidR="005162B1" w:rsidRDefault="003E194D" w:rsidP="00B46D58">
      <w:pPr>
        <w:widowControl w:val="0"/>
        <w:tabs>
          <w:tab w:val="left" w:pos="1134"/>
        </w:tabs>
        <w:spacing w:after="160"/>
        <w:ind w:firstLine="567"/>
        <w:jc w:val="both"/>
        <w:rPr>
          <w:rFonts w:ascii="GHEA Grapalat" w:hAnsi="GHEA Grapalat"/>
        </w:rPr>
      </w:pPr>
      <w:r w:rsidRPr="005114D0">
        <w:rPr>
          <w:rFonts w:ascii="GHEA Grapalat" w:hAnsi="GHEA Grapalat"/>
        </w:rPr>
        <w:tab/>
      </w:r>
    </w:p>
    <w:p w:rsidR="00362FEF" w:rsidRDefault="00362FEF">
      <w:pPr>
        <w:rPr>
          <w:rFonts w:ascii="GHEA Grapalat" w:hAnsi="GHEA Grapalat" w:cs="Sylfaen"/>
        </w:rPr>
      </w:pPr>
      <w:r>
        <w:rPr>
          <w:rFonts w:ascii="GHEA Grapalat" w:hAnsi="GHEA Grapalat" w:cs="Sylfaen"/>
        </w:rPr>
        <w:br w:type="page"/>
      </w:r>
    </w:p>
    <w:p w:rsidR="00637D24" w:rsidRPr="009044F1" w:rsidRDefault="00637D24" w:rsidP="00B46D58">
      <w:pPr>
        <w:widowControl w:val="0"/>
        <w:tabs>
          <w:tab w:val="left" w:pos="1134"/>
        </w:tabs>
        <w:spacing w:after="160"/>
        <w:ind w:firstLine="567"/>
        <w:jc w:val="both"/>
        <w:rPr>
          <w:rFonts w:ascii="GHEA Grapalat" w:hAnsi="GHEA Grapalat" w:cs="Sylfaen"/>
        </w:rPr>
      </w:pPr>
    </w:p>
    <w:p w:rsidR="00096865" w:rsidRDefault="005066AC" w:rsidP="005066AC">
      <w:pPr>
        <w:rPr>
          <w:rFonts w:ascii="GHEA Grapalat" w:hAnsi="GHEA Grapalat"/>
          <w:b/>
        </w:rPr>
      </w:pPr>
      <w:r>
        <w:rPr>
          <w:rFonts w:ascii="GHEA Grapalat" w:hAnsi="GHEA Grapalat"/>
          <w:b/>
        </w:rPr>
        <w:t xml:space="preserve">                           </w:t>
      </w:r>
      <w:r w:rsidR="008D5016" w:rsidRPr="009044F1">
        <w:rPr>
          <w:rFonts w:ascii="GHEA Grapalat" w:hAnsi="GHEA Grapalat"/>
          <w:b/>
        </w:rPr>
        <w:t>11. ОБЪЯВЛЕНИЕ ПРОЦЕДУРЫ НЕСОСТОЯВШЕЙСЯ</w:t>
      </w:r>
    </w:p>
    <w:p w:rsidR="003D5CAF" w:rsidRPr="009044F1" w:rsidRDefault="003D5CAF" w:rsidP="005066AC">
      <w:pPr>
        <w:rPr>
          <w:rFonts w:ascii="GHEA Grapalat" w:hAnsi="GHEA Grapalat" w:cs="Arial"/>
          <w:b/>
        </w:rPr>
      </w:pPr>
    </w:p>
    <w:p w:rsidR="00096865" w:rsidRPr="009044F1" w:rsidRDefault="00096865"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Pr="009044F1">
        <w:rPr>
          <w:rFonts w:ascii="GHEA Grapalat" w:hAnsi="GHEA Grapalat"/>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Pr>
          <w:lang w:val="en-US"/>
        </w:rPr>
        <w:t> </w:t>
      </w:r>
      <w:r w:rsidRPr="009044F1">
        <w:rPr>
          <w:rFonts w:ascii="GHEA Grapalat" w:hAnsi="GHEA Grapalat"/>
        </w:rPr>
        <w:t>— Совета попечителей</w:t>
      </w:r>
      <w:r w:rsidR="0027573B">
        <w:rPr>
          <w:rStyle w:val="af6"/>
          <w:rFonts w:ascii="GHEA Grapalat" w:hAnsi="GHEA Grapalat"/>
        </w:rPr>
        <w:footnoteReference w:customMarkFollows="1" w:id="11"/>
        <w:t>14</w:t>
      </w:r>
      <w:r w:rsidRPr="009044F1">
        <w:rPr>
          <w:rFonts w:ascii="GHEA Grapalat" w:hAnsi="GHEA Grapalat"/>
        </w:rPr>
        <w:t>.</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rsidR="00096865" w:rsidRPr="00D3436F"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rsidR="00CA1C11" w:rsidRPr="009044F1" w:rsidRDefault="00731D26"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54730" w:rsidRPr="00182C2E" w:rsidRDefault="00C54730" w:rsidP="00C54730">
      <w:pPr>
        <w:jc w:val="center"/>
        <w:rPr>
          <w:rFonts w:ascii="GHEA Grapalat" w:hAnsi="GHEA Grapalat"/>
          <w:b/>
        </w:rPr>
      </w:pPr>
    </w:p>
    <w:p w:rsidR="00096865" w:rsidRPr="00182C2E" w:rsidRDefault="008D5016" w:rsidP="00C54730">
      <w:pPr>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rsidR="00C54730" w:rsidRPr="00182C2E" w:rsidRDefault="00C54730" w:rsidP="00C54730">
      <w:pPr>
        <w:jc w:val="center"/>
        <w:rPr>
          <w:rFonts w:ascii="GHEA Grapalat" w:hAnsi="GHEA Grapalat"/>
          <w:b/>
        </w:rPr>
      </w:pPr>
    </w:p>
    <w:p w:rsidR="001770E8" w:rsidRPr="00216702" w:rsidRDefault="001770E8" w:rsidP="001770E8">
      <w:pPr>
        <w:widowControl w:val="0"/>
        <w:tabs>
          <w:tab w:val="left" w:pos="1276"/>
        </w:tabs>
        <w:ind w:firstLine="567"/>
        <w:jc w:val="both"/>
        <w:rPr>
          <w:rFonts w:ascii="GHEA Grapalat" w:hAnsi="GHEA Grapalat"/>
        </w:rPr>
      </w:pPr>
      <w:r w:rsidRPr="00216702">
        <w:rPr>
          <w:rFonts w:ascii="GHEA Grapalat" w:hAnsi="GHEA Grapalat"/>
        </w:rPr>
        <w:t xml:space="preserve">12.1 </w:t>
      </w:r>
      <w:r>
        <w:rPr>
          <w:rFonts w:ascii="GHEA Grapalat" w:hAnsi="GHEA Grapalat"/>
        </w:rPr>
        <w:t>К</w:t>
      </w:r>
      <w:r w:rsidRPr="00216702">
        <w:rPr>
          <w:rFonts w:ascii="GHEA Grapalat" w:hAnsi="GHEA Grapalat"/>
        </w:rPr>
        <w:t>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Pr>
          <w:rFonts w:ascii="GHEA Grapalat" w:hAnsi="GHEA Grapalat"/>
        </w:rPr>
        <w:t>К</w:t>
      </w:r>
      <w:r w:rsidRPr="00216702">
        <w:rPr>
          <w:rFonts w:ascii="GHEA Grapalat" w:hAnsi="GHEA Grapalat"/>
        </w:rPr>
        <w:t>одекс</w:t>
      </w:r>
      <w:proofErr w:type="gramStart"/>
      <w:r w:rsidRPr="00216702">
        <w:rPr>
          <w:rFonts w:ascii="GHEA Grapalat" w:hAnsi="GHEA Grapalat"/>
        </w:rPr>
        <w:t xml:space="preserve">) </w:t>
      </w:r>
      <w:r>
        <w:rPr>
          <w:rFonts w:ascii="GHEA Grapalat" w:hAnsi="GHEA Grapalat"/>
        </w:rPr>
        <w:t>.</w:t>
      </w:r>
      <w:proofErr w:type="gramEnd"/>
    </w:p>
    <w:p w:rsidR="001770E8" w:rsidRDefault="001770E8" w:rsidP="001770E8">
      <w:pPr>
        <w:widowControl w:val="0"/>
        <w:tabs>
          <w:tab w:val="left" w:pos="1276"/>
        </w:tabs>
        <w:ind w:firstLine="567"/>
        <w:jc w:val="both"/>
        <w:rPr>
          <w:rFonts w:ascii="GHEA Grapalat" w:hAnsi="GHEA Grapalat"/>
        </w:rPr>
      </w:pPr>
      <w:r w:rsidRPr="00216702">
        <w:rPr>
          <w:rFonts w:ascii="GHEA Grapalat" w:hAnsi="GHEA Grapalat"/>
        </w:rPr>
        <w:t>Кажд</w:t>
      </w:r>
      <w:r>
        <w:rPr>
          <w:rFonts w:ascii="GHEA Grapalat" w:hAnsi="GHEA Grapalat"/>
        </w:rPr>
        <w:t>ое лицо,</w:t>
      </w:r>
      <w:r w:rsidRPr="00216702">
        <w:rPr>
          <w:rFonts w:ascii="GHEA Grapalat" w:hAnsi="GHEA Grapalat"/>
        </w:rPr>
        <w:t xml:space="preserve"> до крайнего срока подачи заявок</w:t>
      </w:r>
      <w:r>
        <w:rPr>
          <w:rFonts w:ascii="GHEA Grapalat" w:hAnsi="GHEA Grapalat"/>
        </w:rPr>
        <w:t>,</w:t>
      </w:r>
      <w:r w:rsidRPr="00216702">
        <w:rPr>
          <w:rFonts w:ascii="GHEA Grapalat" w:hAnsi="GHEA Grapalat"/>
        </w:rPr>
        <w:t xml:space="preserve"> имеет право обжаловать х</w:t>
      </w:r>
      <w:r>
        <w:rPr>
          <w:rFonts w:ascii="GHEA Grapalat" w:hAnsi="GHEA Grapalat"/>
        </w:rPr>
        <w:t xml:space="preserve">арактеристики предмета закупки </w:t>
      </w:r>
      <w:r w:rsidRPr="00216702">
        <w:rPr>
          <w:rFonts w:ascii="GHEA Grapalat" w:hAnsi="GHEA Grapalat"/>
        </w:rPr>
        <w:t xml:space="preserve">или </w:t>
      </w:r>
      <w:r>
        <w:rPr>
          <w:rFonts w:ascii="GHEA Grapalat" w:hAnsi="GHEA Grapalat"/>
        </w:rPr>
        <w:t>требования</w:t>
      </w:r>
      <w:r w:rsidRPr="00216702">
        <w:rPr>
          <w:rFonts w:ascii="GHEA Grapalat" w:hAnsi="GHEA Grapalat"/>
        </w:rPr>
        <w:t xml:space="preserve"> приглашени</w:t>
      </w:r>
      <w:r>
        <w:rPr>
          <w:rFonts w:ascii="GHEA Grapalat" w:hAnsi="GHEA Grapalat"/>
        </w:rPr>
        <w:t xml:space="preserve">я </w:t>
      </w:r>
      <w:r w:rsidRPr="00216702">
        <w:rPr>
          <w:rFonts w:ascii="GHEA Grapalat" w:hAnsi="GHEA Grapalat"/>
        </w:rPr>
        <w:t>в установленном Кодексом порядке</w:t>
      </w:r>
      <w:r>
        <w:rPr>
          <w:rFonts w:ascii="GHEA Grapalat" w:hAnsi="GHEA Grapalat"/>
        </w:rPr>
        <w:t>.</w:t>
      </w:r>
    </w:p>
    <w:p w:rsidR="001770E8" w:rsidRDefault="001770E8" w:rsidP="001770E8">
      <w:pPr>
        <w:widowControl w:val="0"/>
        <w:tabs>
          <w:tab w:val="left" w:pos="1276"/>
        </w:tabs>
        <w:ind w:firstLine="567"/>
        <w:jc w:val="both"/>
        <w:rPr>
          <w:rFonts w:ascii="GHEA Grapalat" w:hAnsi="GHEA Grapalat"/>
        </w:rPr>
      </w:pPr>
      <w:r w:rsidRPr="00D57ABB">
        <w:rPr>
          <w:rFonts w:ascii="GHEA Grapalat" w:hAnsi="GHEA Grapalat"/>
        </w:rPr>
        <w:t xml:space="preserve">12.2. Отношения, связанные с настоящей процедурой, не являются </w:t>
      </w:r>
      <w:proofErr w:type="gramStart"/>
      <w:r w:rsidRPr="00D57ABB">
        <w:rPr>
          <w:rFonts w:ascii="GHEA Grapalat" w:hAnsi="GHEA Grapalat"/>
        </w:rPr>
        <w:t xml:space="preserve">административными </w:t>
      </w:r>
      <w:r>
        <w:rPr>
          <w:rFonts w:ascii="GHEA Grapalat" w:hAnsi="GHEA Grapalat"/>
        </w:rPr>
        <w:t xml:space="preserve"> </w:t>
      </w:r>
      <w:r w:rsidRPr="00D57ABB">
        <w:rPr>
          <w:rFonts w:ascii="GHEA Grapalat" w:hAnsi="GHEA Grapalat"/>
        </w:rPr>
        <w:t>и</w:t>
      </w:r>
      <w:proofErr w:type="gramEnd"/>
      <w:r w:rsidRPr="00D57ABB">
        <w:rPr>
          <w:rFonts w:ascii="GHEA Grapalat" w:hAnsi="GHEA Grapalat"/>
        </w:rPr>
        <w:t xml:space="preserve"> они регулируются законодательством Республики Армения, регулирующим гражданско-правовые отношения</w:t>
      </w:r>
      <w:r>
        <w:rPr>
          <w:rFonts w:ascii="GHEA Grapalat" w:hAnsi="GHEA Grapalat"/>
        </w:rPr>
        <w:t>.</w:t>
      </w:r>
    </w:p>
    <w:p w:rsidR="001770E8" w:rsidRDefault="001770E8" w:rsidP="001770E8">
      <w:pPr>
        <w:widowControl w:val="0"/>
        <w:tabs>
          <w:tab w:val="left" w:pos="1276"/>
        </w:tabs>
        <w:ind w:firstLine="567"/>
        <w:jc w:val="both"/>
        <w:rPr>
          <w:rFonts w:ascii="GHEA Grapalat" w:hAnsi="GHEA Grapalat"/>
        </w:rPr>
      </w:pPr>
      <w:r w:rsidRPr="00420747">
        <w:rPr>
          <w:rFonts w:ascii="GHEA Grapalat" w:hAnsi="GHEA Grapalat"/>
        </w:rPr>
        <w:t>12.3. Убытки, причиненные вследствие действия или бездействия заказчика</w:t>
      </w:r>
      <w:r>
        <w:rPr>
          <w:rFonts w:ascii="GHEA Grapalat" w:hAnsi="GHEA Grapalat"/>
        </w:rPr>
        <w:t>,</w:t>
      </w:r>
      <w:r w:rsidRPr="00420747">
        <w:rPr>
          <w:rFonts w:ascii="GHEA Grapalat" w:hAnsi="GHEA Grapalat"/>
        </w:rPr>
        <w:t xml:space="preserve"> оценочной комиссии, возмещаются в порядке, установленном Гражданским кодексом Республики Армения</w:t>
      </w:r>
      <w:r>
        <w:rPr>
          <w:rFonts w:ascii="GHEA Grapalat" w:hAnsi="GHEA Grapalat"/>
        </w:rPr>
        <w:t>.</w:t>
      </w:r>
    </w:p>
    <w:p w:rsidR="001770E8" w:rsidRPr="00996C18" w:rsidRDefault="001770E8" w:rsidP="001770E8">
      <w:pPr>
        <w:widowControl w:val="0"/>
        <w:ind w:firstLine="567"/>
        <w:jc w:val="both"/>
        <w:rPr>
          <w:rFonts w:ascii="GHEA Grapalat" w:hAnsi="GHEA Grapalat"/>
        </w:rPr>
      </w:pPr>
      <w:r w:rsidRPr="000B56C9">
        <w:rPr>
          <w:rFonts w:ascii="GHEA Grapalat" w:hAnsi="GHEA Grapalat"/>
        </w:rPr>
        <w:t>12.4</w:t>
      </w:r>
      <w:r w:rsidRPr="00826490">
        <w:rPr>
          <w:rFonts w:ascii="GHEA Grapalat" w:hAnsi="GHEA Grapalat"/>
        </w:rPr>
        <w:t xml:space="preserve">. Срок ожидания, </w:t>
      </w:r>
      <w:r w:rsidRPr="000B56C9">
        <w:rPr>
          <w:rFonts w:ascii="GHEA Grapalat" w:hAnsi="GHEA Grapalat"/>
        </w:rPr>
        <w:t xml:space="preserve">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w:t>
      </w:r>
      <w:r w:rsidRPr="000B56C9">
        <w:rPr>
          <w:rFonts w:ascii="GHEA Grapalat" w:hAnsi="GHEA Grapalat"/>
        </w:rPr>
        <w:lastRenderedPageBreak/>
        <w:t>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1770E8" w:rsidRPr="00570BBD" w:rsidRDefault="001770E8" w:rsidP="001770E8">
      <w:pPr>
        <w:jc w:val="both"/>
        <w:rPr>
          <w:rFonts w:ascii="GHEA Grapalat" w:hAnsi="GHEA Grapalat"/>
        </w:rPr>
      </w:pPr>
      <w:r>
        <w:rPr>
          <w:rFonts w:ascii="GHEA Grapalat" w:hAnsi="GHEA Grapalat"/>
        </w:rPr>
        <w:t xml:space="preserve">       </w:t>
      </w:r>
      <w:r w:rsidRPr="00570BBD">
        <w:rPr>
          <w:rFonts w:ascii="GHEA Grapalat" w:hAnsi="GHEA Grapalat"/>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w:t>
      </w:r>
      <w:r>
        <w:rPr>
          <w:rFonts w:ascii="GHEA Grapalat" w:hAnsi="GHEA Grapalat"/>
        </w:rPr>
        <w:t xml:space="preserve">. </w:t>
      </w:r>
      <w:r w:rsidRPr="00570BBD">
        <w:rPr>
          <w:rFonts w:ascii="GHEA Grapalat" w:hAnsi="GHEA Grapalat"/>
        </w:rPr>
        <w:t>По мотивированному решению суда срок, предусмотренный настоящей частью, может быть продлен один раз на срок до десяти календарных дней</w:t>
      </w:r>
      <w:r>
        <w:rPr>
          <w:rFonts w:ascii="GHEA Grapalat" w:hAnsi="GHEA Grapalat"/>
        </w:rPr>
        <w:t>.</w:t>
      </w:r>
    </w:p>
    <w:p w:rsidR="001770E8" w:rsidRPr="00570BBD" w:rsidRDefault="001770E8" w:rsidP="001770E8">
      <w:pPr>
        <w:jc w:val="both"/>
        <w:rPr>
          <w:rFonts w:ascii="GHEA Grapalat" w:hAnsi="GHEA Grapalat"/>
        </w:rPr>
      </w:pPr>
      <w:r>
        <w:rPr>
          <w:rFonts w:ascii="GHEA Grapalat" w:hAnsi="GHEA Grapalat"/>
        </w:rPr>
        <w:t xml:space="preserve">       </w:t>
      </w:r>
      <w:r w:rsidRPr="00570BBD">
        <w:rPr>
          <w:rFonts w:ascii="GHEA Grapalat" w:hAnsi="GHEA Grapalat"/>
        </w:rPr>
        <w:t>12.6. Суд решает вопрос о принятии искового заявления к производству в трехдневный срок после его подачи</w:t>
      </w:r>
      <w:r>
        <w:rPr>
          <w:rFonts w:ascii="GHEA Grapalat" w:hAnsi="GHEA Grapalat"/>
        </w:rPr>
        <w:t>.</w:t>
      </w:r>
    </w:p>
    <w:p w:rsidR="00C87BF8" w:rsidRPr="00570BBD" w:rsidRDefault="00C87BF8" w:rsidP="00C87BF8">
      <w:pPr>
        <w:jc w:val="both"/>
        <w:rPr>
          <w:rFonts w:ascii="GHEA Grapalat" w:hAnsi="GHEA Grapalat"/>
        </w:rPr>
      </w:pPr>
      <w:r>
        <w:rPr>
          <w:rFonts w:ascii="GHEA Grapalat" w:hAnsi="GHEA Grapalat"/>
        </w:rPr>
        <w:t xml:space="preserve">      </w:t>
      </w:r>
      <w:r w:rsidRPr="00570BBD">
        <w:rPr>
          <w:rFonts w:ascii="GHEA Grapalat" w:hAnsi="GHEA Grapalat"/>
        </w:rPr>
        <w:t xml:space="preserve">12.7. Одновременно с принятием искового заявления к производству суд выносит </w:t>
      </w:r>
      <w:r>
        <w:rPr>
          <w:rFonts w:ascii="GHEA Grapalat" w:hAnsi="GHEA Grapalat"/>
        </w:rPr>
        <w:t>решение</w:t>
      </w:r>
      <w:r w:rsidRPr="00570BBD">
        <w:rPr>
          <w:rFonts w:ascii="GHEA Grapalat" w:hAnsi="GHEA Grapalat"/>
        </w:rPr>
        <w:t xml:space="preserve"> о требовании от ответчика всех доказательств, находящихся </w:t>
      </w:r>
      <w:r>
        <w:rPr>
          <w:rFonts w:ascii="GHEA Grapalat" w:hAnsi="GHEA Grapalat"/>
        </w:rPr>
        <w:t xml:space="preserve">в </w:t>
      </w:r>
      <w:r w:rsidRPr="00EC6117">
        <w:rPr>
          <w:rFonts w:ascii="GHEA Grapalat" w:hAnsi="GHEA Grapalat"/>
        </w:rPr>
        <w:t xml:space="preserve">распоряжении </w:t>
      </w:r>
      <w:r>
        <w:rPr>
          <w:rFonts w:ascii="GHEA Grapalat" w:hAnsi="GHEA Grapalat"/>
        </w:rPr>
        <w:t>о</w:t>
      </w:r>
      <w:r w:rsidRPr="00570BBD">
        <w:rPr>
          <w:rFonts w:ascii="GHEA Grapalat" w:hAnsi="GHEA Grapalat"/>
        </w:rPr>
        <w:t>тветчика в связи с данным процессом закупки</w:t>
      </w:r>
      <w:r>
        <w:rPr>
          <w:rFonts w:ascii="GHEA Grapalat" w:hAnsi="GHEA Grapalat"/>
        </w:rPr>
        <w:t>.</w:t>
      </w:r>
    </w:p>
    <w:p w:rsidR="00C87BF8" w:rsidRPr="00570BBD" w:rsidRDefault="00C87BF8" w:rsidP="00C87BF8">
      <w:pPr>
        <w:jc w:val="both"/>
        <w:rPr>
          <w:rFonts w:ascii="GHEA Grapalat" w:hAnsi="GHEA Grapalat"/>
          <w:lang w:val="hy-AM"/>
        </w:rPr>
      </w:pPr>
      <w:r w:rsidRPr="00570BBD">
        <w:rPr>
          <w:rFonts w:ascii="GHEA Grapalat" w:hAnsi="GHEA Grapalat"/>
        </w:rPr>
        <w:t xml:space="preserve">12.8. Решение о требовании доказательств </w:t>
      </w:r>
      <w:r>
        <w:rPr>
          <w:rFonts w:ascii="GHEA Grapalat" w:hAnsi="GHEA Grapalat"/>
        </w:rPr>
        <w:t>исполняется</w:t>
      </w:r>
      <w:r w:rsidRPr="00570BBD">
        <w:rPr>
          <w:rFonts w:ascii="GHEA Grapalat" w:hAnsi="GHEA Grapalat"/>
        </w:rPr>
        <w:t xml:space="preserve"> ответчиком в пятидневный срок после получения решения</w:t>
      </w:r>
      <w:r>
        <w:rPr>
          <w:rFonts w:ascii="GHEA Grapalat" w:hAnsi="GHEA Grapalat"/>
        </w:rPr>
        <w:t>.</w:t>
      </w:r>
    </w:p>
    <w:p w:rsidR="00C87BF8" w:rsidRPr="00570BBD" w:rsidRDefault="00C87BF8" w:rsidP="00C87BF8">
      <w:pPr>
        <w:jc w:val="both"/>
        <w:rPr>
          <w:rFonts w:ascii="GHEA Grapalat" w:hAnsi="GHEA Grapalat"/>
        </w:rPr>
      </w:pPr>
      <w:r w:rsidRPr="00570BBD">
        <w:rPr>
          <w:rFonts w:ascii="GHEA Grapalat" w:hAnsi="GHEA Grapalat"/>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w:t>
      </w:r>
      <w:r>
        <w:rPr>
          <w:rFonts w:ascii="GHEA Grapalat" w:hAnsi="GHEA Grapalat"/>
        </w:rPr>
        <w:t>в распоряжении о</w:t>
      </w:r>
      <w:r w:rsidRPr="00570BBD">
        <w:rPr>
          <w:rFonts w:ascii="GHEA Grapalat" w:hAnsi="GHEA Grapalat"/>
        </w:rPr>
        <w:t>тветчика, считаются утвержденными</w:t>
      </w:r>
      <w:r>
        <w:rPr>
          <w:rFonts w:ascii="GHEA Grapalat" w:hAnsi="GHEA Grapalat"/>
        </w:rPr>
        <w:t>.</w:t>
      </w:r>
    </w:p>
    <w:p w:rsidR="00C87BF8" w:rsidRDefault="00C87BF8" w:rsidP="00C87BF8">
      <w:pPr>
        <w:jc w:val="both"/>
        <w:rPr>
          <w:rFonts w:ascii="GHEA Grapalat" w:hAnsi="GHEA Grapalat"/>
          <w:lang w:val="hy-AM"/>
        </w:rPr>
      </w:pPr>
      <w:r w:rsidRPr="00570BBD">
        <w:rPr>
          <w:rFonts w:ascii="GHEA Grapalat" w:hAnsi="GHEA Grapalat"/>
        </w:rPr>
        <w:t xml:space="preserve">12.9. </w:t>
      </w:r>
      <w:r w:rsidRPr="00B45173">
        <w:rPr>
          <w:rFonts w:ascii="GHEA Grapalat" w:hAnsi="GHEA Grapalat"/>
        </w:rPr>
        <w:t>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Pr>
          <w:rFonts w:ascii="GHEA Grapalat" w:hAnsi="GHEA Grapalat"/>
          <w:lang w:val="hy-AM"/>
        </w:rPr>
        <w:t>.</w:t>
      </w:r>
    </w:p>
    <w:p w:rsidR="00C87BF8" w:rsidRPr="00570BBD" w:rsidRDefault="00C87BF8" w:rsidP="00C87BF8">
      <w:pPr>
        <w:jc w:val="both"/>
        <w:rPr>
          <w:rFonts w:ascii="GHEA Grapalat" w:hAnsi="GHEA Grapalat"/>
          <w:lang w:val="hy-AM"/>
        </w:rPr>
      </w:pPr>
      <w:r w:rsidRPr="00570BBD">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Pr>
          <w:rFonts w:ascii="GHEA Grapalat" w:hAnsi="GHEA Grapalat"/>
          <w:lang w:val="hy-AM"/>
        </w:rPr>
        <w:t>.</w:t>
      </w:r>
      <w:r w:rsidRPr="00570BBD">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Pr>
          <w:rFonts w:ascii="GHEA Grapalat" w:hAnsi="GHEA Grapalat"/>
          <w:lang w:val="hy-AM"/>
        </w:rPr>
        <w:t>.</w:t>
      </w:r>
    </w:p>
    <w:p w:rsidR="00C87BF8" w:rsidRPr="00570BBD" w:rsidRDefault="00C87BF8" w:rsidP="00C87BF8">
      <w:pPr>
        <w:jc w:val="both"/>
        <w:rPr>
          <w:rFonts w:ascii="GHEA Grapalat" w:hAnsi="GHEA Grapalat"/>
          <w:lang w:val="hy-AM"/>
        </w:rPr>
      </w:pPr>
      <w:r w:rsidRPr="00570BBD">
        <w:rPr>
          <w:rFonts w:ascii="GHEA Grapalat" w:hAnsi="GHEA Grapalat"/>
        </w:rPr>
        <w:t xml:space="preserve">12.11. </w:t>
      </w:r>
      <w:r w:rsidRPr="00E55FF9">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r>
        <w:rPr>
          <w:rFonts w:ascii="GHEA Grapalat" w:hAnsi="GHEA Grapalat"/>
          <w:lang w:val="hy-AM"/>
        </w:rPr>
        <w:t>.</w:t>
      </w:r>
    </w:p>
    <w:p w:rsidR="00C87BF8" w:rsidRPr="00570BBD" w:rsidRDefault="00C87BF8" w:rsidP="00C87BF8">
      <w:pPr>
        <w:jc w:val="both"/>
        <w:rPr>
          <w:rFonts w:ascii="GHEA Grapalat" w:hAnsi="GHEA Grapalat"/>
        </w:rPr>
      </w:pPr>
      <w:r w:rsidRPr="00570BBD">
        <w:rPr>
          <w:rFonts w:ascii="GHEA Grapalat" w:hAnsi="GHEA Grapalat"/>
        </w:rPr>
        <w:t xml:space="preserve">12.12 </w:t>
      </w:r>
      <w:r>
        <w:rPr>
          <w:rFonts w:ascii="GHEA Grapalat" w:hAnsi="GHEA Grapalat"/>
        </w:rPr>
        <w:t>Л</w:t>
      </w:r>
      <w:r w:rsidRPr="00570BBD">
        <w:rPr>
          <w:rFonts w:ascii="GHEA Grapalat" w:hAnsi="GHEA Grapalat"/>
        </w:rPr>
        <w:t>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r>
        <w:rPr>
          <w:rFonts w:ascii="GHEA Grapalat" w:hAnsi="GHEA Grapalat"/>
        </w:rPr>
        <w:t>.</w:t>
      </w:r>
    </w:p>
    <w:p w:rsidR="00C87BF8" w:rsidRDefault="00C87BF8" w:rsidP="00C87BF8">
      <w:pPr>
        <w:jc w:val="both"/>
        <w:rPr>
          <w:rFonts w:ascii="GHEA Grapalat" w:hAnsi="GHEA Grapalat"/>
        </w:rPr>
      </w:pPr>
      <w:r w:rsidRPr="00570BBD">
        <w:rPr>
          <w:rFonts w:ascii="GHEA Grapalat" w:hAnsi="GHEA Grapalat"/>
        </w:rPr>
        <w:t xml:space="preserve">12.13. </w:t>
      </w:r>
      <w:r>
        <w:rPr>
          <w:rFonts w:ascii="GHEA Grapalat" w:hAnsi="GHEA Grapalat"/>
        </w:rPr>
        <w:t>С</w:t>
      </w:r>
      <w:r w:rsidRPr="00570BBD">
        <w:rPr>
          <w:rFonts w:ascii="GHEA Grapalat" w:hAnsi="GHEA Grapalat"/>
        </w:rPr>
        <w:t xml:space="preserve">уд рассматривает дела по спорам, предусмотренным настоящим разделом, и выносит </w:t>
      </w:r>
      <w:r>
        <w:rPr>
          <w:rFonts w:ascii="GHEA Grapalat" w:hAnsi="GHEA Grapalat"/>
        </w:rPr>
        <w:t>вердикт</w:t>
      </w:r>
      <w:r w:rsidRPr="00570BBD">
        <w:rPr>
          <w:rFonts w:ascii="GHEA Grapalat" w:hAnsi="GHEA Grapalat"/>
        </w:rPr>
        <w:t xml:space="preserve"> и решения по ним </w:t>
      </w:r>
      <w:r>
        <w:rPr>
          <w:rFonts w:ascii="GHEA Grapalat" w:hAnsi="GHEA Grapalat"/>
        </w:rPr>
        <w:t>по</w:t>
      </w:r>
      <w:r w:rsidRPr="00570BBD">
        <w:rPr>
          <w:rFonts w:ascii="GHEA Grapalat" w:hAnsi="GHEA Grapalat"/>
        </w:rPr>
        <w:t xml:space="preserve"> письменной процедуре, за исключением случаев, когда суд по ходатайству лица, участвующего в деле, </w:t>
      </w:r>
      <w:r w:rsidRPr="009E7576">
        <w:rPr>
          <w:rFonts w:ascii="GHEA Grapalat" w:hAnsi="GHEA Grapalat"/>
        </w:rPr>
        <w:t xml:space="preserve">или по своей </w:t>
      </w:r>
      <w:r w:rsidRPr="00570BBD">
        <w:rPr>
          <w:rFonts w:ascii="GHEA Grapalat" w:hAnsi="GHEA Grapalat"/>
        </w:rPr>
        <w:t>инициативе пришел к выводу о необходимости рассмотрения дела в судебном заседании</w:t>
      </w:r>
      <w:r>
        <w:rPr>
          <w:rFonts w:ascii="GHEA Grapalat" w:hAnsi="GHEA Grapalat"/>
        </w:rPr>
        <w:t xml:space="preserve">. </w:t>
      </w:r>
    </w:p>
    <w:p w:rsidR="00C87BF8" w:rsidRPr="00570BBD" w:rsidRDefault="00C87BF8" w:rsidP="00C87BF8">
      <w:pPr>
        <w:jc w:val="both"/>
        <w:rPr>
          <w:rFonts w:ascii="GHEA Grapalat" w:hAnsi="GHEA Grapalat"/>
        </w:rPr>
      </w:pPr>
      <w:r w:rsidRPr="00570BBD">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r>
        <w:rPr>
          <w:rFonts w:ascii="GHEA Grapalat" w:hAnsi="GHEA Grapalat"/>
        </w:rPr>
        <w:t>.</w:t>
      </w:r>
    </w:p>
    <w:p w:rsidR="00C87BF8" w:rsidRPr="00570BBD" w:rsidRDefault="00C87BF8" w:rsidP="00C87BF8">
      <w:pPr>
        <w:jc w:val="both"/>
        <w:rPr>
          <w:rFonts w:ascii="GHEA Grapalat" w:hAnsi="GHEA Grapalat"/>
        </w:rPr>
      </w:pPr>
      <w:r w:rsidRPr="00570BBD">
        <w:rPr>
          <w:rFonts w:ascii="GHEA Grapalat" w:hAnsi="GHEA Grapalat"/>
        </w:rPr>
        <w:t xml:space="preserve">12.15. О рассмотрении дела в судебном заседании суд выносит </w:t>
      </w:r>
      <w:r>
        <w:rPr>
          <w:rFonts w:ascii="GHEA Grapalat" w:hAnsi="GHEA Grapalat"/>
        </w:rPr>
        <w:t>решение</w:t>
      </w:r>
      <w:r w:rsidRPr="00570BBD">
        <w:rPr>
          <w:rFonts w:ascii="GHEA Grapalat" w:hAnsi="GHEA Grapalat"/>
        </w:rPr>
        <w:t xml:space="preserve"> в трехдневный срок по истечении срока, установленного для подачи искового ответа</w:t>
      </w:r>
      <w:r>
        <w:rPr>
          <w:rFonts w:ascii="GHEA Grapalat" w:hAnsi="GHEA Grapalat"/>
        </w:rPr>
        <w:t>.</w:t>
      </w:r>
    </w:p>
    <w:p w:rsidR="00C87BF8" w:rsidRPr="00570BBD" w:rsidRDefault="00C87BF8" w:rsidP="00C87BF8">
      <w:pPr>
        <w:jc w:val="both"/>
        <w:rPr>
          <w:rFonts w:ascii="GHEA Grapalat" w:hAnsi="GHEA Grapalat"/>
        </w:rPr>
      </w:pPr>
      <w:r w:rsidRPr="00570BBD">
        <w:rPr>
          <w:rFonts w:ascii="GHEA Grapalat" w:hAnsi="GHEA Grapalat"/>
        </w:rPr>
        <w:lastRenderedPageBreak/>
        <w:t xml:space="preserve">12.16. Вопрос рассмотрения дела в судебном заседании может </w:t>
      </w:r>
      <w:r>
        <w:rPr>
          <w:rFonts w:ascii="GHEA Grapalat" w:hAnsi="GHEA Grapalat"/>
        </w:rPr>
        <w:t>решиться</w:t>
      </w:r>
      <w:r w:rsidRPr="00570BBD">
        <w:rPr>
          <w:rFonts w:ascii="GHEA Grapalat" w:hAnsi="GHEA Grapalat"/>
        </w:rPr>
        <w:t xml:space="preserve"> также решением о принятии искового заявления к производству</w:t>
      </w:r>
      <w:r>
        <w:rPr>
          <w:rFonts w:ascii="GHEA Grapalat" w:hAnsi="GHEA Grapalat"/>
        </w:rPr>
        <w:t>.</w:t>
      </w:r>
    </w:p>
    <w:p w:rsidR="00C87BF8" w:rsidRPr="00570BBD" w:rsidRDefault="00C87BF8" w:rsidP="00C87BF8">
      <w:pPr>
        <w:jc w:val="both"/>
        <w:rPr>
          <w:rFonts w:ascii="GHEA Grapalat" w:hAnsi="GHEA Grapalat"/>
        </w:rPr>
      </w:pPr>
      <w:r w:rsidRPr="00570BBD">
        <w:rPr>
          <w:rFonts w:ascii="GHEA Grapalat" w:hAnsi="GHEA Grapalat"/>
        </w:rPr>
        <w:t xml:space="preserve">12.17. </w:t>
      </w:r>
      <w:r>
        <w:rPr>
          <w:rFonts w:ascii="GHEA Grapalat" w:hAnsi="GHEA Grapalat"/>
        </w:rPr>
        <w:t>О</w:t>
      </w:r>
      <w:r w:rsidRPr="00570BBD">
        <w:rPr>
          <w:rFonts w:ascii="GHEA Grapalat" w:hAnsi="GHEA Grapalat"/>
        </w:rPr>
        <w:t>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r>
        <w:rPr>
          <w:rFonts w:ascii="GHEA Grapalat" w:hAnsi="GHEA Grapalat"/>
        </w:rPr>
        <w:t>.</w:t>
      </w:r>
    </w:p>
    <w:p w:rsidR="00C87BF8" w:rsidRPr="00570BBD" w:rsidRDefault="00C87BF8" w:rsidP="00C87BF8">
      <w:pPr>
        <w:jc w:val="both"/>
        <w:rPr>
          <w:rFonts w:ascii="GHEA Grapalat" w:hAnsi="GHEA Grapalat"/>
        </w:rPr>
      </w:pPr>
      <w:r w:rsidRPr="00570BBD">
        <w:rPr>
          <w:rFonts w:ascii="GHEA Grapalat" w:hAnsi="GHEA Grapalat"/>
        </w:rPr>
        <w:t xml:space="preserve">12.18. </w:t>
      </w:r>
      <w:r w:rsidRPr="005319EB">
        <w:rPr>
          <w:rFonts w:ascii="GHEA Grapalat" w:hAnsi="GHEA Grapalat"/>
        </w:rPr>
        <w:t xml:space="preserve">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w:t>
      </w:r>
      <w:r>
        <w:rPr>
          <w:rFonts w:ascii="GHEA Grapalat" w:hAnsi="GHEA Grapalat"/>
        </w:rPr>
        <w:t xml:space="preserve">о </w:t>
      </w:r>
      <w:r w:rsidRPr="005319EB">
        <w:rPr>
          <w:rFonts w:ascii="GHEA Grapalat" w:hAnsi="GHEA Grapalat"/>
        </w:rPr>
        <w:t>требова</w:t>
      </w:r>
      <w:r>
        <w:rPr>
          <w:rFonts w:ascii="GHEA Grapalat" w:hAnsi="GHEA Grapalat"/>
        </w:rPr>
        <w:t>нии доказательств</w:t>
      </w:r>
      <w:r w:rsidRPr="005319EB">
        <w:rPr>
          <w:rFonts w:ascii="GHEA Grapalat" w:hAnsi="GHEA Grapalat"/>
        </w:rPr>
        <w:t>, за исключением случаев, когда он обосновывает невозможность предъявления доказательства по независящим от него причинам</w:t>
      </w:r>
      <w:r>
        <w:rPr>
          <w:rFonts w:ascii="GHEA Grapalat" w:hAnsi="GHEA Grapalat"/>
        </w:rPr>
        <w:t>.</w:t>
      </w:r>
    </w:p>
    <w:p w:rsidR="00C87BF8" w:rsidRPr="00570BBD" w:rsidRDefault="00C87BF8" w:rsidP="00C87BF8">
      <w:pPr>
        <w:jc w:val="both"/>
        <w:rPr>
          <w:rFonts w:ascii="GHEA Grapalat" w:hAnsi="GHEA Grapalat"/>
        </w:rPr>
      </w:pPr>
      <w:r w:rsidRPr="00570BBD">
        <w:rPr>
          <w:rFonts w:ascii="GHEA Grapalat" w:hAnsi="GHEA Grapalat"/>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r>
        <w:rPr>
          <w:rFonts w:ascii="GHEA Grapalat" w:hAnsi="GHEA Grapalat"/>
        </w:rPr>
        <w:t>.</w:t>
      </w:r>
    </w:p>
    <w:p w:rsidR="00C87BF8" w:rsidRPr="00570BBD" w:rsidRDefault="00C87BF8" w:rsidP="00C87BF8">
      <w:pPr>
        <w:jc w:val="both"/>
        <w:rPr>
          <w:rFonts w:ascii="GHEA Grapalat" w:hAnsi="GHEA Grapalat"/>
        </w:rPr>
      </w:pPr>
      <w:r>
        <w:rPr>
          <w:rFonts w:ascii="GHEA Grapalat" w:hAnsi="GHEA Grapalat"/>
        </w:rPr>
        <w:t xml:space="preserve">    </w:t>
      </w:r>
      <w:r w:rsidRPr="00570BBD">
        <w:rPr>
          <w:rFonts w:ascii="GHEA Grapalat" w:hAnsi="GHEA Grapalat"/>
        </w:rPr>
        <w:t xml:space="preserve">12.20. </w:t>
      </w:r>
      <w:r>
        <w:rPr>
          <w:rFonts w:ascii="GHEA Grapalat" w:hAnsi="GHEA Grapalat"/>
        </w:rPr>
        <w:t>В</w:t>
      </w:r>
      <w:r w:rsidRPr="00570BBD">
        <w:rPr>
          <w:rFonts w:ascii="GHEA Grapalat" w:hAnsi="GHEA Grapalat"/>
        </w:rPr>
        <w:t xml:space="preserve"> случаях, когда в интересах общественной или оборон</w:t>
      </w:r>
      <w:r>
        <w:rPr>
          <w:rFonts w:ascii="GHEA Grapalat" w:hAnsi="GHEA Grapalat"/>
        </w:rPr>
        <w:t>ной</w:t>
      </w:r>
      <w:r w:rsidRPr="00570BBD">
        <w:rPr>
          <w:rFonts w:ascii="GHEA Grapalat" w:hAnsi="GHEA Grapalat"/>
        </w:rPr>
        <w:t xml:space="preserve">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r>
        <w:rPr>
          <w:rFonts w:ascii="GHEA Grapalat" w:hAnsi="GHEA Grapalat"/>
        </w:rPr>
        <w:t>.</w:t>
      </w:r>
    </w:p>
    <w:p w:rsidR="00C87BF8" w:rsidRPr="00570BBD" w:rsidRDefault="00C87BF8" w:rsidP="00C87BF8">
      <w:pPr>
        <w:jc w:val="both"/>
        <w:rPr>
          <w:rFonts w:ascii="GHEA Grapalat" w:hAnsi="GHEA Grapalat"/>
        </w:rPr>
      </w:pPr>
      <w:r>
        <w:rPr>
          <w:rFonts w:ascii="GHEA Grapalat" w:hAnsi="GHEA Grapalat"/>
        </w:rPr>
        <w:t xml:space="preserve">    </w:t>
      </w:r>
      <w:r w:rsidRPr="00570BBD">
        <w:rPr>
          <w:rFonts w:ascii="GHEA Grapalat" w:hAnsi="GHEA Grapalat"/>
        </w:rPr>
        <w:t xml:space="preserve">12.21. </w:t>
      </w:r>
      <w:r>
        <w:rPr>
          <w:rFonts w:ascii="GHEA Grapalat" w:hAnsi="GHEA Grapalat"/>
        </w:rPr>
        <w:t>З</w:t>
      </w:r>
      <w:r w:rsidRPr="00570BBD">
        <w:rPr>
          <w:rFonts w:ascii="GHEA Grapalat" w:hAnsi="GHEA Grapalat"/>
        </w:rPr>
        <w:t>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r>
        <w:rPr>
          <w:rFonts w:ascii="GHEA Grapalat" w:hAnsi="GHEA Grapalat"/>
        </w:rPr>
        <w:t>.</w:t>
      </w:r>
    </w:p>
    <w:p w:rsidR="00C87BF8" w:rsidRPr="00570BBD" w:rsidRDefault="00C87BF8" w:rsidP="00C87BF8">
      <w:pPr>
        <w:jc w:val="both"/>
        <w:rPr>
          <w:rFonts w:ascii="GHEA Grapalat" w:hAnsi="GHEA Grapalat"/>
        </w:rPr>
      </w:pPr>
      <w:r>
        <w:rPr>
          <w:rFonts w:ascii="GHEA Grapalat" w:hAnsi="GHEA Grapalat"/>
        </w:rPr>
        <w:t xml:space="preserve">     </w:t>
      </w:r>
      <w:r w:rsidRPr="00570BBD">
        <w:rPr>
          <w:rFonts w:ascii="GHEA Grapalat" w:hAnsi="GHEA Grapalat"/>
        </w:rPr>
        <w:t xml:space="preserve">12.22. </w:t>
      </w:r>
      <w:r>
        <w:rPr>
          <w:rFonts w:ascii="GHEA Grapalat" w:hAnsi="GHEA Grapalat"/>
        </w:rPr>
        <w:t>П</w:t>
      </w:r>
      <w:r w:rsidRPr="00570BBD">
        <w:rPr>
          <w:rFonts w:ascii="GHEA Grapalat" w:hAnsi="GHEA Grapalat"/>
        </w:rPr>
        <w:t xml:space="preserve">о спорам, связанным с </w:t>
      </w:r>
      <w:r>
        <w:rPr>
          <w:rFonts w:ascii="GHEA Grapalat" w:hAnsi="GHEA Grapalat"/>
        </w:rPr>
        <w:t>обжалованием</w:t>
      </w:r>
      <w:r w:rsidRPr="00570BBD">
        <w:rPr>
          <w:rFonts w:ascii="GHEA Grapalat" w:hAnsi="GHEA Grapalat"/>
        </w:rPr>
        <w:t xml:space="preserve">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w:t>
      </w:r>
      <w:r>
        <w:rPr>
          <w:rFonts w:ascii="GHEA Grapalat" w:hAnsi="GHEA Grapalat"/>
        </w:rPr>
        <w:t>публикации</w:t>
      </w:r>
      <w:r w:rsidRPr="00570BBD">
        <w:rPr>
          <w:rFonts w:ascii="GHEA Grapalat" w:hAnsi="GHEA Grapalat"/>
        </w:rPr>
        <w:t>.</w:t>
      </w:r>
    </w:p>
    <w:p w:rsidR="00C87BF8" w:rsidRPr="00570BBD" w:rsidRDefault="00C87BF8" w:rsidP="00C87BF8">
      <w:pPr>
        <w:jc w:val="both"/>
        <w:rPr>
          <w:rFonts w:ascii="GHEA Grapalat" w:hAnsi="GHEA Grapalat"/>
        </w:rPr>
      </w:pPr>
      <w:r w:rsidRPr="00570BBD">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r>
        <w:rPr>
          <w:rFonts w:ascii="GHEA Grapalat" w:hAnsi="GHEA Grapalat"/>
        </w:rPr>
        <w:t>.</w:t>
      </w:r>
    </w:p>
    <w:p w:rsidR="00C87BF8" w:rsidRPr="009044F1" w:rsidRDefault="00C87BF8" w:rsidP="00C87BF8">
      <w:pPr>
        <w:widowControl w:val="0"/>
        <w:spacing w:after="160"/>
        <w:ind w:firstLine="567"/>
        <w:jc w:val="both"/>
        <w:rPr>
          <w:rFonts w:ascii="GHEA Grapalat" w:hAnsi="GHEA Grapalat" w:cs="Sylfaen"/>
          <w:b/>
        </w:rPr>
      </w:pPr>
      <w:r w:rsidRPr="00570BBD">
        <w:rPr>
          <w:rFonts w:ascii="GHEA Grapalat" w:hAnsi="GHEA Grapalat"/>
        </w:rPr>
        <w:t xml:space="preserve">12.23. </w:t>
      </w:r>
      <w:r>
        <w:rPr>
          <w:rFonts w:ascii="GHEA Grapalat" w:hAnsi="GHEA Grapalat"/>
        </w:rPr>
        <w:t>С</w:t>
      </w:r>
      <w:r w:rsidRPr="00570BBD">
        <w:rPr>
          <w:rFonts w:ascii="GHEA Grapalat" w:hAnsi="GHEA Grapalat"/>
        </w:rPr>
        <w:t>тавки государственных пошлин, взимаемых за обжалование, установлены законом "О государственной пошлине".</w:t>
      </w:r>
    </w:p>
    <w:p w:rsidR="00AE679C" w:rsidRPr="009044F1" w:rsidRDefault="00AE679C" w:rsidP="00B46D58">
      <w:pPr>
        <w:widowControl w:val="0"/>
        <w:spacing w:after="160"/>
        <w:jc w:val="center"/>
        <w:rPr>
          <w:rFonts w:ascii="GHEA Grapalat" w:hAnsi="GHEA Grapalat" w:cs="Sylfaen"/>
          <w:b/>
        </w:rPr>
      </w:pPr>
    </w:p>
    <w:p w:rsidR="004373E3" w:rsidRDefault="004373E3" w:rsidP="00B46D58">
      <w:pPr>
        <w:rPr>
          <w:rFonts w:ascii="GHEA Grapalat" w:hAnsi="GHEA Grapalat"/>
          <w:b/>
        </w:rPr>
      </w:pPr>
      <w:r>
        <w:rPr>
          <w:rFonts w:ascii="GHEA Grapalat" w:hAnsi="GHEA Grapalat"/>
          <w:b/>
        </w:rPr>
        <w:br w:type="page"/>
      </w:r>
    </w:p>
    <w:p w:rsidR="00096865" w:rsidRPr="00374F4A" w:rsidRDefault="00096865" w:rsidP="00B46D58">
      <w:pPr>
        <w:widowControl w:val="0"/>
        <w:spacing w:after="160"/>
        <w:jc w:val="center"/>
        <w:rPr>
          <w:rFonts w:ascii="GHEA Grapalat" w:hAnsi="GHEA Grapalat"/>
          <w:b/>
        </w:rPr>
      </w:pPr>
      <w:r w:rsidRPr="009044F1">
        <w:rPr>
          <w:rFonts w:ascii="GHEA Grapalat" w:hAnsi="GHEA Grapalat"/>
          <w:b/>
        </w:rPr>
        <w:lastRenderedPageBreak/>
        <w:t>ЧАСТЬ II</w:t>
      </w:r>
    </w:p>
    <w:p w:rsidR="008842CE" w:rsidRPr="00374F4A" w:rsidRDefault="008842CE" w:rsidP="00B46D58">
      <w:pPr>
        <w:widowControl w:val="0"/>
        <w:spacing w:after="160"/>
        <w:jc w:val="center"/>
        <w:rPr>
          <w:rFonts w:ascii="GHEA Grapalat" w:hAnsi="GHEA Grapalat"/>
          <w:b/>
        </w:rPr>
      </w:pPr>
    </w:p>
    <w:p w:rsidR="00096865" w:rsidRPr="009044F1" w:rsidRDefault="00096865" w:rsidP="00B46D58">
      <w:pPr>
        <w:pStyle w:val="aa"/>
        <w:widowControl w:val="0"/>
        <w:spacing w:after="16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ЗАЯВКИ НА ОТКРЫТЫЙ КОНКУРС</w:t>
      </w:r>
    </w:p>
    <w:p w:rsidR="00096865" w:rsidRPr="009044F1" w:rsidRDefault="00096865" w:rsidP="00B46D58">
      <w:pPr>
        <w:widowControl w:val="0"/>
        <w:spacing w:after="160"/>
        <w:jc w:val="center"/>
        <w:rPr>
          <w:rFonts w:ascii="GHEA Grapalat" w:hAnsi="GHEA Grapalat"/>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rsidR="008F15B9" w:rsidRDefault="008F15B9" w:rsidP="00B46D58">
      <w:pPr>
        <w:widowControl w:val="0"/>
        <w:spacing w:after="160"/>
        <w:jc w:val="center"/>
        <w:rPr>
          <w:rFonts w:ascii="GHEA Grapalat" w:hAnsi="GHEA Grapalat"/>
          <w:b/>
        </w:rPr>
      </w:pPr>
    </w:p>
    <w:p w:rsidR="008F15B9" w:rsidRDefault="008F15B9" w:rsidP="00B46D58">
      <w:pPr>
        <w:widowControl w:val="0"/>
        <w:spacing w:after="160"/>
        <w:jc w:val="center"/>
        <w:rPr>
          <w:rFonts w:ascii="GHEA Grapalat" w:hAnsi="GHEA Grapalat"/>
          <w:b/>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rsidR="008F15B9" w:rsidRDefault="00EA1314" w:rsidP="008F15B9">
      <w:pPr>
        <w:widowControl w:val="0"/>
        <w:spacing w:after="160"/>
        <w:ind w:firstLine="567"/>
        <w:jc w:val="both"/>
        <w:rPr>
          <w:rFonts w:ascii="GHEA Grapalat" w:hAnsi="GHEA Grapalat"/>
        </w:rPr>
      </w:pPr>
      <w:r>
        <w:rPr>
          <w:rFonts w:ascii="GHEA Grapalat" w:hAnsi="GHEA Grapalat"/>
        </w:rPr>
        <w:t xml:space="preserve">2. </w:t>
      </w:r>
      <w:r w:rsidR="008F15B9" w:rsidRPr="00AA5BD2">
        <w:rPr>
          <w:rFonts w:ascii="GHEA Grapalat" w:hAnsi="GHEA Grapalat"/>
        </w:rPr>
        <w:t xml:space="preserve">Для участия в процедуре участник подает заявку </w:t>
      </w:r>
      <w:r w:rsidR="008F15B9">
        <w:rPr>
          <w:rFonts w:ascii="GHEA Grapalat" w:hAnsi="GHEA Grapalat"/>
        </w:rPr>
        <w:t xml:space="preserve">в порядке, установленном разделом 3 части 2 настоящего приглашения. </w:t>
      </w:r>
      <w:r w:rsidR="008F15B9"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p>
    <w:p w:rsidR="00096865" w:rsidRPr="000811C1" w:rsidRDefault="002D5CF0" w:rsidP="00B46D58">
      <w:pPr>
        <w:widowControl w:val="0"/>
        <w:tabs>
          <w:tab w:val="left" w:pos="1134"/>
        </w:tabs>
        <w:spacing w:after="160"/>
        <w:ind w:firstLine="567"/>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заявление</w:t>
      </w:r>
      <w:r w:rsidR="00EB3C28">
        <w:rPr>
          <w:rFonts w:ascii="GHEA Grapalat" w:hAnsi="GHEA Grapalat"/>
        </w:rPr>
        <w:t>--объявлени</w:t>
      </w:r>
      <w:proofErr w:type="gramStart"/>
      <w:r w:rsidR="00EB3C28">
        <w:rPr>
          <w:rFonts w:ascii="GHEA Grapalat" w:hAnsi="GHEA Grapalat"/>
          <w:lang w:val="en-US"/>
        </w:rPr>
        <w:t>e</w:t>
      </w:r>
      <w:r w:rsidR="00EB3C28">
        <w:rPr>
          <w:rFonts w:ascii="GHEA Grapalat" w:hAnsi="GHEA Grapalat"/>
        </w:rPr>
        <w:t xml:space="preserve"> </w:t>
      </w:r>
      <w:r w:rsidRPr="009044F1">
        <w:rPr>
          <w:rFonts w:ascii="GHEA Grapalat" w:hAnsi="GHEA Grapalat"/>
        </w:rPr>
        <w:t xml:space="preserve"> на</w:t>
      </w:r>
      <w:proofErr w:type="gramEnd"/>
      <w:r w:rsidRPr="009044F1">
        <w:rPr>
          <w:rFonts w:ascii="GHEA Grapalat" w:hAnsi="GHEA Grapalat"/>
        </w:rPr>
        <w:t xml:space="preserve"> участие в процедуре согласно Приложению №1;</w:t>
      </w:r>
    </w:p>
    <w:p w:rsidR="00172BC4" w:rsidRPr="00FF3F2A" w:rsidRDefault="00172BC4" w:rsidP="00B46D58">
      <w:pPr>
        <w:widowControl w:val="0"/>
        <w:tabs>
          <w:tab w:val="left" w:pos="1134"/>
        </w:tabs>
        <w:spacing w:after="160"/>
        <w:ind w:firstLine="567"/>
        <w:jc w:val="both"/>
        <w:rPr>
          <w:rFonts w:ascii="GHEA Grapalat" w:hAnsi="GHEA Grapalat"/>
        </w:rPr>
      </w:pPr>
      <w:r w:rsidRPr="000811C1">
        <w:rPr>
          <w:rFonts w:ascii="GHEA Grapalat" w:hAnsi="GHEA Grapalat"/>
        </w:rPr>
        <w:t>2.2</w:t>
      </w:r>
      <w:r w:rsidR="00D23E36">
        <w:rPr>
          <w:rFonts w:ascii="GHEA Grapalat" w:hAnsi="GHEA Grapalat"/>
        </w:rPr>
        <w:t>.</w:t>
      </w:r>
      <w:r w:rsidRPr="000811C1">
        <w:rPr>
          <w:rFonts w:ascii="GHEA Grapalat" w:hAnsi="GHEA Grapalat"/>
        </w:rPr>
        <w:t xml:space="preserve"> </w:t>
      </w:r>
      <w:r w:rsidRPr="009044F1">
        <w:rPr>
          <w:rFonts w:ascii="GHEA Grapalat" w:hAnsi="GHEA Grapalat"/>
        </w:rPr>
        <w:t>утвержденн</w:t>
      </w:r>
      <w:r>
        <w:rPr>
          <w:rFonts w:ascii="GHEA Grapalat" w:hAnsi="GHEA Grapalat"/>
          <w:lang w:val="en-US"/>
        </w:rPr>
        <w:t>o</w:t>
      </w:r>
      <w:r w:rsidRPr="009044F1">
        <w:rPr>
          <w:rFonts w:ascii="GHEA Grapalat" w:hAnsi="GHEA Grapalat"/>
        </w:rPr>
        <w:t>е им</w:t>
      </w:r>
      <w:r w:rsidRPr="00172BC4">
        <w:rPr>
          <w:rFonts w:ascii="GHEA Grapalat" w:hAnsi="GHEA Grapalat"/>
        </w:rPr>
        <w:t xml:space="preserve"> </w:t>
      </w:r>
      <w:r w:rsidRPr="000811C1">
        <w:rPr>
          <w:rFonts w:ascii="GHEA Grapalat" w:hAnsi="GHEA Grapalat"/>
        </w:rPr>
        <w:t xml:space="preserve">полное описание предлагаемого товара согласно </w:t>
      </w:r>
      <w:proofErr w:type="gramStart"/>
      <w:r w:rsidRPr="000811C1">
        <w:rPr>
          <w:rFonts w:ascii="GHEA Grapalat" w:hAnsi="GHEA Grapalat"/>
        </w:rPr>
        <w:t>Приложению</w:t>
      </w:r>
      <w:proofErr w:type="gramEnd"/>
      <w:r w:rsidRPr="000811C1">
        <w:rPr>
          <w:rFonts w:ascii="GHEA Grapalat" w:hAnsi="GHEA Grapalat"/>
        </w:rPr>
        <w:t xml:space="preserve"> </w:t>
      </w:r>
      <w:r w:rsidRPr="00172BC4">
        <w:rPr>
          <w:rFonts w:ascii="GHEA Grapalat" w:hAnsi="GHEA Grapalat"/>
          <w:lang w:val="en-US"/>
        </w:rPr>
        <w:t>N</w:t>
      </w:r>
      <w:r w:rsidRPr="000811C1">
        <w:rPr>
          <w:rFonts w:ascii="GHEA Grapalat" w:hAnsi="GHEA Grapalat"/>
        </w:rPr>
        <w:t xml:space="preserve"> 1.1.</w:t>
      </w:r>
    </w:p>
    <w:p w:rsidR="009D7EFF" w:rsidRPr="00D3436F" w:rsidRDefault="009D7EFF" w:rsidP="00B46D58">
      <w:pPr>
        <w:widowControl w:val="0"/>
        <w:tabs>
          <w:tab w:val="left" w:pos="1134"/>
        </w:tabs>
        <w:spacing w:after="160"/>
        <w:ind w:firstLine="567"/>
        <w:jc w:val="both"/>
        <w:rPr>
          <w:rFonts w:ascii="GHEA Grapalat" w:hAnsi="GHEA Grapalat"/>
        </w:rPr>
      </w:pPr>
      <w:proofErr w:type="gramStart"/>
      <w:r w:rsidRPr="00D3436F">
        <w:rPr>
          <w:rFonts w:ascii="GHEA Grapalat" w:hAnsi="GHEA Grapalat"/>
        </w:rPr>
        <w:t>2.</w:t>
      </w:r>
      <w:r w:rsidR="00EA7CA6" w:rsidRPr="000811C1">
        <w:rPr>
          <w:rFonts w:ascii="GHEA Grapalat" w:hAnsi="GHEA Grapalat"/>
        </w:rPr>
        <w:t>3</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w:t>
      </w:r>
      <w:proofErr w:type="gramEnd"/>
      <w:r>
        <w:rPr>
          <w:rFonts w:ascii="GHEA Grapalat" w:hAnsi="GHEA Grapalat"/>
        </w:rPr>
        <w:t xml:space="preserve"> агентского договора и данные лица, являющегося стороной этого договора, если Договор будет выполняться через агентство;</w:t>
      </w:r>
    </w:p>
    <w:p w:rsidR="008D4137" w:rsidRPr="00D3436F" w:rsidRDefault="008D4137"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EA7CA6" w:rsidRPr="000811C1">
        <w:rPr>
          <w:rFonts w:ascii="GHEA Grapalat" w:hAnsi="GHEA Grapalat"/>
        </w:rPr>
        <w:t>4</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467E75">
        <w:rPr>
          <w:rStyle w:val="af6"/>
          <w:rFonts w:ascii="GHEA Grapalat" w:hAnsi="GHEA Grapalat"/>
        </w:rPr>
        <w:footnoteReference w:customMarkFollows="1" w:id="12"/>
        <w:t>15</w:t>
      </w:r>
    </w:p>
    <w:p w:rsidR="006505D2" w:rsidRPr="00B138F3" w:rsidRDefault="002C4DBF" w:rsidP="00B46D58">
      <w:pPr>
        <w:widowControl w:val="0"/>
        <w:tabs>
          <w:tab w:val="left" w:pos="1134"/>
        </w:tabs>
        <w:spacing w:after="160"/>
        <w:ind w:firstLine="567"/>
        <w:jc w:val="both"/>
        <w:rPr>
          <w:rFonts w:ascii="GHEA Grapalat" w:hAnsi="GHEA Grapalat"/>
        </w:rPr>
      </w:pPr>
      <w:r w:rsidRPr="00B138F3">
        <w:rPr>
          <w:rFonts w:ascii="GHEA Grapalat" w:hAnsi="GHEA Grapalat"/>
        </w:rPr>
        <w:t>2.</w:t>
      </w:r>
      <w:r w:rsidR="009E39FC" w:rsidRPr="00B138F3">
        <w:rPr>
          <w:rFonts w:ascii="GHEA Grapalat" w:hAnsi="GHEA Grapalat"/>
        </w:rPr>
        <w:t>5</w:t>
      </w:r>
      <w:r w:rsidR="005114D0" w:rsidRPr="00B138F3">
        <w:rPr>
          <w:rFonts w:ascii="GHEA Grapalat" w:hAnsi="GHEA Grapalat"/>
        </w:rPr>
        <w:t>.</w:t>
      </w:r>
      <w:r w:rsidR="009873F3" w:rsidRPr="00B138F3">
        <w:rPr>
          <w:rFonts w:ascii="GHEA Grapalat" w:hAnsi="GHEA Grapalat"/>
        </w:rPr>
        <w:tab/>
      </w:r>
      <w:r w:rsidRPr="00B138F3">
        <w:rPr>
          <w:rFonts w:ascii="GHEA Grapalat" w:hAnsi="GHEA Grapalat"/>
        </w:rPr>
        <w:t>обеспечение заявки, которое представляется в форме наличных денег или банковской гарантии</w:t>
      </w:r>
      <w:r w:rsidR="00FC016A" w:rsidRPr="00B138F3">
        <w:rPr>
          <w:rFonts w:ascii="GHEA Grapalat" w:hAnsi="GHEA Grapalat"/>
        </w:rPr>
        <w:t xml:space="preserve"> (Приложению №3)</w:t>
      </w:r>
      <w:r w:rsidRPr="00B138F3">
        <w:rPr>
          <w:rFonts w:ascii="GHEA Grapalat" w:hAnsi="GHEA Grapalat"/>
        </w:rPr>
        <w:t>; При этом заявкой представляется оригинал документа, удостоверяющего оплату наличных денег, или оригинал банковской гарантии.</w:t>
      </w:r>
      <w:r w:rsidR="0036524F">
        <w:rPr>
          <w:rFonts w:ascii="GHEA Grapalat" w:hAnsi="GHEA Grapalat"/>
        </w:rPr>
        <w:t xml:space="preserve"> </w:t>
      </w:r>
      <w:r w:rsidR="00761A4D" w:rsidRPr="00B138F3">
        <w:rPr>
          <w:rStyle w:val="af6"/>
          <w:rFonts w:ascii="GHEA Grapalat" w:hAnsi="GHEA Grapalat"/>
        </w:rPr>
        <w:footnoteReference w:customMarkFollows="1" w:id="13"/>
        <w:t>16</w:t>
      </w:r>
    </w:p>
    <w:p w:rsidR="00E67BA7"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lastRenderedPageBreak/>
        <w:t>2.</w:t>
      </w:r>
      <w:r w:rsidR="00385C27" w:rsidRPr="00D3436F">
        <w:rPr>
          <w:rFonts w:ascii="GHEA Grapalat" w:hAnsi="GHEA Grapalat"/>
        </w:rPr>
        <w:t>6</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Pr="009044F1">
        <w:rPr>
          <w:rFonts w:ascii="GHEA Grapalat" w:hAnsi="GHEA Grapalat"/>
        </w:rPr>
        <w:t>; Ценовое предложение представляется в форме расчета, состоящего из обобщенных компонентов стоимости</w:t>
      </w:r>
      <w:r w:rsidR="00FB3AE2" w:rsidRPr="00FB3AE2">
        <w:rPr>
          <w:rFonts w:ascii="GHEA Grapalat" w:hAnsi="GHEA Grapalat"/>
        </w:rPr>
        <w:t xml:space="preserve"> </w:t>
      </w:r>
      <w:r w:rsidR="00FB3AE2">
        <w:rPr>
          <w:rFonts w:ascii="GHEA Grapalat" w:hAnsi="GHEA Grapalat"/>
        </w:rPr>
        <w:t>(</w:t>
      </w:r>
      <w:r w:rsidR="00FB3AE2" w:rsidRPr="00864470">
        <w:rPr>
          <w:rFonts w:ascii="GHEA Grapalat" w:hAnsi="GHEA Grapalat"/>
        </w:rPr>
        <w:t>совокупность себестоимости и прогнозируемой прибыли</w:t>
      </w:r>
      <w:r w:rsidR="00A57B1A" w:rsidRPr="009044F1">
        <w:rPr>
          <w:rFonts w:ascii="GHEA Grapalat" w:hAnsi="GHEA Grapalat"/>
        </w:rPr>
        <w:t>)</w:t>
      </w:r>
      <w:r w:rsidRPr="009044F1">
        <w:rPr>
          <w:rFonts w:ascii="GHEA Grapalat" w:hAnsi="GHEA Grapalat"/>
        </w:rPr>
        <w:t xml:space="preserve"> и налога на добавленную стоимость. Расчет компонентов стоимости — разбивка или другие детали — не</w:t>
      </w:r>
      <w:r w:rsidR="00E267E5">
        <w:rPr>
          <w:rFonts w:ascii="GHEA Grapalat" w:hAnsi="GHEA Grapalat"/>
        </w:rPr>
        <w:t xml:space="preserve"> требуются и не представляются.</w:t>
      </w:r>
    </w:p>
    <w:p w:rsidR="008937EA" w:rsidRDefault="008937EA" w:rsidP="008937EA">
      <w:pPr>
        <w:widowControl w:val="0"/>
        <w:spacing w:after="160" w:line="360" w:lineRule="auto"/>
        <w:jc w:val="center"/>
        <w:rPr>
          <w:rFonts w:ascii="GHEA Grapalat" w:hAnsi="GHEA Grapalat" w:cs="Sylfaen"/>
          <w:b/>
        </w:rPr>
      </w:pPr>
      <w:r>
        <w:rPr>
          <w:rFonts w:ascii="GHEA Grapalat" w:hAnsi="GHEA Grapalat"/>
          <w:b/>
        </w:rPr>
        <w:t>3. ПОРЯДОК ПОДГОТОВКИ ЗАЯВКИ</w:t>
      </w:r>
    </w:p>
    <w:p w:rsidR="008937EA" w:rsidRPr="002658C9" w:rsidRDefault="00F535C1" w:rsidP="008937EA">
      <w:pPr>
        <w:widowControl w:val="0"/>
        <w:tabs>
          <w:tab w:val="left" w:pos="1134"/>
        </w:tabs>
        <w:spacing w:after="160"/>
        <w:ind w:firstLine="567"/>
        <w:jc w:val="both"/>
        <w:rPr>
          <w:rFonts w:ascii="GHEA Grapalat" w:hAnsi="GHEA Grapalat" w:cs="Sylfaen"/>
        </w:rPr>
      </w:pPr>
      <w:r>
        <w:rPr>
          <w:rFonts w:ascii="GHEA Grapalat" w:hAnsi="GHEA Grapalat"/>
        </w:rPr>
        <w:t>3</w:t>
      </w:r>
      <w:r w:rsidR="008937EA" w:rsidRPr="002658C9">
        <w:rPr>
          <w:rFonts w:ascii="GHEA Grapalat" w:hAnsi="GHEA Grapalat"/>
        </w:rPr>
        <w:t>.1.</w:t>
      </w:r>
      <w:r w:rsidR="008937EA" w:rsidRPr="002658C9">
        <w:rPr>
          <w:rFonts w:ascii="GHEA Grapalat" w:hAnsi="GHEA Grapalat"/>
        </w:rPr>
        <w:tab/>
        <w:t xml:space="preserve">Участник подает заявку в порядке, установленном настоящим приглашением. </w:t>
      </w:r>
    </w:p>
    <w:p w:rsidR="008937EA" w:rsidRPr="002658C9" w:rsidRDefault="008937EA" w:rsidP="008937EA">
      <w:pPr>
        <w:widowControl w:val="0"/>
        <w:spacing w:after="160"/>
        <w:ind w:firstLine="567"/>
        <w:jc w:val="both"/>
        <w:rPr>
          <w:rFonts w:ascii="GHEA Grapalat" w:hAnsi="GHEA Grapalat" w:cs="Sylfaen"/>
        </w:rPr>
      </w:pPr>
      <w:r w:rsidRPr="002658C9">
        <w:rPr>
          <w:rFonts w:ascii="GHEA Grapalat" w:hAnsi="GHEA Grapalat"/>
        </w:rPr>
        <w:t xml:space="preserve">Предложения участника, относящиеся к ним </w:t>
      </w:r>
      <w:proofErr w:type="gramStart"/>
      <w:r w:rsidRPr="002658C9">
        <w:rPr>
          <w:rFonts w:ascii="GHEA Grapalat" w:hAnsi="GHEA Grapalat"/>
        </w:rPr>
        <w:t>документы</w:t>
      </w:r>
      <w:proofErr w:type="gramEnd"/>
      <w:r w:rsidRPr="002658C9">
        <w:rPr>
          <w:rFonts w:ascii="GHEA Grapalat" w:hAnsi="GHEA Grapalat"/>
        </w:rPr>
        <w:t xml:space="preserve"> вкладываются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оригинала) и копий в _____________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8937EA" w:rsidRPr="002658C9" w:rsidRDefault="008937EA" w:rsidP="008937EA">
      <w:pPr>
        <w:widowControl w:val="0"/>
        <w:spacing w:after="160"/>
        <w:ind w:firstLine="567"/>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4.2.</w:t>
      </w:r>
      <w:r w:rsidRPr="002658C9">
        <w:rPr>
          <w:rFonts w:ascii="GHEA Grapalat" w:hAnsi="GHEA Grapalat"/>
        </w:rPr>
        <w:tab/>
        <w:t xml:space="preserve">На конверте, указанном в пункте 4.1 настоящей </w:t>
      </w:r>
      <w:r>
        <w:rPr>
          <w:rFonts w:ascii="GHEA Grapalat" w:hAnsi="GHEA Grapalat"/>
        </w:rPr>
        <w:t>и</w:t>
      </w:r>
      <w:r w:rsidRPr="002658C9">
        <w:rPr>
          <w:rFonts w:ascii="GHEA Grapalat" w:hAnsi="GHEA Grapalat"/>
        </w:rPr>
        <w:t xml:space="preserve">нструкции, на языке составления заявки указываются: </w:t>
      </w:r>
    </w:p>
    <w:p w:rsidR="008937EA" w:rsidRPr="002658C9" w:rsidRDefault="008937EA" w:rsidP="008937EA">
      <w:pPr>
        <w:widowControl w:val="0"/>
        <w:tabs>
          <w:tab w:val="left" w:pos="1134"/>
        </w:tabs>
        <w:spacing w:after="160"/>
        <w:ind w:firstLine="567"/>
        <w:rPr>
          <w:rFonts w:ascii="GHEA Grapalat" w:hAnsi="GHEA Grapalat"/>
        </w:rPr>
      </w:pPr>
      <w:r w:rsidRPr="002658C9">
        <w:rPr>
          <w:rFonts w:ascii="GHEA Grapalat" w:hAnsi="GHEA Grapalat"/>
        </w:rPr>
        <w:t>1)</w:t>
      </w:r>
      <w:r w:rsidRPr="002658C9">
        <w:rPr>
          <w:rFonts w:ascii="GHEA Grapalat" w:hAnsi="GHEA Grapalat"/>
        </w:rPr>
        <w:tab/>
        <w:t>наименование заказчика и место (адрес) подачи заявки;</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2)</w:t>
      </w:r>
      <w:r w:rsidRPr="002658C9">
        <w:rPr>
          <w:rFonts w:ascii="GHEA Grapalat" w:hAnsi="GHEA Grapalat"/>
        </w:rPr>
        <w:tab/>
        <w:t xml:space="preserve">код </w:t>
      </w:r>
      <w:r w:rsidR="00F535C1">
        <w:rPr>
          <w:rFonts w:ascii="GHEA Grapalat" w:hAnsi="GHEA Grapalat"/>
        </w:rPr>
        <w:t>процедуры</w:t>
      </w:r>
      <w:r w:rsidRPr="002658C9">
        <w:rPr>
          <w:rFonts w:ascii="GHEA Grapalat" w:hAnsi="GHEA Grapalat"/>
        </w:rPr>
        <w:t>;</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3)</w:t>
      </w:r>
      <w:r w:rsidRPr="002658C9">
        <w:rPr>
          <w:rFonts w:ascii="GHEA Grapalat" w:hAnsi="GHEA Grapalat"/>
        </w:rPr>
        <w:tab/>
        <w:t>слова “не вскрывать до заседания по вскрытию заявок”;</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4)</w:t>
      </w:r>
      <w:r w:rsidRPr="002658C9">
        <w:rPr>
          <w:rFonts w:ascii="GHEA Grapalat" w:hAnsi="GHEA Grapalat"/>
        </w:rPr>
        <w:tab/>
        <w:t>наименование (имя), место нахождения и номер телефона участника.</w:t>
      </w:r>
    </w:p>
    <w:p w:rsidR="008937EA" w:rsidRDefault="008937EA" w:rsidP="008937EA">
      <w:pPr>
        <w:widowControl w:val="0"/>
        <w:tabs>
          <w:tab w:val="left" w:pos="1134"/>
        </w:tabs>
        <w:spacing w:after="160"/>
        <w:ind w:firstLine="567"/>
        <w:jc w:val="both"/>
        <w:rPr>
          <w:rFonts w:ascii="GHEA Grapalat" w:hAnsi="GHEA Grapalat" w:cs="Sylfaen"/>
        </w:rPr>
      </w:pPr>
      <w:r w:rsidRPr="002658C9">
        <w:rPr>
          <w:rFonts w:ascii="GHEA Grapalat" w:hAnsi="GHEA Grapalat"/>
        </w:rPr>
        <w:t>4.3.</w:t>
      </w:r>
      <w:r w:rsidRPr="002658C9">
        <w:rPr>
          <w:rFonts w:ascii="GHEA Grapalat" w:hAnsi="GHEA Grapalat"/>
        </w:rPr>
        <w:tab/>
        <w:t>На заседании по вскрытию заявок комиссия отклоняет заявки, не</w:t>
      </w:r>
      <w:r w:rsidRPr="002658C9">
        <w:rPr>
          <w:rFonts w:ascii="Courier New" w:hAnsi="Courier New" w:cs="Courier New"/>
        </w:rPr>
        <w:t> </w:t>
      </w:r>
      <w:r w:rsidRPr="002658C9">
        <w:rPr>
          <w:rFonts w:ascii="GHEA Grapalat" w:hAnsi="GHEA Grapalat"/>
        </w:rPr>
        <w:t xml:space="preserve">соответствующие требованиям пунктов </w:t>
      </w:r>
      <w:r w:rsidR="00EE46E2">
        <w:rPr>
          <w:rFonts w:ascii="GHEA Grapalat" w:hAnsi="GHEA Grapalat"/>
        </w:rPr>
        <w:t>3</w:t>
      </w:r>
      <w:r w:rsidRPr="002658C9">
        <w:rPr>
          <w:rFonts w:ascii="GHEA Grapalat" w:hAnsi="GHEA Grapalat"/>
        </w:rPr>
        <w:t xml:space="preserve">.1 и </w:t>
      </w:r>
      <w:r w:rsidR="00EE46E2">
        <w:rPr>
          <w:rFonts w:ascii="GHEA Grapalat" w:hAnsi="GHEA Grapalat"/>
        </w:rPr>
        <w:t>3</w:t>
      </w:r>
      <w:r w:rsidRPr="002658C9">
        <w:rPr>
          <w:rFonts w:ascii="GHEA Grapalat" w:hAnsi="GHEA Grapalat"/>
        </w:rPr>
        <w:t xml:space="preserve">.2 настоящей </w:t>
      </w:r>
      <w:r>
        <w:rPr>
          <w:rFonts w:ascii="GHEA Grapalat" w:hAnsi="GHEA Grapalat"/>
        </w:rPr>
        <w:t>и</w:t>
      </w:r>
      <w:r w:rsidRPr="002658C9">
        <w:rPr>
          <w:rFonts w:ascii="GHEA Grapalat" w:hAnsi="GHEA Grapalat"/>
        </w:rPr>
        <w:t>нструкции, и в том же виде возвращает подающему их лицу.</w:t>
      </w:r>
    </w:p>
    <w:p w:rsidR="00ED59E0" w:rsidRDefault="00ED59E0" w:rsidP="00B46D58">
      <w:pPr>
        <w:widowControl w:val="0"/>
        <w:tabs>
          <w:tab w:val="left" w:pos="1134"/>
        </w:tabs>
        <w:spacing w:after="160"/>
        <w:ind w:firstLine="567"/>
        <w:jc w:val="both"/>
        <w:rPr>
          <w:rFonts w:ascii="GHEA Grapalat" w:hAnsi="GHEA Grapalat"/>
        </w:rPr>
      </w:pPr>
    </w:p>
    <w:p w:rsidR="00ED59E0" w:rsidRDefault="00ED59E0" w:rsidP="00B46D58">
      <w:pPr>
        <w:widowControl w:val="0"/>
        <w:tabs>
          <w:tab w:val="left" w:pos="1134"/>
        </w:tabs>
        <w:spacing w:after="160"/>
        <w:ind w:firstLine="567"/>
        <w:jc w:val="both"/>
        <w:rPr>
          <w:rFonts w:ascii="GHEA Grapalat" w:hAnsi="GHEA Grapalat"/>
        </w:rPr>
      </w:pPr>
    </w:p>
    <w:p w:rsidR="00ED59E0" w:rsidRPr="00E267E5" w:rsidRDefault="00ED59E0" w:rsidP="00B46D58">
      <w:pPr>
        <w:widowControl w:val="0"/>
        <w:tabs>
          <w:tab w:val="left" w:pos="1134"/>
        </w:tabs>
        <w:spacing w:after="160"/>
        <w:ind w:firstLine="567"/>
        <w:jc w:val="both"/>
        <w:rPr>
          <w:rFonts w:ascii="GHEA Grapalat" w:hAnsi="GHEA Grapalat"/>
        </w:rPr>
      </w:pPr>
    </w:p>
    <w:p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rsidR="00B2572B" w:rsidRPr="00374F4A" w:rsidRDefault="00B2572B" w:rsidP="00B46D58">
      <w:pPr>
        <w:pStyle w:val="norm"/>
        <w:widowControl w:val="0"/>
        <w:spacing w:after="160" w:line="240" w:lineRule="auto"/>
        <w:ind w:firstLine="284"/>
        <w:jc w:val="right"/>
        <w:rPr>
          <w:rFonts w:ascii="GHEA Grapalat" w:hAnsi="GHEA Grapalat" w:cs="Arial"/>
          <w:b/>
          <w:sz w:val="24"/>
          <w:szCs w:val="24"/>
        </w:rPr>
      </w:pPr>
      <w:r w:rsidRPr="00374F4A">
        <w:rPr>
          <w:rFonts w:ascii="GHEA Grapalat" w:hAnsi="GHEA Grapalat"/>
          <w:b/>
          <w:sz w:val="24"/>
          <w:szCs w:val="24"/>
        </w:rPr>
        <w:t>Приложение № 1</w:t>
      </w:r>
    </w:p>
    <w:p w:rsidR="00B2572B" w:rsidRPr="00374F4A" w:rsidRDefault="00B2572B" w:rsidP="00B46D58">
      <w:pPr>
        <w:pStyle w:val="31"/>
        <w:widowControl w:val="0"/>
        <w:spacing w:after="160" w:line="240" w:lineRule="auto"/>
        <w:jc w:val="right"/>
        <w:rPr>
          <w:rFonts w:ascii="GHEA Grapalat" w:hAnsi="GHEA Grapalat" w:cs="Arial"/>
          <w:b/>
          <w:sz w:val="24"/>
          <w:szCs w:val="24"/>
        </w:rPr>
      </w:pPr>
      <w:r w:rsidRPr="00BF4E90">
        <w:rPr>
          <w:rFonts w:ascii="GHEA Grapalat" w:hAnsi="GHEA Grapalat"/>
          <w:b/>
          <w:sz w:val="24"/>
          <w:szCs w:val="24"/>
        </w:rPr>
        <w:t>к Приглашению на открытый конкурс</w:t>
      </w:r>
      <w:r w:rsidR="00123294" w:rsidRPr="00BF4E90">
        <w:rPr>
          <w:rFonts w:ascii="GHEA Grapalat" w:hAnsi="GHEA Grapalat" w:cs="Arial"/>
          <w:b/>
          <w:sz w:val="24"/>
          <w:szCs w:val="24"/>
        </w:rPr>
        <w:br/>
      </w:r>
      <w:r w:rsidRPr="00374F4A">
        <w:rPr>
          <w:rFonts w:ascii="GHEA Grapalat" w:hAnsi="GHEA Grapalat"/>
          <w:b/>
          <w:sz w:val="24"/>
          <w:szCs w:val="24"/>
        </w:rPr>
        <w:t xml:space="preserve">под кодом </w:t>
      </w:r>
      <w:r w:rsidR="00736151">
        <w:rPr>
          <w:rFonts w:ascii="GHEA Grapalat" w:hAnsi="GHEA Grapalat"/>
          <w:i/>
          <w:sz w:val="24"/>
          <w:szCs w:val="24"/>
        </w:rPr>
        <w:t xml:space="preserve">V3M-GHAPDZB-26/01   </w:t>
      </w:r>
      <w:r w:rsidR="00D5726C" w:rsidRPr="00D5726C">
        <w:rPr>
          <w:rFonts w:ascii="GHEA Grapalat" w:hAnsi="GHEA Grapalat"/>
          <w:i/>
          <w:sz w:val="24"/>
          <w:szCs w:val="24"/>
        </w:rPr>
        <w:t xml:space="preserve">  </w:t>
      </w:r>
    </w:p>
    <w:p w:rsidR="00B2572B" w:rsidRPr="00374F4A" w:rsidRDefault="00B2572B" w:rsidP="00B46D58">
      <w:pPr>
        <w:widowControl w:val="0"/>
        <w:spacing w:after="120"/>
        <w:jc w:val="center"/>
        <w:rPr>
          <w:rFonts w:ascii="GHEA Grapalat" w:hAnsi="GHEA Grapalat" w:cs="Sylfaen"/>
          <w:b/>
        </w:rPr>
      </w:pPr>
    </w:p>
    <w:p w:rsidR="00B2572B" w:rsidRPr="00374F4A" w:rsidRDefault="00B2572B" w:rsidP="00B46D58">
      <w:pPr>
        <w:widowControl w:val="0"/>
        <w:spacing w:after="160"/>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sidRPr="005A6435">
        <w:rPr>
          <w:rFonts w:ascii="GHEA Grapalat" w:hAnsi="GHEA Grapalat"/>
          <w:b/>
        </w:rPr>
        <w:t xml:space="preserve"> </w:t>
      </w:r>
      <w:r w:rsidR="005A6435">
        <w:rPr>
          <w:rFonts w:ascii="GHEA Grapalat" w:hAnsi="GHEA Grapalat"/>
          <w:b/>
        </w:rPr>
        <w:t xml:space="preserve"> ОБЪЯВЛЕНИЕ </w:t>
      </w:r>
      <w:r w:rsidRPr="00374F4A">
        <w:rPr>
          <w:rFonts w:ascii="GHEA Grapalat" w:hAnsi="GHEA Grapalat"/>
          <w:b/>
        </w:rPr>
        <w:t>*</w:t>
      </w:r>
    </w:p>
    <w:p w:rsidR="00B2572B" w:rsidRPr="00374F4A" w:rsidRDefault="00B2572B" w:rsidP="00B46D58">
      <w:pPr>
        <w:pStyle w:val="6"/>
        <w:keepNext w:val="0"/>
        <w:widowControl w:val="0"/>
        <w:spacing w:after="160"/>
        <w:jc w:val="center"/>
        <w:rPr>
          <w:rFonts w:ascii="GHEA Grapalat" w:hAnsi="GHEA Grapalat" w:cs="Arial"/>
          <w:color w:val="auto"/>
          <w:sz w:val="24"/>
          <w:szCs w:val="24"/>
        </w:rPr>
      </w:pPr>
      <w:r w:rsidRPr="00374F4A">
        <w:rPr>
          <w:rFonts w:ascii="GHEA Grapalat" w:hAnsi="GHEA Grapalat"/>
          <w:color w:val="auto"/>
          <w:sz w:val="24"/>
          <w:szCs w:val="24"/>
        </w:rPr>
        <w:t>на участие в открытом конкурсе</w:t>
      </w:r>
      <w:r w:rsidR="00AA7117" w:rsidRPr="00374F4A">
        <w:rPr>
          <w:rFonts w:ascii="GHEA Grapalat" w:hAnsi="GHEA Grapalat"/>
          <w:color w:val="auto"/>
          <w:sz w:val="24"/>
          <w:szCs w:val="24"/>
        </w:rPr>
        <w:t xml:space="preserve"> </w:t>
      </w:r>
    </w:p>
    <w:p w:rsidR="00B2572B" w:rsidRPr="00374F4A" w:rsidRDefault="00B2572B" w:rsidP="00B46D58">
      <w:pPr>
        <w:widowControl w:val="0"/>
        <w:spacing w:after="120"/>
        <w:jc w:val="center"/>
        <w:rPr>
          <w:rFonts w:ascii="GHEA Grapalat" w:hAnsi="GHEA Grapalat"/>
        </w:rPr>
      </w:pPr>
    </w:p>
    <w:p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rsidR="00374F4A" w:rsidRPr="00DA5EA0" w:rsidRDefault="00374F4A" w:rsidP="00B46D58">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rsidR="00374F4A" w:rsidRPr="000C1746" w:rsidRDefault="00374F4A" w:rsidP="00B46D58">
      <w:pPr>
        <w:spacing w:after="160"/>
        <w:ind w:left="4395"/>
        <w:jc w:val="both"/>
        <w:rPr>
          <w:rFonts w:ascii="GHEA Grapalat" w:hAnsi="GHEA Grapalat" w:cs="Sylfaen"/>
          <w:sz w:val="16"/>
        </w:rPr>
      </w:pPr>
      <w:r w:rsidRPr="000C1746">
        <w:rPr>
          <w:rFonts w:ascii="GHEA Grapalat" w:hAnsi="GHEA Grapalat"/>
          <w:sz w:val="16"/>
        </w:rPr>
        <w:t>номер лота (лотов)</w:t>
      </w:r>
    </w:p>
    <w:p w:rsidR="00374F4A" w:rsidRPr="00BD0FD1" w:rsidRDefault="00374F4A" w:rsidP="00B46D58">
      <w:pPr>
        <w:jc w:val="both"/>
        <w:rPr>
          <w:rFonts w:ascii="GHEA Grapalat" w:hAnsi="GHEA Grapalat" w:cs="Sylfaen"/>
        </w:rPr>
      </w:pPr>
      <w:r>
        <w:rPr>
          <w:rFonts w:ascii="GHEA Grapalat" w:hAnsi="GHEA Grapalat"/>
        </w:rPr>
        <w:t>___________</w:t>
      </w:r>
      <w:r w:rsidRPr="00FA54C5">
        <w:rPr>
          <w:rFonts w:ascii="GHEA Grapalat" w:hAnsi="GHEA Grapalat"/>
        </w:rPr>
        <w:t>__</w:t>
      </w:r>
      <w:r>
        <w:rPr>
          <w:rFonts w:ascii="GHEA Grapalat" w:hAnsi="GHEA Grapalat"/>
        </w:rPr>
        <w:t>__________________________</w:t>
      </w:r>
      <w:r w:rsidRPr="00425B00">
        <w:rPr>
          <w:rFonts w:ascii="GHEA Grapalat" w:hAnsi="GHEA Grapalat"/>
        </w:rPr>
        <w:t>_____</w:t>
      </w:r>
      <w:r>
        <w:rPr>
          <w:rFonts w:ascii="GHEA Grapalat" w:hAnsi="GHEA Grapalat"/>
        </w:rPr>
        <w:t>_</w:t>
      </w:r>
      <w:r w:rsidRPr="00DA5EA0">
        <w:rPr>
          <w:rFonts w:ascii="GHEA Grapalat" w:hAnsi="GHEA Grapalat"/>
        </w:rPr>
        <w:t xml:space="preserve">_ </w:t>
      </w:r>
      <w:r w:rsidRPr="005437F6">
        <w:rPr>
          <w:rFonts w:ascii="GHEA Grapalat" w:hAnsi="GHEA Grapalat"/>
        </w:rPr>
        <w:t>под кодом</w:t>
      </w:r>
      <w:r w:rsidRPr="00BD0FD1">
        <w:rPr>
          <w:rFonts w:ascii="GHEA Grapalat" w:hAnsi="GHEA Grapalat"/>
        </w:rPr>
        <w:t xml:space="preserve"> </w:t>
      </w:r>
      <w:r w:rsidR="00736151">
        <w:rPr>
          <w:rFonts w:ascii="GHEA Grapalat" w:hAnsi="GHEA Grapalat"/>
          <w:i/>
        </w:rPr>
        <w:t xml:space="preserve">V3M-GHAPDZB-26/01   </w:t>
      </w:r>
      <w:r w:rsidR="00D5726C" w:rsidRPr="00D5726C">
        <w:rPr>
          <w:rFonts w:ascii="GHEA Grapalat" w:hAnsi="GHEA Grapalat"/>
          <w:i/>
        </w:rPr>
        <w:t xml:space="preserve">  </w:t>
      </w:r>
    </w:p>
    <w:p w:rsidR="00374F4A" w:rsidRPr="00C4157A" w:rsidRDefault="00374F4A" w:rsidP="00B46D58">
      <w:pPr>
        <w:spacing w:after="160"/>
        <w:ind w:left="1560"/>
        <w:jc w:val="both"/>
        <w:rPr>
          <w:rFonts w:ascii="GHEA Grapalat" w:hAnsi="GHEA Grapalat"/>
          <w:sz w:val="20"/>
        </w:rPr>
      </w:pPr>
      <w:r w:rsidRPr="000C1746">
        <w:rPr>
          <w:rFonts w:ascii="GHEA Grapalat" w:hAnsi="GHEA Grapalat"/>
          <w:sz w:val="16"/>
        </w:rPr>
        <w:t>наименование заказчика</w:t>
      </w:r>
    </w:p>
    <w:p w:rsidR="00374F4A" w:rsidRPr="00DA5EA0" w:rsidRDefault="00374F4A" w:rsidP="00B46D58">
      <w:pPr>
        <w:spacing w:after="160"/>
        <w:jc w:val="both"/>
        <w:rPr>
          <w:rFonts w:ascii="GHEA Grapalat" w:hAnsi="GHEA Grapalat"/>
        </w:rPr>
      </w:pPr>
      <w:r w:rsidRPr="00DD2B43">
        <w:rPr>
          <w:rFonts w:ascii="GHEA Grapalat" w:hAnsi="GHEA Grapalat"/>
        </w:rPr>
        <w:t>открытого конкурса</w:t>
      </w:r>
      <w:r w:rsidRPr="005437F6">
        <w:rPr>
          <w:rFonts w:ascii="GHEA Grapalat" w:hAnsi="GHEA Grapalat"/>
        </w:rPr>
        <w:t xml:space="preserve"> </w:t>
      </w:r>
      <w:r w:rsidRPr="00DA5EA0">
        <w:rPr>
          <w:rFonts w:ascii="GHEA Grapalat" w:hAnsi="GHEA Grapalat"/>
        </w:rPr>
        <w:t>и в соответствии с требованиями приглашения подает заявку.</w:t>
      </w:r>
    </w:p>
    <w:p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rsidR="00374F4A" w:rsidRPr="00DA5EA0" w:rsidRDefault="00374F4A" w:rsidP="00B46D58">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rsidR="000612B9" w:rsidRDefault="000612B9" w:rsidP="00B46D58">
      <w:pPr>
        <w:jc w:val="both"/>
        <w:rPr>
          <w:rFonts w:ascii="GHEA Grapalat" w:hAnsi="GHEA Grapalat"/>
        </w:rPr>
      </w:pPr>
    </w:p>
    <w:p w:rsidR="000612B9" w:rsidRDefault="004F0CAA" w:rsidP="00B46D58">
      <w:pPr>
        <w:jc w:val="both"/>
        <w:rPr>
          <w:rFonts w:ascii="GHEA Grapalat" w:hAnsi="GHEA Grapalat"/>
        </w:rPr>
      </w:pPr>
      <w:r>
        <w:rPr>
          <w:rFonts w:ascii="GHEA Grapalat" w:hAnsi="GHEA Grapalat"/>
        </w:rPr>
        <w:t>Данные</w:t>
      </w:r>
      <w:r w:rsidR="002A0700">
        <w:rPr>
          <w:rFonts w:ascii="GHEA Grapalat" w:hAnsi="GHEA Grapalat"/>
        </w:rPr>
        <w:t xml:space="preserve">       </w:t>
      </w:r>
      <w:proofErr w:type="gramStart"/>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proofErr w:type="gramEnd"/>
      <w:r w:rsidR="00304237">
        <w:rPr>
          <w:rFonts w:ascii="GHEA Grapalat" w:hAnsi="GHEA Grapalat"/>
        </w:rPr>
        <w:t>:</w:t>
      </w:r>
    </w:p>
    <w:p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rsidR="000612B9" w:rsidRDefault="000612B9" w:rsidP="00B46D58">
      <w:pPr>
        <w:jc w:val="both"/>
        <w:rPr>
          <w:rFonts w:ascii="GHEA Grapalat" w:hAnsi="GHEA Grapalat"/>
        </w:rPr>
      </w:pPr>
    </w:p>
    <w:p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rsidR="00374F4A" w:rsidRPr="000C1746" w:rsidRDefault="00B138F3" w:rsidP="00B138F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rsidR="00B138F3" w:rsidRDefault="00B138F3" w:rsidP="00B46D58">
      <w:pPr>
        <w:jc w:val="both"/>
        <w:rPr>
          <w:rFonts w:ascii="GHEA Grapalat" w:hAnsi="GHEA Grapalat"/>
        </w:rPr>
      </w:pPr>
    </w:p>
    <w:p w:rsidR="00374F4A" w:rsidRPr="008E7F24" w:rsidRDefault="00B138F3" w:rsidP="00B46D58">
      <w:pPr>
        <w:jc w:val="both"/>
        <w:rPr>
          <w:rFonts w:ascii="GHEA Grapalat" w:hAnsi="GHEA Grapalat"/>
        </w:rPr>
      </w:pPr>
      <w:r>
        <w:rPr>
          <w:rFonts w:ascii="GHEA Grapalat" w:hAnsi="GHEA Grapalat"/>
        </w:rPr>
        <w:t xml:space="preserve"> </w:t>
      </w:r>
      <w:r w:rsidR="00374F4A" w:rsidRPr="00DA5EA0">
        <w:rPr>
          <w:rFonts w:ascii="GHEA Grapalat" w:hAnsi="GHEA Grapalat"/>
        </w:rPr>
        <w:t>Адрес электронной почты</w:t>
      </w:r>
      <w:r w:rsidR="00374F4A" w:rsidRPr="008E7F24">
        <w:rPr>
          <w:rFonts w:ascii="GHEA Grapalat" w:hAnsi="GHEA Grapalat"/>
        </w:rPr>
        <w:t xml:space="preserve"> </w:t>
      </w:r>
      <w:r>
        <w:rPr>
          <w:rFonts w:ascii="GHEA Grapalat" w:hAnsi="GHEA Grapalat"/>
        </w:rPr>
        <w:t xml:space="preserve">                           </w:t>
      </w:r>
      <w:r w:rsidR="00374F4A">
        <w:rPr>
          <w:rFonts w:ascii="GHEA Grapalat" w:hAnsi="GHEA Grapalat"/>
        </w:rPr>
        <w:t>______</w:t>
      </w:r>
      <w:r w:rsidR="00374F4A" w:rsidRPr="008E7F24">
        <w:rPr>
          <w:rFonts w:ascii="GHEA Grapalat" w:hAnsi="GHEA Grapalat"/>
        </w:rPr>
        <w:t>__</w:t>
      </w:r>
      <w:r w:rsidR="00374F4A">
        <w:rPr>
          <w:rFonts w:ascii="GHEA Grapalat" w:hAnsi="GHEA Grapalat"/>
        </w:rPr>
        <w:t>_______</w:t>
      </w:r>
      <w:r w:rsidR="00374F4A" w:rsidRPr="00DA5EA0">
        <w:rPr>
          <w:rFonts w:ascii="GHEA Grapalat" w:hAnsi="GHEA Grapalat"/>
        </w:rPr>
        <w:t>___</w:t>
      </w:r>
    </w:p>
    <w:p w:rsidR="00374F4A" w:rsidRPr="00D3436F" w:rsidRDefault="00B138F3" w:rsidP="00B138F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rsidR="00B138F3" w:rsidRDefault="00B138F3" w:rsidP="00F96993">
      <w:pPr>
        <w:jc w:val="both"/>
        <w:rPr>
          <w:rFonts w:ascii="GHEA Grapalat" w:hAnsi="GHEA Grapalat"/>
        </w:rPr>
      </w:pPr>
    </w:p>
    <w:p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rsidR="00F96993" w:rsidRDefault="009E1181" w:rsidP="00F9699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rsidR="00B16483" w:rsidRDefault="00B16483" w:rsidP="00F96993">
      <w:pPr>
        <w:jc w:val="both"/>
        <w:rPr>
          <w:rFonts w:ascii="GHEA Grapalat" w:hAnsi="GHEA Grapalat"/>
          <w:sz w:val="18"/>
          <w:szCs w:val="18"/>
        </w:rPr>
      </w:pPr>
    </w:p>
    <w:p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rsidR="006B3E56" w:rsidRDefault="00B138F3" w:rsidP="00B16483">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rsidR="00B16483" w:rsidRPr="00D3436F" w:rsidRDefault="00B16483" w:rsidP="00B16483">
      <w:pPr>
        <w:tabs>
          <w:tab w:val="left" w:pos="7371"/>
        </w:tabs>
        <w:spacing w:after="160"/>
        <w:ind w:left="3544" w:firstLine="3"/>
        <w:jc w:val="both"/>
        <w:rPr>
          <w:rFonts w:ascii="GHEA Grapalat" w:hAnsi="GHEA Grapalat"/>
          <w:sz w:val="16"/>
        </w:rPr>
      </w:pPr>
    </w:p>
    <w:p w:rsidR="006B3E56" w:rsidRDefault="006B3E56" w:rsidP="00B46D58">
      <w:pPr>
        <w:widowControl w:val="0"/>
        <w:jc w:val="both"/>
        <w:rPr>
          <w:rFonts w:ascii="GHEA Grapalat" w:hAnsi="GHEA Grapalat"/>
        </w:rPr>
      </w:pPr>
      <w:r>
        <w:rPr>
          <w:rFonts w:ascii="GHEA Grapalat" w:hAnsi="GHEA Grapalat"/>
        </w:rPr>
        <w:t xml:space="preserve">Настоящим _________________________________объявляет и </w:t>
      </w:r>
      <w:proofErr w:type="gramStart"/>
      <w:r>
        <w:rPr>
          <w:rFonts w:ascii="GHEA Grapalat" w:hAnsi="GHEA Grapalat"/>
        </w:rPr>
        <w:t>подтверждает,что</w:t>
      </w:r>
      <w:proofErr w:type="gramEnd"/>
      <w:r>
        <w:rPr>
          <w:rFonts w:ascii="GHEA Grapalat" w:hAnsi="GHEA Grapalat"/>
        </w:rPr>
        <w:t>:</w:t>
      </w:r>
    </w:p>
    <w:p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rsidR="009E1F0A" w:rsidRPr="004F23CF" w:rsidRDefault="009E1F0A" w:rsidP="009E1F0A">
      <w:pPr>
        <w:ind w:firstLine="709"/>
        <w:rPr>
          <w:rFonts w:ascii="GHEA Grapalat" w:hAnsi="GHEA Grapalat"/>
          <w:sz w:val="20"/>
          <w:lang w:val="es-ES"/>
        </w:rPr>
      </w:pPr>
      <w:r w:rsidRPr="004F23CF">
        <w:rPr>
          <w:rFonts w:ascii="GHEA Grapalat" w:hAnsi="GHEA Grapalat" w:cs="Arial"/>
          <w:sz w:val="20"/>
          <w:szCs w:val="20"/>
          <w:lang w:val="es-ES"/>
        </w:rPr>
        <w:t>1)</w:t>
      </w:r>
      <w:r w:rsidRPr="004F23CF">
        <w:rPr>
          <w:rFonts w:ascii="GHEA Grapalat" w:hAnsi="GHEA Grapalat"/>
          <w:sz w:val="20"/>
          <w:lang w:val="hy-AM"/>
        </w:rPr>
        <w:t xml:space="preserve">  </w:t>
      </w:r>
      <w:r w:rsidRPr="004F23CF">
        <w:rPr>
          <w:rFonts w:ascii="GHEA Grapalat" w:hAnsi="GHEA Grapalat"/>
          <w:sz w:val="20"/>
          <w:u w:val="single"/>
          <w:lang w:val="hy-AM"/>
        </w:rPr>
        <w:t xml:space="preserve">                                                </w:t>
      </w:r>
      <w:r w:rsidRPr="004F23CF">
        <w:rPr>
          <w:rFonts w:ascii="GHEA Grapalat" w:hAnsi="GHEA Grapalat"/>
          <w:sz w:val="20"/>
          <w:u w:val="single"/>
          <w:lang w:val="es-ES"/>
        </w:rPr>
        <w:t xml:space="preserve">                         </w:t>
      </w:r>
      <w:r w:rsidRPr="004F23CF">
        <w:rPr>
          <w:rFonts w:ascii="GHEA Grapalat" w:hAnsi="GHEA Grapalat"/>
          <w:sz w:val="20"/>
          <w:u w:val="single"/>
          <w:lang w:val="hy-AM"/>
        </w:rPr>
        <w:t xml:space="preserve">          </w:t>
      </w:r>
      <w:r w:rsidRPr="004F23CF">
        <w:rPr>
          <w:rFonts w:ascii="GHEA Grapalat" w:hAnsi="GHEA Grapalat"/>
          <w:sz w:val="20"/>
          <w:u w:val="single"/>
        </w:rPr>
        <w:t xml:space="preserve">и </w:t>
      </w:r>
      <w:r w:rsidRPr="004F23CF">
        <w:rPr>
          <w:rFonts w:ascii="GHEA Grapalat" w:hAnsi="GHEA Grapalat"/>
          <w:lang w:val="hy-AM"/>
        </w:rPr>
        <w:t>аффилированные</w:t>
      </w:r>
      <w:r w:rsidRPr="004F23CF">
        <w:rPr>
          <w:rFonts w:ascii="GHEA Grapalat" w:hAnsi="GHEA Grapalat"/>
        </w:rPr>
        <w:t xml:space="preserve"> с ним</w:t>
      </w:r>
      <w:r w:rsidRPr="004F23CF">
        <w:rPr>
          <w:rFonts w:ascii="GHEA Grapalat" w:hAnsi="GHEA Grapalat"/>
          <w:lang w:val="hy-AM"/>
        </w:rPr>
        <w:t xml:space="preserve"> </w:t>
      </w:r>
    </w:p>
    <w:p w:rsidR="009E1F0A" w:rsidRPr="004F23CF" w:rsidRDefault="009E1F0A" w:rsidP="009E1F0A">
      <w:pPr>
        <w:widowControl w:val="0"/>
        <w:spacing w:after="120"/>
        <w:ind w:left="2835"/>
        <w:rPr>
          <w:rFonts w:ascii="GHEA Grapalat" w:hAnsi="GHEA Grapalat"/>
          <w:sz w:val="16"/>
        </w:rPr>
      </w:pPr>
      <w:r w:rsidRPr="004F23CF">
        <w:rPr>
          <w:rFonts w:ascii="GHEA Grapalat" w:hAnsi="GHEA Grapalat"/>
          <w:sz w:val="16"/>
        </w:rPr>
        <w:t>наименование участника</w:t>
      </w:r>
    </w:p>
    <w:p w:rsidR="009E1F0A" w:rsidRPr="004F23CF" w:rsidRDefault="009E1F0A" w:rsidP="009E1F0A">
      <w:pPr>
        <w:rPr>
          <w:rFonts w:ascii="GHEA Grapalat" w:hAnsi="GHEA Grapalat"/>
          <w:i/>
          <w:sz w:val="16"/>
          <w:vertAlign w:val="superscript"/>
          <w:lang w:val="es-ES"/>
        </w:rPr>
      </w:pPr>
    </w:p>
    <w:p w:rsidR="009E1F0A" w:rsidRPr="004F23CF" w:rsidRDefault="009E1F0A" w:rsidP="009E1F0A">
      <w:pPr>
        <w:rPr>
          <w:rFonts w:ascii="GHEA Grapalat" w:hAnsi="GHEA Grapalat" w:cs="Sylfaen"/>
          <w:sz w:val="20"/>
          <w:lang w:val="hy-AM"/>
        </w:rPr>
      </w:pPr>
      <w:r w:rsidRPr="004F23CF">
        <w:rPr>
          <w:rFonts w:ascii="GHEA Grapalat" w:hAnsi="GHEA Grapalat"/>
          <w:lang w:val="hy-AM"/>
        </w:rPr>
        <w:lastRenderedPageBreak/>
        <w:t>лица</w:t>
      </w:r>
      <w:r w:rsidRPr="004F23CF">
        <w:rPr>
          <w:rFonts w:ascii="GHEA Grapalat" w:hAnsi="GHEA Grapalat" w:cs="Arial"/>
          <w:sz w:val="20"/>
          <w:szCs w:val="20"/>
          <w:lang w:val="es-ES"/>
        </w:rPr>
        <w:t xml:space="preserve"> </w:t>
      </w:r>
      <w:r w:rsidRPr="004F23CF">
        <w:rPr>
          <w:rFonts w:ascii="GHEA Grapalat" w:hAnsi="GHEA Grapalat" w:cs="Arial"/>
          <w:sz w:val="20"/>
          <w:szCs w:val="20"/>
          <w:lang w:val="hy-AM"/>
        </w:rPr>
        <w:t xml:space="preserve"> </w:t>
      </w:r>
      <w:r w:rsidRPr="004F23CF">
        <w:rPr>
          <w:rFonts w:ascii="GHEA Grapalat" w:hAnsi="GHEA Grapalat"/>
          <w:lang w:val="hy-AM"/>
        </w:rPr>
        <w:t xml:space="preserve">удовлетворяют </w:t>
      </w:r>
      <w:r w:rsidRPr="004F23CF">
        <w:rPr>
          <w:rFonts w:ascii="GHEA Grapalat" w:hAnsi="GHEA Grapalat"/>
          <w:color w:val="000000" w:themeColor="text1"/>
          <w:spacing w:val="-4"/>
        </w:rPr>
        <w:t>требованиям</w:t>
      </w:r>
      <w:r w:rsidRPr="004F23CF">
        <w:rPr>
          <w:rFonts w:ascii="GHEA Grapalat" w:hAnsi="GHEA Grapalat"/>
          <w:color w:val="000000" w:themeColor="text1"/>
          <w:lang w:val="es-ES"/>
        </w:rPr>
        <w:t xml:space="preserve"> </w:t>
      </w:r>
      <w:r w:rsidRPr="004F23CF">
        <w:rPr>
          <w:rFonts w:ascii="GHEA Grapalat" w:hAnsi="GHEA Grapalat"/>
          <w:color w:val="000000" w:themeColor="text1"/>
          <w:spacing w:val="-4"/>
        </w:rPr>
        <w:t>права</w:t>
      </w:r>
      <w:r w:rsidRPr="004F23CF">
        <w:rPr>
          <w:rFonts w:ascii="GHEA Grapalat" w:hAnsi="GHEA Grapalat"/>
          <w:color w:val="000000" w:themeColor="text1"/>
          <w:spacing w:val="-4"/>
          <w:lang w:val="es-ES"/>
        </w:rPr>
        <w:t xml:space="preserve"> </w:t>
      </w:r>
      <w:r w:rsidRPr="004F23CF">
        <w:rPr>
          <w:rFonts w:ascii="GHEA Grapalat" w:hAnsi="GHEA Grapalat"/>
          <w:color w:val="000000" w:themeColor="text1"/>
          <w:spacing w:val="-4"/>
        </w:rPr>
        <w:t>участия</w:t>
      </w:r>
      <w:r w:rsidRPr="004F23CF">
        <w:rPr>
          <w:rFonts w:ascii="GHEA Grapalat" w:hAnsi="GHEA Grapalat"/>
          <w:color w:val="000000" w:themeColor="text1"/>
          <w:lang w:val="es-ES"/>
        </w:rPr>
        <w:t xml:space="preserve"> </w:t>
      </w:r>
      <w:r w:rsidRPr="004F23CF">
        <w:rPr>
          <w:rFonts w:ascii="GHEA Grapalat" w:hAnsi="GHEA Grapalat"/>
          <w:color w:val="000000" w:themeColor="text1"/>
          <w:spacing w:val="-4"/>
        </w:rPr>
        <w:t>установленным</w:t>
      </w:r>
      <w:r w:rsidRPr="004F23CF">
        <w:rPr>
          <w:rFonts w:ascii="GHEA Grapalat" w:hAnsi="GHEA Grapalat"/>
          <w:color w:val="000000" w:themeColor="text1"/>
          <w:spacing w:val="-4"/>
          <w:lang w:val="es-ES"/>
        </w:rPr>
        <w:t xml:space="preserve"> </w:t>
      </w:r>
      <w:r w:rsidRPr="004F23CF">
        <w:rPr>
          <w:rFonts w:ascii="GHEA Grapalat" w:hAnsi="GHEA Grapalat"/>
          <w:color w:val="000000" w:themeColor="text1"/>
          <w:spacing w:val="-4"/>
        </w:rPr>
        <w:t xml:space="preserve">приглашением на </w:t>
      </w:r>
      <w:r w:rsidRPr="004F23CF">
        <w:rPr>
          <w:rFonts w:ascii="GHEA Grapalat" w:hAnsi="GHEA Grapalat"/>
          <w:spacing w:val="-4"/>
        </w:rPr>
        <w:t xml:space="preserve">на </w:t>
      </w:r>
      <w:r w:rsidRPr="004F23CF">
        <w:rPr>
          <w:rFonts w:ascii="GHEA Grapalat" w:hAnsi="GHEA Grapalat"/>
        </w:rPr>
        <w:t>открытый конкурс</w:t>
      </w:r>
      <w:r w:rsidRPr="004F23CF">
        <w:rPr>
          <w:rFonts w:ascii="GHEA Grapalat" w:hAnsi="GHEA Grapalat"/>
          <w:color w:val="000000" w:themeColor="text1"/>
          <w:spacing w:val="-4"/>
          <w:lang w:val="es-ES"/>
        </w:rPr>
        <w:t xml:space="preserve"> </w:t>
      </w:r>
      <w:r w:rsidRPr="004F23CF">
        <w:rPr>
          <w:rFonts w:ascii="GHEA Grapalat" w:hAnsi="GHEA Grapalat"/>
          <w:color w:val="000000" w:themeColor="text1"/>
        </w:rPr>
        <w:t>под</w:t>
      </w:r>
      <w:r w:rsidRPr="004F23CF">
        <w:rPr>
          <w:rFonts w:ascii="GHEA Grapalat" w:hAnsi="GHEA Grapalat"/>
          <w:color w:val="000000" w:themeColor="text1"/>
          <w:lang w:val="es-ES"/>
        </w:rPr>
        <w:t xml:space="preserve"> </w:t>
      </w:r>
      <w:r w:rsidRPr="004F23CF">
        <w:rPr>
          <w:rFonts w:ascii="GHEA Grapalat" w:hAnsi="GHEA Grapalat"/>
          <w:color w:val="000000" w:themeColor="text1"/>
        </w:rPr>
        <w:t>кодом</w:t>
      </w:r>
      <w:r w:rsidRPr="004F23CF">
        <w:rPr>
          <w:rFonts w:ascii="GHEA Grapalat" w:hAnsi="GHEA Grapalat" w:cs="Arial"/>
          <w:sz w:val="20"/>
          <w:szCs w:val="20"/>
          <w:lang w:val="hy-AM"/>
        </w:rPr>
        <w:t xml:space="preserve"> </w:t>
      </w:r>
      <w:r w:rsidR="00736151">
        <w:rPr>
          <w:rFonts w:ascii="GHEA Grapalat" w:hAnsi="GHEA Grapalat"/>
          <w:i/>
        </w:rPr>
        <w:t xml:space="preserve">V3M-GHAPDZB-26/01   </w:t>
      </w:r>
      <w:r w:rsidR="00D5726C" w:rsidRPr="00D5726C">
        <w:rPr>
          <w:rFonts w:ascii="GHEA Grapalat" w:hAnsi="GHEA Grapalat"/>
          <w:i/>
        </w:rPr>
        <w:t xml:space="preserve">  </w:t>
      </w:r>
      <w:r w:rsidRPr="004F23CF">
        <w:rPr>
          <w:rFonts w:ascii="GHEA Grapalat" w:hAnsi="GHEA Grapalat"/>
        </w:rPr>
        <w:t>*</w:t>
      </w:r>
      <w:r w:rsidRPr="004F23CF">
        <w:rPr>
          <w:rFonts w:ascii="GHEA Grapalat" w:hAnsi="GHEA Grapalat"/>
          <w:color w:val="000000" w:themeColor="text1"/>
        </w:rPr>
        <w:t>и</w:t>
      </w:r>
      <w:r w:rsidRPr="004F23CF">
        <w:rPr>
          <w:rFonts w:ascii="GHEA Grapalat" w:hAnsi="GHEA Grapalat"/>
          <w:sz w:val="20"/>
          <w:u w:val="single"/>
          <w:lang w:val="hy-AM"/>
        </w:rPr>
        <w:t xml:space="preserve">  </w:t>
      </w:r>
      <w:r w:rsidRPr="004F23CF">
        <w:rPr>
          <w:rFonts w:ascii="GHEA Grapalat" w:hAnsi="GHEA Grapalat"/>
          <w:sz w:val="20"/>
          <w:u w:val="single"/>
        </w:rPr>
        <w:t>---------------------------------</w:t>
      </w:r>
      <w:r w:rsidR="006247D8">
        <w:rPr>
          <w:rFonts w:ascii="GHEA Grapalat" w:hAnsi="GHEA Grapalat"/>
          <w:sz w:val="20"/>
          <w:u w:val="single"/>
        </w:rPr>
        <w:t>-------</w:t>
      </w:r>
      <w:r w:rsidRPr="004F23CF">
        <w:rPr>
          <w:rFonts w:ascii="GHEA Grapalat" w:hAnsi="GHEA Grapalat"/>
          <w:sz w:val="20"/>
          <w:u w:val="single"/>
          <w:lang w:val="hy-AM"/>
        </w:rPr>
        <w:t xml:space="preserve">                                        </w:t>
      </w:r>
      <w:r w:rsidRPr="004F23CF">
        <w:rPr>
          <w:rFonts w:ascii="GHEA Grapalat" w:hAnsi="GHEA Grapalat"/>
          <w:sz w:val="20"/>
          <w:u w:val="single"/>
          <w:lang w:val="es-ES"/>
        </w:rPr>
        <w:t xml:space="preserve">                         </w:t>
      </w:r>
      <w:r w:rsidRPr="004F23CF">
        <w:rPr>
          <w:rFonts w:ascii="GHEA Grapalat" w:hAnsi="GHEA Grapalat"/>
          <w:sz w:val="20"/>
          <w:u w:val="single"/>
          <w:lang w:val="hy-AM"/>
        </w:rPr>
        <w:t xml:space="preserve">          </w:t>
      </w:r>
      <w:r w:rsidRPr="004F23CF">
        <w:rPr>
          <w:rFonts w:ascii="GHEA Grapalat" w:hAnsi="GHEA Grapalat" w:cs="Sylfaen"/>
          <w:sz w:val="20"/>
          <w:lang w:val="hy-AM"/>
        </w:rPr>
        <w:t xml:space="preserve"> </w:t>
      </w:r>
    </w:p>
    <w:p w:rsidR="009E1F0A" w:rsidRPr="004F23CF" w:rsidRDefault="009E1F0A" w:rsidP="009E1F0A">
      <w:pPr>
        <w:tabs>
          <w:tab w:val="left" w:pos="6450"/>
        </w:tabs>
        <w:rPr>
          <w:rFonts w:ascii="GHEA Grapalat" w:hAnsi="GHEA Grapalat"/>
          <w:sz w:val="16"/>
        </w:rPr>
      </w:pPr>
      <w:r w:rsidRPr="004F23CF">
        <w:rPr>
          <w:rFonts w:ascii="GHEA Grapalat" w:hAnsi="GHEA Grapalat" w:cs="Sylfaen"/>
          <w:sz w:val="20"/>
          <w:lang w:val="es-ES"/>
        </w:rPr>
        <w:t xml:space="preserve">                                                         </w:t>
      </w:r>
      <w:r w:rsidRPr="004F23CF">
        <w:rPr>
          <w:rFonts w:ascii="GHEA Grapalat" w:hAnsi="GHEA Grapalat" w:cs="Sylfaen"/>
          <w:sz w:val="20"/>
        </w:rPr>
        <w:t xml:space="preserve">       </w:t>
      </w:r>
      <w:r w:rsidRPr="004F23CF">
        <w:rPr>
          <w:rFonts w:ascii="GHEA Grapalat" w:hAnsi="GHEA Grapalat" w:cs="Sylfaen"/>
          <w:sz w:val="20"/>
          <w:lang w:val="es-ES"/>
        </w:rPr>
        <w:t xml:space="preserve"> </w:t>
      </w:r>
      <w:r w:rsidR="006247D8">
        <w:rPr>
          <w:rFonts w:ascii="GHEA Grapalat" w:hAnsi="GHEA Grapalat" w:cs="Sylfaen"/>
          <w:sz w:val="20"/>
        </w:rPr>
        <w:t xml:space="preserve">                                        </w:t>
      </w:r>
      <w:r w:rsidRPr="004F23CF">
        <w:rPr>
          <w:rFonts w:ascii="GHEA Grapalat" w:hAnsi="GHEA Grapalat"/>
          <w:sz w:val="16"/>
        </w:rPr>
        <w:t>наименование участника</w:t>
      </w:r>
    </w:p>
    <w:p w:rsidR="006B3E56" w:rsidRPr="00AF791F" w:rsidRDefault="009E1F0A" w:rsidP="00AF791F">
      <w:pPr>
        <w:widowControl w:val="0"/>
        <w:spacing w:after="160"/>
        <w:ind w:left="568"/>
        <w:jc w:val="both"/>
        <w:rPr>
          <w:rFonts w:ascii="GHEA Grapalat" w:hAnsi="GHEA Grapalat" w:cs="Arial"/>
        </w:rPr>
      </w:pPr>
      <w:r w:rsidRPr="00AF791F">
        <w:rPr>
          <w:rFonts w:ascii="GHEA Grapalat" w:hAnsi="GHEA Grapalat"/>
          <w:color w:val="000000" w:themeColor="text1"/>
        </w:rPr>
        <w:t xml:space="preserve">обязуется в случае признания отобранным участником в порядке и сроки, установленные </w:t>
      </w:r>
      <w:proofErr w:type="gramStart"/>
      <w:r w:rsidRPr="00AF791F">
        <w:rPr>
          <w:rFonts w:ascii="GHEA Grapalat" w:hAnsi="GHEA Grapalat"/>
          <w:color w:val="000000" w:themeColor="text1"/>
        </w:rPr>
        <w:t>приглашением  представить</w:t>
      </w:r>
      <w:proofErr w:type="gramEnd"/>
      <w:r w:rsidRPr="00AF791F">
        <w:rPr>
          <w:rFonts w:ascii="GHEA Grapalat" w:hAnsi="GHEA Grapalat"/>
          <w:color w:val="000000" w:themeColor="text1"/>
        </w:rPr>
        <w:t xml:space="preserve"> обеспечение квалификации</w:t>
      </w:r>
      <w:r w:rsidRPr="00AF791F" w:rsidDel="009E1F0A">
        <w:rPr>
          <w:rFonts w:ascii="GHEA Grapalat" w:hAnsi="GHEA Grapalat"/>
        </w:rPr>
        <w:t xml:space="preserve"> </w:t>
      </w:r>
      <w:r w:rsidR="0035493A" w:rsidRPr="00AF791F">
        <w:rPr>
          <w:rFonts w:ascii="GHEA Grapalat" w:hAnsi="GHEA Grapalat"/>
          <w:vertAlign w:val="superscript"/>
        </w:rPr>
        <w:t>16</w:t>
      </w:r>
      <w:r w:rsidR="00952531" w:rsidRPr="00AF791F">
        <w:rPr>
          <w:rFonts w:ascii="GHEA Grapalat" w:hAnsi="GHEA Grapalat"/>
        </w:rPr>
        <w:t>,</w:t>
      </w:r>
    </w:p>
    <w:p w:rsidR="006B3E56" w:rsidRPr="00AF791F" w:rsidRDefault="006B3E56" w:rsidP="006A50D8">
      <w:pPr>
        <w:pStyle w:val="aff3"/>
        <w:widowControl w:val="0"/>
        <w:numPr>
          <w:ilvl w:val="0"/>
          <w:numId w:val="10"/>
        </w:numPr>
        <w:tabs>
          <w:tab w:val="left" w:pos="567"/>
        </w:tabs>
        <w:spacing w:after="160"/>
        <w:jc w:val="both"/>
        <w:rPr>
          <w:rFonts w:ascii="GHEA Grapalat" w:hAnsi="GHEA Grapalat" w:cs="Arial"/>
        </w:rPr>
      </w:pPr>
      <w:r w:rsidRPr="00AF791F">
        <w:rPr>
          <w:rFonts w:ascii="GHEA Grapalat" w:hAnsi="GHEA Grapalat"/>
        </w:rPr>
        <w:t xml:space="preserve">в рамках участия в </w:t>
      </w:r>
      <w:r w:rsidR="00305944" w:rsidRPr="00AF791F">
        <w:rPr>
          <w:rFonts w:ascii="GHEA Grapalat" w:hAnsi="GHEA Grapalat"/>
        </w:rPr>
        <w:t xml:space="preserve">открытом конкурсе </w:t>
      </w:r>
      <w:r w:rsidRPr="00AF791F">
        <w:rPr>
          <w:rFonts w:ascii="GHEA Grapalat" w:hAnsi="GHEA Grapalat"/>
        </w:rPr>
        <w:t xml:space="preserve">под кодом </w:t>
      </w:r>
      <w:r w:rsidR="00736151">
        <w:rPr>
          <w:rFonts w:ascii="GHEA Grapalat" w:hAnsi="GHEA Grapalat"/>
          <w:i/>
        </w:rPr>
        <w:t xml:space="preserve">V3M-GHAPDZB-26/01   </w:t>
      </w:r>
      <w:r w:rsidR="00D5726C" w:rsidRPr="00D5726C">
        <w:rPr>
          <w:rFonts w:ascii="GHEA Grapalat" w:hAnsi="GHEA Grapalat"/>
          <w:i/>
        </w:rPr>
        <w:t xml:space="preserve">  </w:t>
      </w:r>
      <w:r w:rsidRPr="00AF791F">
        <w:rPr>
          <w:rFonts w:ascii="GHEA Grapalat" w:hAnsi="GHEA Grapalat"/>
        </w:rPr>
        <w:t>*</w:t>
      </w:r>
    </w:p>
    <w:p w:rsidR="006B3E56" w:rsidRDefault="006B3E56" w:rsidP="006A50D8">
      <w:pPr>
        <w:pStyle w:val="aff3"/>
        <w:widowControl w:val="0"/>
        <w:numPr>
          <w:ilvl w:val="0"/>
          <w:numId w:val="1"/>
        </w:numPr>
        <w:tabs>
          <w:tab w:val="left" w:pos="567"/>
        </w:tabs>
        <w:spacing w:after="160"/>
        <w:jc w:val="both"/>
        <w:rPr>
          <w:rFonts w:ascii="GHEA Grapalat" w:hAnsi="GHEA Grapalat"/>
        </w:rPr>
      </w:pPr>
      <w:r>
        <w:rPr>
          <w:rFonts w:ascii="GHEA Grapalat" w:hAnsi="GHEA Grapalat"/>
        </w:rPr>
        <w:t>не допускал и (или) не допустит</w:t>
      </w:r>
      <w:r w:rsidR="00024FA3">
        <w:rPr>
          <w:rFonts w:ascii="GHEA Grapalat" w:hAnsi="GHEA Grapalat"/>
        </w:rPr>
        <w:t xml:space="preserve"> </w:t>
      </w:r>
      <w:r w:rsidR="00024FA3" w:rsidRPr="00326396">
        <w:rPr>
          <w:rFonts w:ascii="GHEA Grapalat" w:hAnsi="GHEA Grapalat"/>
          <w:lang w:val="hy-AM"/>
        </w:rPr>
        <w:t>недобросовестн</w:t>
      </w:r>
      <w:r w:rsidR="00024FA3">
        <w:rPr>
          <w:rFonts w:ascii="GHEA Grapalat" w:hAnsi="GHEA Grapalat"/>
        </w:rPr>
        <w:t>ой</w:t>
      </w:r>
      <w:r w:rsidR="00024FA3" w:rsidRPr="00326396">
        <w:rPr>
          <w:rFonts w:ascii="GHEA Grapalat" w:hAnsi="GHEA Grapalat"/>
          <w:lang w:val="hy-AM"/>
        </w:rPr>
        <w:t xml:space="preserve"> конкуренци</w:t>
      </w:r>
      <w:r w:rsidR="00024FA3">
        <w:rPr>
          <w:rFonts w:ascii="GHEA Grapalat" w:hAnsi="GHEA Grapalat"/>
        </w:rPr>
        <w:t>и,</w:t>
      </w:r>
      <w:r>
        <w:rPr>
          <w:rFonts w:ascii="GHEA Grapalat" w:hAnsi="GHEA Grapalat"/>
        </w:rPr>
        <w:t xml:space="preserve"> злоупотребления доминирующим положением и антиконкурентного соглашения,</w:t>
      </w:r>
    </w:p>
    <w:p w:rsidR="006B3E56" w:rsidRDefault="006B3E56" w:rsidP="006A50D8">
      <w:pPr>
        <w:pStyle w:val="aff3"/>
        <w:widowControl w:val="0"/>
        <w:numPr>
          <w:ilvl w:val="0"/>
          <w:numId w:val="1"/>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00305944" w:rsidRPr="00D3436F">
        <w:rPr>
          <w:rFonts w:ascii="GHEA Grapalat" w:hAnsi="GHEA Grapalat"/>
        </w:rPr>
        <w:t>открытый конкурс</w:t>
      </w:r>
      <w:r>
        <w:rPr>
          <w:rFonts w:ascii="GHEA Grapalat" w:hAnsi="GHEA Grapalat"/>
        </w:rPr>
        <w:t xml:space="preserve"> случая     одновременного </w:t>
      </w:r>
    </w:p>
    <w:p w:rsidR="006B3E56" w:rsidRDefault="006B3E56" w:rsidP="00B46D58">
      <w:pPr>
        <w:pStyle w:val="a3"/>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rsidR="006B3E56" w:rsidRDefault="006B3E56" w:rsidP="00B46D58">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rsidR="006B3E56" w:rsidRDefault="006B3E56" w:rsidP="00B46D58">
      <w:pPr>
        <w:widowControl w:val="0"/>
        <w:spacing w:after="160"/>
        <w:jc w:val="both"/>
        <w:rPr>
          <w:ins w:id="8" w:author="Inesa Kocharyan" w:date="2021-09-01T13:44:00Z"/>
          <w:rFonts w:ascii="GHEA Grapalat" w:hAnsi="GHEA Grapalat"/>
        </w:rPr>
      </w:pPr>
      <w:r>
        <w:rPr>
          <w:rFonts w:ascii="GHEA Grapalat" w:hAnsi="GHEA Grapalat"/>
        </w:rPr>
        <w:t>долю (пай) в размере более пятидесяти процентов</w:t>
      </w:r>
      <w:r w:rsidR="00BB6319">
        <w:rPr>
          <w:rFonts w:ascii="GHEA Grapalat" w:hAnsi="GHEA Grapalat"/>
        </w:rPr>
        <w:t>.</w:t>
      </w:r>
    </w:p>
    <w:p w:rsidR="00BB6319" w:rsidRDefault="00BB6319" w:rsidP="00BB6319">
      <w:pPr>
        <w:widowControl w:val="0"/>
        <w:spacing w:after="160"/>
        <w:contextualSpacing/>
        <w:jc w:val="both"/>
        <w:rPr>
          <w:rFonts w:ascii="GHEA Grapalat" w:hAnsi="GHEA Grapalat"/>
        </w:rPr>
      </w:pPr>
      <w:proofErr w:type="gramStart"/>
      <w:r>
        <w:rPr>
          <w:rFonts w:ascii="GHEA Grapalat" w:hAnsi="GHEA Grapalat"/>
        </w:rPr>
        <w:t>Ниже  ------------</w:t>
      </w:r>
      <w:r w:rsidR="009A73EA">
        <w:rPr>
          <w:rFonts w:ascii="GHEA Grapalat" w:hAnsi="GHEA Grapalat"/>
        </w:rPr>
        <w:t>---------------------------</w:t>
      </w:r>
      <w:r>
        <w:rPr>
          <w:rFonts w:ascii="GHEA Grapalat" w:hAnsi="GHEA Grapalat"/>
        </w:rPr>
        <w:t>-</w:t>
      </w:r>
      <w:proofErr w:type="gramEnd"/>
      <w:r w:rsidR="009A73EA" w:rsidRPr="009A73EA">
        <w:rPr>
          <w:rFonts w:ascii="GHEA Grapalat" w:hAnsi="GHEA Grapalat"/>
        </w:rPr>
        <w:t xml:space="preserve"> </w:t>
      </w:r>
      <w:r w:rsidR="004A5C6D">
        <w:rPr>
          <w:rFonts w:ascii="GHEA Grapalat" w:hAnsi="GHEA Grapalat"/>
        </w:rPr>
        <w:t>представляет</w:t>
      </w:r>
      <w:r w:rsidR="004A5C6D" w:rsidRPr="006B2B1A">
        <w:rPr>
          <w:rFonts w:ascii="GHEA Grapalat" w:hAnsi="GHEA Grapalat"/>
        </w:rPr>
        <w:t xml:space="preserve"> </w:t>
      </w:r>
      <w:r w:rsidR="009A73EA" w:rsidRPr="006B2B1A">
        <w:rPr>
          <w:rFonts w:ascii="GHEA Grapalat" w:hAnsi="GHEA Grapalat"/>
        </w:rPr>
        <w:t>ссылк</w:t>
      </w:r>
      <w:r w:rsidR="009A73EA">
        <w:rPr>
          <w:rFonts w:ascii="GHEA Grapalat" w:hAnsi="GHEA Grapalat"/>
        </w:rPr>
        <w:t>у</w:t>
      </w:r>
      <w:r w:rsidR="009A73EA" w:rsidRPr="006B2B1A">
        <w:rPr>
          <w:rFonts w:ascii="GHEA Grapalat" w:hAnsi="GHEA Grapalat"/>
        </w:rPr>
        <w:t xml:space="preserve"> на сайт</w:t>
      </w:r>
      <w:r w:rsidR="009A73EA">
        <w:rPr>
          <w:rFonts w:ascii="GHEA Grapalat" w:hAnsi="GHEA Grapalat"/>
        </w:rPr>
        <w:t>,</w:t>
      </w:r>
      <w:r w:rsidR="009A73EA" w:rsidRPr="009A73EA">
        <w:rPr>
          <w:rFonts w:ascii="GHEA Grapalat" w:hAnsi="GHEA Grapalat"/>
        </w:rPr>
        <w:t xml:space="preserve"> </w:t>
      </w:r>
      <w:r w:rsidR="009A73EA" w:rsidRPr="006B2B1A">
        <w:rPr>
          <w:rFonts w:ascii="GHEA Grapalat" w:hAnsi="GHEA Grapalat"/>
        </w:rPr>
        <w:t>содержащий</w:t>
      </w:r>
    </w:p>
    <w:p w:rsidR="00BB6319" w:rsidRDefault="00BB6319" w:rsidP="004A5C6D">
      <w:pPr>
        <w:widowControl w:val="0"/>
        <w:spacing w:after="160"/>
        <w:ind w:left="1276"/>
        <w:contextualSpacing/>
        <w:jc w:val="both"/>
        <w:rPr>
          <w:rFonts w:ascii="GHEA Grapalat" w:hAnsi="GHEA Grapalat"/>
        </w:rPr>
      </w:pPr>
      <w:r>
        <w:rPr>
          <w:rFonts w:ascii="GHEA Grapalat" w:hAnsi="GHEA Grapalat"/>
          <w:vertAlign w:val="superscript"/>
        </w:rPr>
        <w:t>наименование участника</w:t>
      </w:r>
    </w:p>
    <w:p w:rsidR="007D1008" w:rsidRPr="009A73EA" w:rsidRDefault="009A73EA" w:rsidP="00724462">
      <w:pPr>
        <w:widowControl w:val="0"/>
        <w:spacing w:after="160"/>
        <w:jc w:val="both"/>
        <w:rPr>
          <w:rFonts w:ascii="GHEA Grapalat" w:hAnsi="GHEA Grapalat"/>
        </w:rPr>
      </w:pPr>
      <w:r w:rsidRPr="006B2B1A">
        <w:rPr>
          <w:rFonts w:ascii="GHEA Grapalat" w:hAnsi="GHEA Grapalat"/>
        </w:rPr>
        <w:t xml:space="preserve">информацию о реальных бенефициарах </w:t>
      </w:r>
      <w:proofErr w:type="gramStart"/>
      <w:r w:rsidR="00BB6319" w:rsidRPr="006B2B1A">
        <w:rPr>
          <w:rFonts w:ascii="GHEA Grapalat" w:hAnsi="GHEA Grapalat"/>
        </w:rPr>
        <w:t xml:space="preserve">---------------------------------------------------- </w:t>
      </w:r>
      <w:r w:rsidR="006B3E56" w:rsidRPr="009A73EA">
        <w:rPr>
          <w:rStyle w:val="af6"/>
          <w:rFonts w:ascii="GHEA Grapalat" w:hAnsi="GHEA Grapalat"/>
          <w:sz w:val="28"/>
          <w:szCs w:val="28"/>
        </w:rPr>
        <w:footnoteReference w:customMarkFollows="1" w:id="14"/>
        <w:t>**</w:t>
      </w:r>
      <w:r>
        <w:rPr>
          <w:rFonts w:ascii="GHEA Grapalat" w:hAnsi="GHEA Grapalat"/>
          <w:sz w:val="28"/>
          <w:szCs w:val="28"/>
        </w:rPr>
        <w:t>.</w:t>
      </w:r>
      <w:proofErr w:type="gramEnd"/>
      <w:r w:rsidR="006B3E56" w:rsidRPr="009A73EA">
        <w:rPr>
          <w:rFonts w:ascii="GHEA Grapalat" w:hAnsi="GHEA Grapalat"/>
        </w:rPr>
        <w:t xml:space="preserve"> </w:t>
      </w:r>
      <w:r w:rsidR="007D1008" w:rsidRPr="009A73EA">
        <w:rPr>
          <w:rFonts w:ascii="GHEA Grapalat" w:hAnsi="GHEA Grapalat"/>
        </w:rPr>
        <w:br w:type="page"/>
      </w:r>
    </w:p>
    <w:p w:rsidR="00923711" w:rsidRDefault="00923711">
      <w:pPr>
        <w:rPr>
          <w:rFonts w:ascii="GHEA Grapalat" w:hAnsi="GHEA Grapalat"/>
        </w:rPr>
      </w:pPr>
    </w:p>
    <w:p w:rsidR="00110534" w:rsidRDefault="00F36AD3" w:rsidP="00B46D58">
      <w:pPr>
        <w:jc w:val="both"/>
        <w:rPr>
          <w:rFonts w:ascii="GHEA Grapalat" w:hAnsi="GHEA Grapalat"/>
        </w:rPr>
      </w:pPr>
      <w:r>
        <w:rPr>
          <w:rFonts w:ascii="GHEA Grapalat" w:hAnsi="GHEA Grapalat"/>
        </w:rPr>
        <w:t xml:space="preserve"> </w:t>
      </w:r>
    </w:p>
    <w:p w:rsidR="00993891" w:rsidRDefault="00F36AD3" w:rsidP="00B46D58">
      <w:pPr>
        <w:jc w:val="both"/>
        <w:rPr>
          <w:rFonts w:ascii="GHEA Grapalat" w:hAnsi="GHEA Grapalat"/>
        </w:rPr>
      </w:pPr>
      <w:proofErr w:type="gramStart"/>
      <w:r>
        <w:rPr>
          <w:rFonts w:ascii="GHEA Grapalat" w:hAnsi="GHEA Grapalat"/>
        </w:rPr>
        <w:t xml:space="preserve">Прилагается  </w:t>
      </w:r>
      <w:r w:rsidR="00F855BB">
        <w:rPr>
          <w:rFonts w:ascii="GHEA Grapalat" w:hAnsi="GHEA Grapalat"/>
        </w:rPr>
        <w:t>полное</w:t>
      </w:r>
      <w:proofErr w:type="gramEnd"/>
      <w:r w:rsidR="00F855BB">
        <w:rPr>
          <w:rFonts w:ascii="GHEA Grapalat" w:hAnsi="GHEA Grapalat"/>
        </w:rPr>
        <w:t xml:space="preserve"> описание предлагаемого </w:t>
      </w:r>
      <w:r w:rsidR="00AA4DC0">
        <w:rPr>
          <w:rFonts w:ascii="GHEA Grapalat" w:hAnsi="GHEA Grapalat"/>
        </w:rPr>
        <w:t xml:space="preserve">  ----------------------------</w:t>
      </w:r>
      <w:r>
        <w:rPr>
          <w:rFonts w:ascii="GHEA Grapalat" w:hAnsi="GHEA Grapalat"/>
        </w:rPr>
        <w:t xml:space="preserve"> </w:t>
      </w:r>
      <w:r w:rsidR="00F855BB">
        <w:rPr>
          <w:rFonts w:ascii="GHEA Grapalat" w:hAnsi="GHEA Grapalat"/>
        </w:rPr>
        <w:t xml:space="preserve">    товара</w:t>
      </w:r>
      <w:r w:rsidR="00B14486">
        <w:rPr>
          <w:rFonts w:ascii="GHEA Grapalat" w:hAnsi="GHEA Grapalat"/>
        </w:rPr>
        <w:t>,</w:t>
      </w:r>
      <w:r w:rsidR="00F855BB">
        <w:rPr>
          <w:rFonts w:ascii="GHEA Grapalat" w:hAnsi="GHEA Grapalat"/>
        </w:rPr>
        <w:t xml:space="preserve"> </w:t>
      </w:r>
    </w:p>
    <w:p w:rsidR="00993891" w:rsidRDefault="00993891" w:rsidP="00B46D58">
      <w:pPr>
        <w:jc w:val="both"/>
        <w:rPr>
          <w:rFonts w:ascii="GHEA Grapalat" w:hAnsi="GHEA Grapalat"/>
        </w:rPr>
      </w:pPr>
      <w:r>
        <w:rPr>
          <w:rFonts w:ascii="GHEA Grapalat" w:hAnsi="GHEA Grapalat"/>
          <w:sz w:val="16"/>
        </w:rPr>
        <w:t xml:space="preserve">                                                                                                  </w:t>
      </w:r>
      <w:r w:rsidR="00C33115">
        <w:rPr>
          <w:rFonts w:ascii="GHEA Grapalat" w:hAnsi="GHEA Grapalat"/>
          <w:sz w:val="16"/>
        </w:rPr>
        <w:t xml:space="preserve">          </w:t>
      </w:r>
      <w:r>
        <w:rPr>
          <w:rFonts w:ascii="GHEA Grapalat" w:hAnsi="GHEA Grapalat"/>
          <w:sz w:val="16"/>
        </w:rPr>
        <w:t xml:space="preserve"> наименование участника</w:t>
      </w:r>
    </w:p>
    <w:p w:rsidR="006B3E56" w:rsidRDefault="00F855BB" w:rsidP="000811C1">
      <w:pPr>
        <w:jc w:val="both"/>
        <w:rPr>
          <w:rFonts w:ascii="GHEA Grapalat" w:hAnsi="GHEA Grapalat"/>
          <w:sz w:val="16"/>
          <w:lang w:val="hy-AM"/>
        </w:rPr>
      </w:pPr>
      <w:r>
        <w:rPr>
          <w:rFonts w:ascii="GHEA Grapalat" w:hAnsi="GHEA Grapalat"/>
        </w:rPr>
        <w:t xml:space="preserve">согласно </w:t>
      </w:r>
      <w:r w:rsidRPr="000811C1">
        <w:rPr>
          <w:rFonts w:ascii="GHEA Grapalat" w:hAnsi="GHEA Grapalat"/>
        </w:rPr>
        <w:t>Приложению 1.1</w:t>
      </w:r>
      <w:r w:rsidR="00C061DC" w:rsidRPr="00C061DC">
        <w:rPr>
          <w:rFonts w:ascii="GHEA Grapalat" w:hAnsi="GHEA Grapalat"/>
        </w:rPr>
        <w:t>.</w:t>
      </w:r>
      <w:r w:rsidR="00F36AD3">
        <w:rPr>
          <w:rFonts w:ascii="GHEA Grapalat" w:hAnsi="GHEA Grapalat"/>
        </w:rPr>
        <w:t xml:space="preserve"> </w:t>
      </w:r>
      <w:r>
        <w:rPr>
          <w:rFonts w:ascii="GHEA Grapalat" w:hAnsi="GHEA Grapalat"/>
        </w:rPr>
        <w:t xml:space="preserve"> </w:t>
      </w:r>
      <w:r w:rsidR="00F36AD3">
        <w:rPr>
          <w:rFonts w:ascii="GHEA Grapalat" w:hAnsi="GHEA Grapalat"/>
        </w:rPr>
        <w:t xml:space="preserve"> </w:t>
      </w:r>
      <w:r w:rsidR="00DA5D3D">
        <w:rPr>
          <w:rFonts w:ascii="GHEA Grapalat" w:hAnsi="GHEA Grapalat"/>
          <w:sz w:val="16"/>
        </w:rPr>
        <w:t xml:space="preserve">                                                                             </w:t>
      </w:r>
      <w:r>
        <w:rPr>
          <w:rFonts w:ascii="GHEA Grapalat" w:hAnsi="GHEA Grapalat"/>
          <w:sz w:val="16"/>
        </w:rPr>
        <w:t xml:space="preserve">                                     </w:t>
      </w:r>
      <w:r w:rsidR="00DA5D3D">
        <w:rPr>
          <w:rFonts w:ascii="GHEA Grapalat" w:hAnsi="GHEA Grapalat"/>
          <w:sz w:val="16"/>
        </w:rPr>
        <w:t xml:space="preserve">      </w:t>
      </w:r>
    </w:p>
    <w:p w:rsidR="00F855BB" w:rsidRDefault="00F855BB" w:rsidP="00B46D58">
      <w:pPr>
        <w:tabs>
          <w:tab w:val="left" w:pos="7371"/>
        </w:tabs>
        <w:spacing w:after="160"/>
        <w:ind w:left="3544" w:firstLine="3"/>
        <w:jc w:val="both"/>
        <w:rPr>
          <w:rFonts w:ascii="GHEA Grapalat" w:hAnsi="GHEA Grapalat"/>
          <w:sz w:val="16"/>
          <w:lang w:val="hy-AM"/>
        </w:rPr>
      </w:pPr>
    </w:p>
    <w:p w:rsidR="00F855BB" w:rsidRPr="000811C1" w:rsidRDefault="00F855BB" w:rsidP="00B46D58">
      <w:pPr>
        <w:tabs>
          <w:tab w:val="left" w:pos="7371"/>
        </w:tabs>
        <w:spacing w:after="160"/>
        <w:ind w:left="3544" w:firstLine="3"/>
        <w:jc w:val="both"/>
        <w:rPr>
          <w:rFonts w:ascii="GHEA Grapalat" w:hAnsi="GHEA Grapalat"/>
          <w:sz w:val="16"/>
          <w:lang w:val="hy-AM"/>
        </w:rPr>
      </w:pPr>
    </w:p>
    <w:p w:rsidR="006B3E56" w:rsidRPr="00D3436F" w:rsidRDefault="006B3E56" w:rsidP="00B46D58">
      <w:pPr>
        <w:tabs>
          <w:tab w:val="left" w:pos="7371"/>
        </w:tabs>
        <w:spacing w:after="160"/>
        <w:ind w:left="3544" w:firstLine="3"/>
        <w:jc w:val="both"/>
        <w:rPr>
          <w:rFonts w:ascii="GHEA Grapalat" w:hAnsi="GHEA Grapalat"/>
          <w:sz w:val="16"/>
        </w:rPr>
      </w:pPr>
    </w:p>
    <w:p w:rsidR="006B3E56" w:rsidRPr="00770B03" w:rsidRDefault="006B3E56" w:rsidP="00B46D58">
      <w:pPr>
        <w:tabs>
          <w:tab w:val="left" w:pos="7371"/>
        </w:tabs>
        <w:spacing w:after="160"/>
        <w:ind w:left="3544" w:firstLine="3"/>
        <w:jc w:val="both"/>
        <w:rPr>
          <w:rFonts w:ascii="GHEA Grapalat" w:hAnsi="GHEA Grapalat"/>
          <w:sz w:val="16"/>
        </w:rPr>
      </w:pPr>
    </w:p>
    <w:p w:rsidR="00374F4A" w:rsidRPr="000C1746" w:rsidRDefault="00374F4A" w:rsidP="00B46D58">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374F4A" w:rsidRPr="000C1746" w:rsidRDefault="00374F4A" w:rsidP="00B46D58">
      <w:pPr>
        <w:tabs>
          <w:tab w:val="left" w:pos="7230"/>
        </w:tabs>
        <w:ind w:left="851"/>
        <w:jc w:val="both"/>
        <w:rPr>
          <w:rFonts w:ascii="GHEA Grapalat" w:hAnsi="GHEA Grapalat"/>
          <w:sz w:val="16"/>
        </w:rPr>
      </w:pPr>
      <w:r w:rsidRPr="000C1746">
        <w:rPr>
          <w:rFonts w:ascii="GHEA Grapalat" w:hAnsi="GHEA Grapalat"/>
          <w:sz w:val="16"/>
        </w:rPr>
        <w:t>наименование участника (</w:t>
      </w:r>
      <w:proofErr w:type="gramStart"/>
      <w:r w:rsidRPr="000C1746">
        <w:rPr>
          <w:rFonts w:ascii="GHEA Grapalat" w:hAnsi="GHEA Grapalat"/>
          <w:sz w:val="16"/>
        </w:rPr>
        <w:t>должность,</w:t>
      </w:r>
      <w:r w:rsidRPr="002B75BF">
        <w:rPr>
          <w:rFonts w:ascii="GHEA Grapalat" w:hAnsi="GHEA Grapalat"/>
          <w:sz w:val="16"/>
        </w:rPr>
        <w:tab/>
      </w:r>
      <w:proofErr w:type="gramEnd"/>
      <w:r w:rsidRPr="000C1746">
        <w:rPr>
          <w:rFonts w:ascii="GHEA Grapalat" w:hAnsi="GHEA Grapalat"/>
          <w:sz w:val="16"/>
        </w:rPr>
        <w:t>подпись)</w:t>
      </w:r>
    </w:p>
    <w:p w:rsidR="00374F4A" w:rsidRPr="000C1746" w:rsidRDefault="00374F4A" w:rsidP="00B46D58">
      <w:pPr>
        <w:spacing w:after="160"/>
        <w:ind w:left="1134"/>
        <w:jc w:val="both"/>
        <w:rPr>
          <w:rFonts w:ascii="GHEA Grapalat" w:hAnsi="GHEA Grapalat"/>
          <w:sz w:val="16"/>
        </w:rPr>
      </w:pPr>
      <w:r w:rsidRPr="000C1746">
        <w:rPr>
          <w:rFonts w:ascii="GHEA Grapalat" w:hAnsi="GHEA Grapalat"/>
          <w:sz w:val="16"/>
        </w:rPr>
        <w:t>имя, фамилия руководителя)</w:t>
      </w:r>
    </w:p>
    <w:p w:rsidR="0094684E" w:rsidRPr="009044F1" w:rsidRDefault="00B2572B" w:rsidP="00B46D58">
      <w:pPr>
        <w:widowControl w:val="0"/>
        <w:spacing w:after="160"/>
        <w:jc w:val="right"/>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rsidR="00123294" w:rsidRDefault="00123294" w:rsidP="00B46D58">
      <w:pPr>
        <w:rPr>
          <w:rFonts w:ascii="GHEA Grapalat" w:hAnsi="GHEA Grapalat"/>
          <w:b/>
        </w:rPr>
      </w:pPr>
      <w:r>
        <w:rPr>
          <w:rFonts w:ascii="GHEA Grapalat" w:hAnsi="GHEA Grapalat"/>
          <w:b/>
        </w:rPr>
        <w:br w:type="page"/>
      </w:r>
    </w:p>
    <w:p w:rsidR="00B048B2" w:rsidRDefault="00B048B2" w:rsidP="00B46D58">
      <w:pPr>
        <w:rPr>
          <w:rFonts w:ascii="GHEA Grapalat" w:hAnsi="GHEA Grapalat"/>
          <w:b/>
        </w:rPr>
      </w:pPr>
    </w:p>
    <w:p w:rsidR="00D043C1" w:rsidRPr="009044F1" w:rsidRDefault="00D043C1" w:rsidP="00D043C1">
      <w:pPr>
        <w:pStyle w:val="3"/>
        <w:keepNext w:val="0"/>
        <w:widowControl w:val="0"/>
        <w:spacing w:after="160" w:line="240" w:lineRule="auto"/>
        <w:ind w:firstLine="567"/>
        <w:jc w:val="right"/>
        <w:rPr>
          <w:rFonts w:ascii="GHEA Grapalat" w:hAnsi="GHEA Grapalat" w:cs="Arial"/>
          <w:b/>
          <w:i w:val="0"/>
          <w:sz w:val="24"/>
          <w:szCs w:val="24"/>
        </w:rPr>
      </w:pPr>
      <w:r w:rsidRPr="009044F1">
        <w:rPr>
          <w:rFonts w:ascii="GHEA Grapalat" w:hAnsi="GHEA Grapalat"/>
          <w:b/>
          <w:i w:val="0"/>
          <w:sz w:val="24"/>
          <w:szCs w:val="24"/>
        </w:rPr>
        <w:t xml:space="preserve">Приложение № </w:t>
      </w:r>
      <w:r>
        <w:rPr>
          <w:rFonts w:ascii="GHEA Grapalat" w:hAnsi="GHEA Grapalat"/>
          <w:b/>
          <w:i w:val="0"/>
          <w:sz w:val="24"/>
          <w:szCs w:val="24"/>
        </w:rPr>
        <w:t>1</w:t>
      </w:r>
      <w:r w:rsidRPr="009044F1">
        <w:rPr>
          <w:rFonts w:ascii="GHEA Grapalat" w:hAnsi="GHEA Grapalat"/>
          <w:b/>
          <w:i w:val="0"/>
          <w:sz w:val="24"/>
          <w:szCs w:val="24"/>
        </w:rPr>
        <w:t>,1</w:t>
      </w:r>
    </w:p>
    <w:p w:rsidR="00D043C1" w:rsidRPr="009044F1" w:rsidRDefault="00D043C1" w:rsidP="00D043C1">
      <w:pPr>
        <w:pStyle w:val="31"/>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к Приглашению на открытый конкурс</w:t>
      </w:r>
      <w:r w:rsidRPr="00AA7117">
        <w:rPr>
          <w:rFonts w:ascii="GHEA Grapalat" w:hAnsi="GHEA Grapalat" w:cs="Arial"/>
          <w:b/>
          <w:sz w:val="24"/>
          <w:szCs w:val="24"/>
        </w:rPr>
        <w:br/>
      </w:r>
      <w:r w:rsidRPr="009044F1">
        <w:rPr>
          <w:rFonts w:ascii="GHEA Grapalat" w:hAnsi="GHEA Grapalat"/>
          <w:b/>
          <w:sz w:val="24"/>
          <w:szCs w:val="24"/>
        </w:rPr>
        <w:t xml:space="preserve">под кодом </w:t>
      </w:r>
      <w:r w:rsidR="00736151">
        <w:rPr>
          <w:rFonts w:ascii="GHEA Grapalat" w:hAnsi="GHEA Grapalat"/>
          <w:i/>
          <w:sz w:val="24"/>
          <w:szCs w:val="24"/>
        </w:rPr>
        <w:t xml:space="preserve">V3M-GHAPDZB-26/01   </w:t>
      </w:r>
      <w:r w:rsidR="00D5726C" w:rsidRPr="00D5726C">
        <w:rPr>
          <w:rFonts w:ascii="GHEA Grapalat" w:hAnsi="GHEA Grapalat"/>
          <w:i/>
          <w:sz w:val="24"/>
          <w:szCs w:val="24"/>
        </w:rPr>
        <w:t xml:space="preserve">  </w:t>
      </w:r>
    </w:p>
    <w:p w:rsidR="00D043C1" w:rsidRPr="009044F1" w:rsidRDefault="00D043C1" w:rsidP="00D043C1">
      <w:pPr>
        <w:widowControl w:val="0"/>
        <w:spacing w:after="160"/>
        <w:ind w:left="567" w:right="565"/>
        <w:jc w:val="center"/>
        <w:rPr>
          <w:rFonts w:ascii="GHEA Grapalat" w:hAnsi="GHEA Grapalat"/>
          <w:b/>
        </w:rPr>
      </w:pPr>
    </w:p>
    <w:p w:rsidR="00D043C1" w:rsidRPr="009044F1" w:rsidRDefault="00D043C1" w:rsidP="00D043C1">
      <w:pPr>
        <w:pStyle w:val="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ПОЛНОЕ ОПИСАНИЕ</w:t>
      </w:r>
    </w:p>
    <w:p w:rsidR="00D043C1" w:rsidRPr="009044F1" w:rsidRDefault="00D043C1" w:rsidP="00D043C1">
      <w:pPr>
        <w:pStyle w:val="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 xml:space="preserve">предлагаемого </w:t>
      </w:r>
      <w:r w:rsidR="00A35FB1" w:rsidRPr="009044F1">
        <w:rPr>
          <w:rFonts w:ascii="GHEA Grapalat" w:hAnsi="GHEA Grapalat"/>
          <w:b/>
          <w:i w:val="0"/>
          <w:sz w:val="24"/>
          <w:szCs w:val="24"/>
        </w:rPr>
        <w:t>товара</w:t>
      </w:r>
    </w:p>
    <w:p w:rsidR="00D043C1" w:rsidRPr="009044F1" w:rsidRDefault="00D043C1" w:rsidP="00D043C1">
      <w:pPr>
        <w:pStyle w:val="3"/>
        <w:keepNext w:val="0"/>
        <w:widowControl w:val="0"/>
        <w:spacing w:after="160" w:line="240" w:lineRule="auto"/>
        <w:ind w:left="567" w:right="565"/>
        <w:rPr>
          <w:rFonts w:ascii="GHEA Grapalat" w:hAnsi="GHEA Grapalat" w:cs="Arial"/>
          <w:sz w:val="24"/>
          <w:szCs w:val="24"/>
        </w:rPr>
      </w:pPr>
    </w:p>
    <w:p w:rsidR="00D043C1" w:rsidRPr="00430541" w:rsidRDefault="00D043C1" w:rsidP="00D043C1">
      <w:pPr>
        <w:widowControl w:val="0"/>
        <w:jc w:val="both"/>
        <w:rPr>
          <w:rFonts w:ascii="GHEA Grapalat" w:hAnsi="GHEA Grapalat"/>
        </w:rPr>
      </w:pPr>
      <w:r w:rsidRPr="00DD2B43">
        <w:rPr>
          <w:rFonts w:ascii="GHEA Grapalat" w:hAnsi="GHEA Grapalat"/>
        </w:rPr>
        <w:t>________</w:t>
      </w:r>
      <w:r>
        <w:rPr>
          <w:rFonts w:ascii="GHEA Grapalat" w:hAnsi="GHEA Grapalat"/>
        </w:rPr>
        <w:t>____________________</w:t>
      </w:r>
      <w:proofErr w:type="gramStart"/>
      <w:r>
        <w:rPr>
          <w:rFonts w:ascii="GHEA Grapalat" w:hAnsi="GHEA Grapalat"/>
        </w:rPr>
        <w:t xml:space="preserve">_,   </w:t>
      </w:r>
      <w:proofErr w:type="gramEnd"/>
      <w:r>
        <w:rPr>
          <w:rFonts w:ascii="GHEA Grapalat" w:hAnsi="GHEA Grapalat"/>
        </w:rPr>
        <w:t xml:space="preserve">                            в качестве участника</w:t>
      </w:r>
      <w:r w:rsidRPr="00DD2B43">
        <w:rPr>
          <w:rFonts w:ascii="GHEA Grapalat" w:hAnsi="GHEA Grapalat"/>
        </w:rPr>
        <w:t xml:space="preserve"> в</w:t>
      </w:r>
      <w:r>
        <w:rPr>
          <w:rFonts w:ascii="GHEA Grapalat" w:hAnsi="GHEA Grapalat"/>
        </w:rPr>
        <w:t xml:space="preserve"> </w:t>
      </w:r>
    </w:p>
    <w:p w:rsidR="00D043C1" w:rsidRPr="00430541" w:rsidRDefault="00D043C1" w:rsidP="00D043C1">
      <w:pPr>
        <w:widowControl w:val="0"/>
        <w:spacing w:after="120"/>
        <w:jc w:val="both"/>
        <w:rPr>
          <w:rFonts w:ascii="GHEA Grapalat" w:hAnsi="GHEA Grapalat" w:cs="Arial"/>
          <w:sz w:val="16"/>
          <w:u w:val="single"/>
        </w:rPr>
      </w:pPr>
      <w:r w:rsidRPr="00430541">
        <w:rPr>
          <w:rFonts w:ascii="GHEA Grapalat" w:hAnsi="GHEA Grapalat"/>
          <w:sz w:val="16"/>
        </w:rPr>
        <w:t>наименование участника</w:t>
      </w:r>
    </w:p>
    <w:p w:rsidR="00D043C1" w:rsidRPr="009044F1" w:rsidRDefault="00D043C1" w:rsidP="00D043C1">
      <w:pPr>
        <w:widowControl w:val="0"/>
        <w:spacing w:after="160"/>
        <w:jc w:val="both"/>
        <w:rPr>
          <w:rFonts w:ascii="GHEA Grapalat" w:hAnsi="GHEA Grapalat"/>
        </w:rPr>
      </w:pPr>
      <w:r w:rsidRPr="009044F1">
        <w:rPr>
          <w:rFonts w:ascii="GHEA Grapalat" w:hAnsi="GHEA Grapalat"/>
        </w:rPr>
        <w:t xml:space="preserve">рамках открытого конкурса под кодом </w:t>
      </w:r>
      <w:r w:rsidR="00736151">
        <w:rPr>
          <w:rFonts w:ascii="GHEA Grapalat" w:hAnsi="GHEA Grapalat"/>
          <w:i/>
        </w:rPr>
        <w:t xml:space="preserve">V3M-GHAPDZB-26/01   </w:t>
      </w:r>
      <w:r w:rsidR="000A0EB5" w:rsidRPr="00D5726C">
        <w:rPr>
          <w:rFonts w:ascii="GHEA Grapalat" w:hAnsi="GHEA Grapalat"/>
          <w:i/>
        </w:rPr>
        <w:t xml:space="preserve">  </w:t>
      </w:r>
      <w:r w:rsidRPr="009044F1">
        <w:rPr>
          <w:rFonts w:ascii="GHEA Grapalat" w:hAnsi="GHEA Grapalat"/>
        </w:rPr>
        <w:t>ниже по лотам представляет</w:t>
      </w:r>
      <w:r w:rsidRPr="00D3436F">
        <w:rPr>
          <w:rFonts w:ascii="GHEA Grapalat" w:hAnsi="GHEA Grapalat"/>
        </w:rPr>
        <w:t xml:space="preserve"> </w:t>
      </w:r>
      <w:r w:rsidRPr="009044F1">
        <w:rPr>
          <w:rFonts w:ascii="GHEA Grapalat" w:hAnsi="GHEA Grapalat"/>
        </w:rPr>
        <w:t xml:space="preserve">полное описание предлагаемого им товара.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1"/>
        <w:gridCol w:w="1605"/>
        <w:gridCol w:w="1412"/>
        <w:gridCol w:w="1570"/>
        <w:gridCol w:w="1717"/>
        <w:gridCol w:w="1745"/>
      </w:tblGrid>
      <w:tr w:rsidR="00D043C1" w:rsidRPr="00206AF8" w:rsidTr="00FF3F2A">
        <w:tc>
          <w:tcPr>
            <w:tcW w:w="1042" w:type="dxa"/>
            <w:vMerge w:val="restart"/>
            <w:vAlign w:val="center"/>
          </w:tcPr>
          <w:p w:rsidR="00EE1022" w:rsidRDefault="00EE1022" w:rsidP="00FF3F2A">
            <w:pPr>
              <w:widowControl w:val="0"/>
              <w:jc w:val="center"/>
              <w:rPr>
                <w:rFonts w:ascii="GHEA Grapalat" w:hAnsi="GHEA Grapalat"/>
                <w:b/>
                <w:sz w:val="20"/>
                <w:szCs w:val="20"/>
              </w:rPr>
            </w:pPr>
          </w:p>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Номер лота</w:t>
            </w:r>
          </w:p>
        </w:tc>
        <w:tc>
          <w:tcPr>
            <w:tcW w:w="8244" w:type="dxa"/>
            <w:gridSpan w:val="5"/>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Предлагаемый товар</w:t>
            </w:r>
          </w:p>
        </w:tc>
      </w:tr>
      <w:tr w:rsidR="00D043C1" w:rsidRPr="00206AF8" w:rsidTr="000811C1">
        <w:trPr>
          <w:trHeight w:val="696"/>
        </w:trPr>
        <w:tc>
          <w:tcPr>
            <w:tcW w:w="1042" w:type="dxa"/>
            <w:vMerge/>
            <w:vAlign w:val="center"/>
          </w:tcPr>
          <w:p w:rsidR="00D043C1" w:rsidRPr="00206AF8" w:rsidRDefault="00D043C1" w:rsidP="00FF3F2A">
            <w:pPr>
              <w:widowControl w:val="0"/>
              <w:jc w:val="center"/>
              <w:rPr>
                <w:rFonts w:ascii="GHEA Grapalat" w:hAnsi="GHEA Grapalat"/>
                <w:b/>
                <w:bCs/>
                <w:sz w:val="20"/>
                <w:szCs w:val="20"/>
              </w:rPr>
            </w:pPr>
          </w:p>
        </w:tc>
        <w:tc>
          <w:tcPr>
            <w:tcW w:w="1605" w:type="dxa"/>
            <w:vAlign w:val="center"/>
          </w:tcPr>
          <w:p w:rsidR="00D043C1" w:rsidRDefault="00873A3C" w:rsidP="00FF3F2A">
            <w:pPr>
              <w:widowControl w:val="0"/>
              <w:jc w:val="center"/>
              <w:rPr>
                <w:rFonts w:ascii="GHEA Grapalat" w:hAnsi="GHEA Grapalat"/>
                <w:b/>
                <w:sz w:val="20"/>
                <w:szCs w:val="20"/>
              </w:rPr>
            </w:pPr>
            <w:r>
              <w:rPr>
                <w:rFonts w:ascii="GHEA Grapalat" w:hAnsi="GHEA Grapalat"/>
                <w:b/>
                <w:sz w:val="20"/>
                <w:szCs w:val="20"/>
              </w:rPr>
              <w:t>ф</w:t>
            </w:r>
            <w:r w:rsidR="00D043C1">
              <w:rPr>
                <w:rFonts w:ascii="GHEA Grapalat" w:hAnsi="GHEA Grapalat"/>
                <w:b/>
                <w:sz w:val="20"/>
                <w:szCs w:val="20"/>
              </w:rPr>
              <w:t>ирменное</w:t>
            </w:r>
          </w:p>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наименование</w:t>
            </w:r>
          </w:p>
        </w:tc>
        <w:tc>
          <w:tcPr>
            <w:tcW w:w="1463"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товарный знак</w:t>
            </w:r>
          </w:p>
        </w:tc>
        <w:tc>
          <w:tcPr>
            <w:tcW w:w="1699" w:type="dxa"/>
            <w:vAlign w:val="center"/>
          </w:tcPr>
          <w:p w:rsidR="00D043C1" w:rsidRPr="00BF7253" w:rsidRDefault="009A3C00" w:rsidP="009A3C00">
            <w:pPr>
              <w:widowControl w:val="0"/>
              <w:jc w:val="center"/>
              <w:rPr>
                <w:rFonts w:ascii="GHEA Grapalat" w:hAnsi="GHEA Grapalat"/>
                <w:b/>
                <w:bCs/>
                <w:sz w:val="20"/>
                <w:szCs w:val="20"/>
                <w:lang w:val="hy-AM"/>
              </w:rPr>
            </w:pPr>
            <w:r>
              <w:rPr>
                <w:rFonts w:ascii="GHEA Grapalat" w:hAnsi="GHEA Grapalat"/>
                <w:b/>
                <w:bCs/>
                <w:sz w:val="20"/>
                <w:szCs w:val="20"/>
              </w:rPr>
              <w:t>модель</w:t>
            </w:r>
          </w:p>
        </w:tc>
        <w:tc>
          <w:tcPr>
            <w:tcW w:w="1727"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наименование производителя</w:t>
            </w:r>
          </w:p>
        </w:tc>
        <w:tc>
          <w:tcPr>
            <w:tcW w:w="1750"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технические характеристики</w:t>
            </w:r>
          </w:p>
        </w:tc>
      </w:tr>
      <w:tr w:rsidR="00D043C1" w:rsidRPr="00206AF8" w:rsidTr="00FF3F2A">
        <w:tc>
          <w:tcPr>
            <w:tcW w:w="1042" w:type="dxa"/>
          </w:tcPr>
          <w:p w:rsidR="00D043C1" w:rsidRPr="00206AF8" w:rsidRDefault="00D043C1" w:rsidP="00FF3F2A">
            <w:pPr>
              <w:pStyle w:val="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3"/>
              <w:keepNext w:val="0"/>
              <w:widowControl w:val="0"/>
              <w:spacing w:line="240" w:lineRule="auto"/>
              <w:jc w:val="left"/>
              <w:rPr>
                <w:rFonts w:ascii="GHEA Grapalat" w:hAnsi="GHEA Grapalat"/>
                <w:b/>
              </w:rPr>
            </w:pPr>
          </w:p>
        </w:tc>
      </w:tr>
      <w:tr w:rsidR="00D043C1" w:rsidRPr="00206AF8" w:rsidTr="00FF3F2A">
        <w:tc>
          <w:tcPr>
            <w:tcW w:w="1042" w:type="dxa"/>
          </w:tcPr>
          <w:p w:rsidR="00D043C1" w:rsidRPr="00206AF8" w:rsidRDefault="00D043C1" w:rsidP="00FF3F2A">
            <w:pPr>
              <w:pStyle w:val="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3"/>
              <w:keepNext w:val="0"/>
              <w:widowControl w:val="0"/>
              <w:spacing w:line="240" w:lineRule="auto"/>
              <w:jc w:val="left"/>
              <w:rPr>
                <w:rFonts w:ascii="GHEA Grapalat" w:hAnsi="GHEA Grapalat"/>
                <w:b/>
              </w:rPr>
            </w:pPr>
          </w:p>
        </w:tc>
      </w:tr>
      <w:tr w:rsidR="00D043C1" w:rsidRPr="00206AF8" w:rsidTr="00FF3F2A">
        <w:tc>
          <w:tcPr>
            <w:tcW w:w="1042" w:type="dxa"/>
          </w:tcPr>
          <w:p w:rsidR="00D043C1" w:rsidRPr="00206AF8" w:rsidRDefault="00D043C1" w:rsidP="00FF3F2A">
            <w:pPr>
              <w:pStyle w:val="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3"/>
              <w:keepNext w:val="0"/>
              <w:widowControl w:val="0"/>
              <w:spacing w:line="240" w:lineRule="auto"/>
              <w:jc w:val="left"/>
              <w:rPr>
                <w:rFonts w:ascii="GHEA Grapalat" w:hAnsi="GHEA Grapalat"/>
                <w:b/>
              </w:rPr>
            </w:pPr>
          </w:p>
        </w:tc>
      </w:tr>
    </w:tbl>
    <w:p w:rsidR="00D043C1" w:rsidRDefault="00D043C1" w:rsidP="00D043C1">
      <w:pPr>
        <w:widowControl w:val="0"/>
        <w:tabs>
          <w:tab w:val="left" w:pos="6804"/>
        </w:tabs>
        <w:jc w:val="center"/>
        <w:rPr>
          <w:rFonts w:ascii="GHEA Grapalat" w:hAnsi="GHEA Grapalat"/>
          <w:lang w:val="en-US"/>
        </w:rPr>
      </w:pPr>
    </w:p>
    <w:p w:rsidR="00D043C1" w:rsidRPr="00DD2B43" w:rsidRDefault="00D043C1" w:rsidP="00D043C1">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D043C1" w:rsidRPr="00567D3B" w:rsidRDefault="00D043C1" w:rsidP="00D043C1">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Pr="00567D3B">
        <w:rPr>
          <w:rFonts w:ascii="GHEA Grapalat" w:hAnsi="GHEA Grapalat"/>
          <w:sz w:val="16"/>
        </w:rPr>
        <w:tab/>
        <w:t>подпись</w:t>
      </w:r>
    </w:p>
    <w:p w:rsidR="00D043C1" w:rsidRPr="008875C7" w:rsidRDefault="00D043C1" w:rsidP="00D043C1">
      <w:pPr>
        <w:widowControl w:val="0"/>
        <w:spacing w:after="160"/>
        <w:jc w:val="right"/>
        <w:rPr>
          <w:rFonts w:ascii="GHEA Grapalat" w:hAnsi="GHEA Grapalat"/>
        </w:rPr>
      </w:pPr>
    </w:p>
    <w:p w:rsidR="00D043C1" w:rsidRPr="00D5443D" w:rsidRDefault="00D043C1" w:rsidP="00D043C1">
      <w:pPr>
        <w:widowControl w:val="0"/>
        <w:spacing w:after="160"/>
        <w:jc w:val="right"/>
        <w:rPr>
          <w:rFonts w:ascii="GHEA Grapalat" w:hAnsi="GHEA Grapalat"/>
        </w:rPr>
      </w:pPr>
      <w:r w:rsidRPr="009044F1">
        <w:rPr>
          <w:rFonts w:ascii="GHEA Grapalat" w:hAnsi="GHEA Grapalat"/>
        </w:rPr>
        <w:t>М. П.</w:t>
      </w:r>
    </w:p>
    <w:p w:rsidR="00D043C1" w:rsidRDefault="00D043C1" w:rsidP="00D043C1">
      <w:pPr>
        <w:rPr>
          <w:rFonts w:ascii="GHEA Grapalat" w:hAnsi="GHEA Grapalat"/>
        </w:rPr>
      </w:pPr>
      <w:r>
        <w:rPr>
          <w:rFonts w:ascii="GHEA Grapalat" w:hAnsi="GHEA Grapalat"/>
        </w:rPr>
        <w:br w:type="page"/>
      </w:r>
    </w:p>
    <w:p w:rsidR="00AB6E69" w:rsidRDefault="00AB6E69" w:rsidP="00AB6E69">
      <w:pPr>
        <w:jc w:val="right"/>
        <w:rPr>
          <w:rFonts w:ascii="GHEA Grapalat" w:hAnsi="GHEA Grapalat"/>
          <w:b/>
        </w:rPr>
      </w:pPr>
      <w:r>
        <w:rPr>
          <w:rFonts w:ascii="GHEA Grapalat" w:hAnsi="GHEA Grapalat"/>
          <w:b/>
        </w:rPr>
        <w:lastRenderedPageBreak/>
        <w:t>Приложение 1.</w:t>
      </w:r>
      <w:r w:rsidR="000B5664">
        <w:rPr>
          <w:rFonts w:ascii="GHEA Grapalat" w:hAnsi="GHEA Grapalat"/>
          <w:b/>
        </w:rPr>
        <w:t>2</w:t>
      </w:r>
      <w:r>
        <w:rPr>
          <w:rFonts w:ascii="GHEA Grapalat" w:hAnsi="GHEA Grapalat"/>
          <w:b/>
        </w:rPr>
        <w:t xml:space="preserve">** </w:t>
      </w:r>
    </w:p>
    <w:p w:rsidR="00AB6E69" w:rsidRPr="00FA6464" w:rsidRDefault="00AB6E69" w:rsidP="00AB6E69">
      <w:pPr>
        <w:jc w:val="right"/>
        <w:rPr>
          <w:rFonts w:ascii="GHEA Grapalat" w:hAnsi="GHEA Grapalat"/>
          <w:b/>
        </w:rPr>
      </w:pPr>
      <w:r w:rsidRPr="001439BD">
        <w:rPr>
          <w:rFonts w:ascii="GHEA Grapalat" w:hAnsi="GHEA Grapalat"/>
          <w:b/>
        </w:rPr>
        <w:t>к Приглашению на открытый конкурс</w:t>
      </w:r>
    </w:p>
    <w:p w:rsidR="00AB6E69" w:rsidRPr="009044F1" w:rsidRDefault="00AB6E69" w:rsidP="00AB6E69">
      <w:pPr>
        <w:pStyle w:val="3"/>
        <w:keepNext w:val="0"/>
        <w:widowControl w:val="0"/>
        <w:spacing w:after="160" w:line="240" w:lineRule="auto"/>
        <w:ind w:firstLine="567"/>
        <w:jc w:val="right"/>
        <w:rPr>
          <w:rFonts w:ascii="GHEA Grapalat" w:hAnsi="GHEA Grapalat" w:cs="Arial"/>
          <w:b/>
          <w:sz w:val="24"/>
          <w:szCs w:val="24"/>
        </w:rPr>
      </w:pPr>
      <w:r w:rsidRPr="009044F1">
        <w:rPr>
          <w:rFonts w:ascii="GHEA Grapalat" w:hAnsi="GHEA Grapalat"/>
          <w:b/>
          <w:sz w:val="24"/>
          <w:szCs w:val="24"/>
        </w:rPr>
        <w:t xml:space="preserve">под кодом </w:t>
      </w:r>
      <w:r w:rsidR="00736151">
        <w:rPr>
          <w:rFonts w:ascii="GHEA Grapalat" w:hAnsi="GHEA Grapalat"/>
          <w:i w:val="0"/>
          <w:sz w:val="24"/>
          <w:szCs w:val="24"/>
        </w:rPr>
        <w:t xml:space="preserve">V3M-GHAPDZB-26/01   </w:t>
      </w:r>
      <w:r w:rsidR="00D5726C" w:rsidRPr="00D5726C">
        <w:rPr>
          <w:rFonts w:ascii="GHEA Grapalat" w:hAnsi="GHEA Grapalat"/>
          <w:i w:val="0"/>
          <w:sz w:val="24"/>
          <w:szCs w:val="24"/>
        </w:rPr>
        <w:t xml:space="preserve">  </w:t>
      </w:r>
    </w:p>
    <w:p w:rsidR="00F016A2" w:rsidRDefault="00F016A2">
      <w:pPr>
        <w:rPr>
          <w:rFonts w:ascii="GHEA Grapalat" w:hAnsi="GHEA Grapalat"/>
          <w:b/>
        </w:rPr>
      </w:pPr>
    </w:p>
    <w:p w:rsidR="00F016A2" w:rsidRDefault="00F016A2" w:rsidP="00F016A2">
      <w:pPr>
        <w:ind w:left="360" w:hanging="360"/>
        <w:jc w:val="center"/>
        <w:rPr>
          <w:rFonts w:ascii="GHEA Grapalat" w:hAnsi="GHEA Grapalat"/>
          <w:b/>
        </w:rPr>
      </w:pPr>
      <w:r>
        <w:rPr>
          <w:rFonts w:ascii="GHEA Grapalat" w:hAnsi="GHEA Grapalat"/>
          <w:b/>
        </w:rPr>
        <w:t>ФОРМА</w:t>
      </w:r>
    </w:p>
    <w:p w:rsidR="00F016A2" w:rsidRPr="00C76978" w:rsidRDefault="00F016A2" w:rsidP="00F016A2">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w:t>
      </w:r>
      <w:proofErr w:type="gramStart"/>
      <w:r w:rsidRPr="005E58C3">
        <w:rPr>
          <w:rFonts w:ascii="GHEA Grapalat" w:hAnsi="GHEA Grapalat"/>
          <w:b/>
        </w:rPr>
        <w:t>РЕАЛЬНЫХ  БЕНЕФИЦИАР</w:t>
      </w:r>
      <w:r>
        <w:rPr>
          <w:rFonts w:ascii="GHEA Grapalat" w:hAnsi="GHEA Grapalat"/>
          <w:b/>
        </w:rPr>
        <w:t>АХ</w:t>
      </w:r>
      <w:proofErr w:type="gramEnd"/>
    </w:p>
    <w:p w:rsidR="00F016A2" w:rsidRPr="00ED3A13" w:rsidRDefault="00F016A2" w:rsidP="00F016A2">
      <w:pPr>
        <w:ind w:left="360" w:hanging="360"/>
        <w:jc w:val="center"/>
        <w:rPr>
          <w:rFonts w:ascii="GHEA Grapalat" w:eastAsia="GHEA Grapalat" w:hAnsi="GHEA Grapalat" w:cs="GHEA Grapalat"/>
          <w:b/>
        </w:rPr>
      </w:pPr>
    </w:p>
    <w:p w:rsidR="00F016A2" w:rsidRPr="00FD1EE4" w:rsidRDefault="00F016A2" w:rsidP="006A50D8">
      <w:pPr>
        <w:numPr>
          <w:ilvl w:val="0"/>
          <w:numId w:val="2"/>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F016A2" w:rsidRPr="00FD1EE4" w:rsidRDefault="00F016A2" w:rsidP="006A50D8">
      <w:pPr>
        <w:numPr>
          <w:ilvl w:val="1"/>
          <w:numId w:val="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F016A2" w:rsidRPr="00FD1EE4" w:rsidTr="006D2CDF">
        <w:tc>
          <w:tcPr>
            <w:tcW w:w="2836" w:type="dxa"/>
            <w:shd w:val="clear" w:color="auto" w:fill="D9E2F3"/>
            <w:vAlign w:val="center"/>
          </w:tcPr>
          <w:p w:rsidR="00F016A2" w:rsidRPr="00FD1EE4" w:rsidRDefault="00F016A2" w:rsidP="006A50D8">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A50D8">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A50D8">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A50D8">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A50D8">
            <w:pPr>
              <w:numPr>
                <w:ilvl w:val="2"/>
                <w:numId w:val="2"/>
              </w:numPr>
              <w:pBdr>
                <w:top w:val="nil"/>
                <w:left w:val="nil"/>
                <w:bottom w:val="nil"/>
                <w:right w:val="nil"/>
                <w:between w:val="nil"/>
              </w:pBdr>
              <w:ind w:left="0" w:firstLine="0"/>
              <w:rPr>
                <w:rFonts w:ascii="GHEA Grapalat" w:eastAsia="GHEA Grapalat" w:hAnsi="GHEA Grapalat" w:cs="GHEA Grapalat"/>
                <w:color w:val="000000"/>
              </w:rPr>
            </w:pPr>
            <w:proofErr w:type="gramStart"/>
            <w:r w:rsidRPr="00742874">
              <w:rPr>
                <w:rFonts w:ascii="GHEA Grapalat" w:eastAsia="GHEA Grapalat" w:hAnsi="GHEA Grapalat" w:cs="GHEA Grapalat"/>
                <w:color w:val="000000"/>
              </w:rPr>
              <w:t xml:space="preserve">Адрес </w:t>
            </w:r>
            <w:ins w:id="9" w:author="Inesa Kocharyan" w:date="2021-08-30T12:39:00Z">
              <w:r>
                <w:rPr>
                  <w:rFonts w:ascii="GHEA Grapalat" w:eastAsia="GHEA Grapalat" w:hAnsi="GHEA Grapalat" w:cs="GHEA Grapalat"/>
                  <w:color w:val="000000"/>
                </w:rPr>
                <w:t xml:space="preserve"> </w:t>
              </w:r>
            </w:ins>
            <w:r w:rsidRPr="00742874">
              <w:rPr>
                <w:rFonts w:ascii="GHEA Grapalat" w:eastAsia="GHEA Grapalat" w:hAnsi="GHEA Grapalat" w:cs="GHEA Grapalat"/>
                <w:color w:val="000000"/>
              </w:rPr>
              <w:t>регистрации</w:t>
            </w:r>
            <w:proofErr w:type="gramEnd"/>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A50D8">
            <w:pPr>
              <w:numPr>
                <w:ilvl w:val="2"/>
                <w:numId w:val="2"/>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rsidR="00F016A2" w:rsidRPr="00FD1EE4" w:rsidRDefault="00F016A2" w:rsidP="006D2CDF">
            <w:pPr>
              <w:spacing w:before="240" w:after="240"/>
              <w:ind w:left="993" w:hanging="851"/>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A50D8">
            <w:pPr>
              <w:numPr>
                <w:ilvl w:val="2"/>
                <w:numId w:val="2"/>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F016A2" w:rsidRPr="00FD1EE4" w:rsidRDefault="00F016A2" w:rsidP="006D2CDF">
            <w:pPr>
              <w:spacing w:before="240" w:after="240"/>
              <w:ind w:left="993" w:hanging="851"/>
              <w:rPr>
                <w:rFonts w:ascii="GHEA Grapalat" w:eastAsia="GHEA Grapalat" w:hAnsi="GHEA Grapalat" w:cs="GHEA Grapalat"/>
              </w:rPr>
            </w:pPr>
          </w:p>
        </w:tc>
      </w:tr>
    </w:tbl>
    <w:p w:rsidR="00F016A2" w:rsidRPr="00FD1EE4" w:rsidRDefault="00F016A2" w:rsidP="006A50D8">
      <w:pPr>
        <w:numPr>
          <w:ilvl w:val="1"/>
          <w:numId w:val="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rsidTr="006D2CDF">
        <w:tc>
          <w:tcPr>
            <w:tcW w:w="2835" w:type="dxa"/>
            <w:shd w:val="clear" w:color="auto" w:fill="D9E2F3"/>
            <w:vAlign w:val="center"/>
          </w:tcPr>
          <w:p w:rsidR="00F016A2" w:rsidRPr="00FD1EE4" w:rsidRDefault="00F016A2" w:rsidP="006A50D8">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rPr>
          <w:trHeight w:val="1487"/>
        </w:trPr>
        <w:tc>
          <w:tcPr>
            <w:tcW w:w="2835" w:type="dxa"/>
            <w:shd w:val="clear" w:color="auto" w:fill="D9E2F3"/>
            <w:vAlign w:val="center"/>
          </w:tcPr>
          <w:p w:rsidR="00F016A2" w:rsidRPr="00FD1EE4" w:rsidRDefault="00F016A2" w:rsidP="006A50D8">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FD1EE4" w:rsidRDefault="00F016A2" w:rsidP="006A50D8">
      <w:pPr>
        <w:numPr>
          <w:ilvl w:val="1"/>
          <w:numId w:val="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rsidTr="006D2CDF">
        <w:tc>
          <w:tcPr>
            <w:tcW w:w="2835" w:type="dxa"/>
            <w:shd w:val="clear" w:color="auto" w:fill="D9E2F3"/>
            <w:vAlign w:val="center"/>
          </w:tcPr>
          <w:p w:rsidR="00F016A2" w:rsidRPr="00FD1EE4" w:rsidRDefault="00F016A2" w:rsidP="006A50D8">
            <w:pPr>
              <w:numPr>
                <w:ilvl w:val="2"/>
                <w:numId w:val="2"/>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День, месяц, год подписания декларации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A50D8">
            <w:pPr>
              <w:numPr>
                <w:ilvl w:val="2"/>
                <w:numId w:val="2"/>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A50D8">
            <w:pPr>
              <w:numPr>
                <w:ilvl w:val="2"/>
                <w:numId w:val="2"/>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FD1EE4" w:rsidRDefault="00F016A2" w:rsidP="00F016A2">
      <w:pPr>
        <w:rPr>
          <w:rFonts w:ascii="GHEA Grapalat" w:eastAsia="GHEA Grapalat" w:hAnsi="GHEA Grapalat" w:cs="GHEA Grapalat"/>
        </w:rPr>
      </w:pPr>
    </w:p>
    <w:p w:rsidR="00F016A2" w:rsidRPr="00FD1EE4" w:rsidRDefault="00F016A2" w:rsidP="00F016A2">
      <w:pPr>
        <w:rPr>
          <w:rFonts w:ascii="GHEA Grapalat" w:eastAsia="GHEA Grapalat" w:hAnsi="GHEA Grapalat" w:cs="GHEA Grapalat"/>
        </w:rPr>
      </w:pPr>
      <w:r w:rsidRPr="00FD1EE4">
        <w:rPr>
          <w:rFonts w:ascii="GHEA Grapalat" w:hAnsi="GHEA Grapalat"/>
        </w:rPr>
        <w:br w:type="page"/>
      </w:r>
    </w:p>
    <w:p w:rsidR="00F016A2" w:rsidRPr="009A52BE" w:rsidRDefault="00F016A2" w:rsidP="006A50D8">
      <w:pPr>
        <w:numPr>
          <w:ilvl w:val="0"/>
          <w:numId w:val="2"/>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F016A2" w:rsidRPr="004E2F96" w:rsidRDefault="00F016A2" w:rsidP="006A50D8">
      <w:pPr>
        <w:numPr>
          <w:ilvl w:val="1"/>
          <w:numId w:val="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rsidTr="006D2CDF">
        <w:tc>
          <w:tcPr>
            <w:tcW w:w="2835" w:type="dxa"/>
            <w:shd w:val="clear" w:color="auto" w:fill="D9E2F3"/>
            <w:vAlign w:val="center"/>
          </w:tcPr>
          <w:p w:rsidR="00F016A2" w:rsidRPr="00FD1EE4" w:rsidRDefault="00F016A2" w:rsidP="006A50D8">
            <w:pPr>
              <w:numPr>
                <w:ilvl w:val="2"/>
                <w:numId w:val="2"/>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A50D8">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FD1EE4" w:rsidRDefault="00F016A2" w:rsidP="006A50D8">
      <w:pPr>
        <w:numPr>
          <w:ilvl w:val="1"/>
          <w:numId w:val="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rsidTr="006D2CDF">
        <w:tc>
          <w:tcPr>
            <w:tcW w:w="2835" w:type="dxa"/>
            <w:shd w:val="clear" w:color="auto" w:fill="D9E2F3"/>
            <w:vAlign w:val="center"/>
          </w:tcPr>
          <w:p w:rsidR="00F016A2" w:rsidRPr="00FD1EE4" w:rsidRDefault="00F016A2" w:rsidP="006A50D8">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A50D8">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A50D8">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A50D8">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A50D8">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rPr>
          <w:trHeight w:val="1361"/>
        </w:trPr>
        <w:tc>
          <w:tcPr>
            <w:tcW w:w="2835" w:type="dxa"/>
            <w:shd w:val="clear" w:color="auto" w:fill="D9E2F3"/>
            <w:vAlign w:val="center"/>
          </w:tcPr>
          <w:p w:rsidR="00F016A2" w:rsidRPr="00FD1EE4" w:rsidRDefault="00F016A2" w:rsidP="006A50D8">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A50D8">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574FF7" w:rsidRDefault="00F016A2" w:rsidP="006A50D8">
      <w:pPr>
        <w:numPr>
          <w:ilvl w:val="1"/>
          <w:numId w:val="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16A2" w:rsidRPr="00FD1EE4" w:rsidTr="006D2CDF">
        <w:tc>
          <w:tcPr>
            <w:tcW w:w="2836" w:type="dxa"/>
            <w:shd w:val="clear" w:color="auto" w:fill="D9E2F3"/>
            <w:vAlign w:val="center"/>
          </w:tcPr>
          <w:p w:rsidR="00F016A2" w:rsidRPr="00FD1EE4" w:rsidRDefault="00F016A2" w:rsidP="006A50D8">
            <w:pPr>
              <w:numPr>
                <w:ilvl w:val="2"/>
                <w:numId w:val="2"/>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A50D8">
            <w:pPr>
              <w:numPr>
                <w:ilvl w:val="2"/>
                <w:numId w:val="2"/>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F016A2" w:rsidRPr="00FD1EE4" w:rsidRDefault="00AB7402" w:rsidP="006D2CDF">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EndPr/>
              <w:sdtContent>
                <w:r w:rsidR="00F016A2">
                  <w:rPr>
                    <w:rFonts w:ascii="MS Gothic" w:eastAsia="MS Gothic" w:hAnsi="MS Gothic" w:cs="GHEA Grapalat" w:hint="eastAsia"/>
                  </w:rPr>
                  <w:t>☐</w:t>
                </w:r>
              </w:sdtContent>
            </w:sdt>
            <w:r w:rsidR="00F016A2" w:rsidRPr="00FD1EE4">
              <w:rPr>
                <w:rFonts w:ascii="GHEA Grapalat" w:eastAsia="GHEA Grapalat" w:hAnsi="GHEA Grapalat" w:cs="GHEA Grapalat"/>
              </w:rPr>
              <w:tab/>
            </w:r>
            <w:r w:rsidR="00F016A2" w:rsidRPr="0051137D">
              <w:rPr>
                <w:rFonts w:ascii="GHEA Grapalat" w:eastAsia="GHEA Grapalat" w:hAnsi="GHEA Grapalat" w:cs="GHEA Grapalat"/>
              </w:rPr>
              <w:t>Прямое участие</w:t>
            </w:r>
          </w:p>
          <w:p w:rsidR="00F016A2" w:rsidRPr="00FD1EE4" w:rsidRDefault="00AB7402" w:rsidP="006D2CDF">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EndPr/>
              <w:sdtContent>
                <w:r w:rsidR="00F016A2">
                  <w:rPr>
                    <w:rFonts w:ascii="MS Gothic" w:eastAsia="MS Gothic" w:hAnsi="MS Gothic" w:cs="GHEA Grapalat" w:hint="eastAsia"/>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w:t>
            </w:r>
            <w:r w:rsidR="00F016A2" w:rsidRPr="00D812D8">
              <w:rPr>
                <w:rFonts w:ascii="GHEA Grapalat" w:eastAsia="GHEA Grapalat" w:hAnsi="GHEA Grapalat" w:cs="GHEA Grapalat"/>
              </w:rPr>
              <w:t>освенное участие</w:t>
            </w:r>
          </w:p>
        </w:tc>
      </w:tr>
    </w:tbl>
    <w:p w:rsidR="00F016A2" w:rsidRPr="00FD1EE4" w:rsidRDefault="00F016A2" w:rsidP="00F016A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F016A2" w:rsidRPr="00CB7DFD" w:rsidRDefault="00F016A2" w:rsidP="006A50D8">
      <w:pPr>
        <w:numPr>
          <w:ilvl w:val="0"/>
          <w:numId w:val="2"/>
        </w:numPr>
        <w:pBdr>
          <w:top w:val="nil"/>
          <w:left w:val="nil"/>
          <w:bottom w:val="nil"/>
          <w:right w:val="nil"/>
          <w:between w:val="nil"/>
        </w:pBdr>
        <w:spacing w:line="259" w:lineRule="auto"/>
        <w:rPr>
          <w:rFonts w:ascii="GHEA Grapalat" w:eastAsia="GHEA Grapalat" w:hAnsi="GHEA Grapalat" w:cs="GHEA Grapalat"/>
          <w:b/>
          <w:color w:val="000000"/>
        </w:rPr>
      </w:pPr>
      <w:r w:rsidRPr="00CB7DFD">
        <w:rPr>
          <w:rFonts w:ascii="GHEA Grapalat" w:eastAsia="GHEA Grapalat" w:hAnsi="GHEA Grapalat" w:cs="GHEA Grapalat"/>
          <w:b/>
          <w:color w:val="000000"/>
        </w:rPr>
        <w:lastRenderedPageBreak/>
        <w:t>Участие государства, муниципалитета или международной организации</w:t>
      </w:r>
    </w:p>
    <w:p w:rsidR="00F016A2" w:rsidRPr="00FD1EE4" w:rsidRDefault="00F016A2" w:rsidP="006A50D8">
      <w:pPr>
        <w:numPr>
          <w:ilvl w:val="1"/>
          <w:numId w:val="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FD1EE4" w:rsidTr="006D2CDF">
        <w:tc>
          <w:tcPr>
            <w:tcW w:w="2837" w:type="dxa"/>
            <w:shd w:val="clear" w:color="auto" w:fill="D9E2F3"/>
            <w:vAlign w:val="center"/>
          </w:tcPr>
          <w:p w:rsidR="00F016A2" w:rsidRPr="00FD1EE4" w:rsidRDefault="00F016A2" w:rsidP="006A50D8">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6A50D8">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6A50D8">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6A50D8">
            <w:pPr>
              <w:numPr>
                <w:ilvl w:val="2"/>
                <w:numId w:val="2"/>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F016A2" w:rsidRPr="00FD1EE4" w:rsidRDefault="00AB7402" w:rsidP="006D2CDF">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51137D">
              <w:rPr>
                <w:rFonts w:ascii="GHEA Grapalat" w:eastAsia="GHEA Grapalat" w:hAnsi="GHEA Grapalat" w:cs="GHEA Grapalat"/>
              </w:rPr>
              <w:t>Прямое участие</w:t>
            </w:r>
          </w:p>
          <w:p w:rsidR="00F016A2" w:rsidRPr="00FD1EE4" w:rsidRDefault="00AB7402" w:rsidP="006D2CDF">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w:t>
            </w:r>
            <w:r w:rsidR="00F016A2" w:rsidRPr="00D812D8">
              <w:rPr>
                <w:rFonts w:ascii="GHEA Grapalat" w:eastAsia="GHEA Grapalat" w:hAnsi="GHEA Grapalat" w:cs="GHEA Grapalat"/>
              </w:rPr>
              <w:t>освенное участие</w:t>
            </w:r>
          </w:p>
        </w:tc>
      </w:tr>
    </w:tbl>
    <w:p w:rsidR="00F016A2" w:rsidRPr="00FD1EE4" w:rsidRDefault="00F016A2" w:rsidP="006A50D8">
      <w:pPr>
        <w:numPr>
          <w:ilvl w:val="1"/>
          <w:numId w:val="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FD1EE4" w:rsidTr="006D2CDF">
        <w:tc>
          <w:tcPr>
            <w:tcW w:w="2837" w:type="dxa"/>
            <w:shd w:val="clear" w:color="auto" w:fill="D9E2F3"/>
            <w:vAlign w:val="center"/>
          </w:tcPr>
          <w:p w:rsidR="00F016A2" w:rsidRPr="00B047A2" w:rsidRDefault="00F016A2" w:rsidP="006A50D8">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6A50D8">
            <w:pPr>
              <w:numPr>
                <w:ilvl w:val="2"/>
                <w:numId w:val="2"/>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6A50D8">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6A50D8">
            <w:pPr>
              <w:numPr>
                <w:ilvl w:val="2"/>
                <w:numId w:val="2"/>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F016A2" w:rsidRPr="00FD1EE4" w:rsidRDefault="00AB7402" w:rsidP="006D2CDF">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51137D">
              <w:rPr>
                <w:rFonts w:ascii="GHEA Grapalat" w:eastAsia="GHEA Grapalat" w:hAnsi="GHEA Grapalat" w:cs="GHEA Grapalat"/>
              </w:rPr>
              <w:t>Прямое участие</w:t>
            </w:r>
          </w:p>
          <w:p w:rsidR="00F016A2" w:rsidRPr="00FD1EE4" w:rsidRDefault="00AB7402" w:rsidP="006D2CDF">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w:t>
            </w:r>
            <w:r w:rsidR="00F016A2" w:rsidRPr="00D812D8">
              <w:rPr>
                <w:rFonts w:ascii="GHEA Grapalat" w:eastAsia="GHEA Grapalat" w:hAnsi="GHEA Grapalat" w:cs="GHEA Grapalat"/>
              </w:rPr>
              <w:t>освенное участие</w:t>
            </w:r>
          </w:p>
        </w:tc>
      </w:tr>
    </w:tbl>
    <w:p w:rsidR="00F016A2" w:rsidRPr="00FD1EE4" w:rsidRDefault="00F016A2" w:rsidP="00F016A2">
      <w:pPr>
        <w:rPr>
          <w:rFonts w:ascii="GHEA Grapalat" w:eastAsia="GHEA Grapalat" w:hAnsi="GHEA Grapalat" w:cs="GHEA Grapalat"/>
          <w:b/>
        </w:rPr>
      </w:pPr>
      <w:r w:rsidRPr="00FD1EE4">
        <w:rPr>
          <w:rFonts w:ascii="GHEA Grapalat" w:hAnsi="GHEA Grapalat"/>
        </w:rPr>
        <w:br w:type="page"/>
      </w:r>
    </w:p>
    <w:p w:rsidR="00F016A2" w:rsidRPr="00FD1EE4" w:rsidRDefault="00F016A2" w:rsidP="006A50D8">
      <w:pPr>
        <w:numPr>
          <w:ilvl w:val="0"/>
          <w:numId w:val="2"/>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F016A2" w:rsidRPr="00FD1EE4" w:rsidRDefault="00F016A2" w:rsidP="006A50D8">
      <w:pPr>
        <w:numPr>
          <w:ilvl w:val="1"/>
          <w:numId w:val="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16A2" w:rsidRPr="00FD1EE4" w:rsidTr="006D2CDF">
        <w:tc>
          <w:tcPr>
            <w:tcW w:w="2836" w:type="dxa"/>
            <w:shd w:val="clear" w:color="auto" w:fill="D9E2F3"/>
            <w:vAlign w:val="center"/>
          </w:tcPr>
          <w:p w:rsidR="00F016A2" w:rsidRPr="00FD1EE4" w:rsidRDefault="00F016A2" w:rsidP="006A50D8">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A50D8">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A50D8">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Pr>
                <w:rFonts w:ascii="GHEA Grapalat" w:eastAsia="GHEA Grapalat" w:hAnsi="GHEA Grapalat" w:cs="GHEA Grapalat"/>
                <w:color w:val="000000"/>
              </w:rPr>
              <w:t>Имя</w:t>
            </w:r>
            <w:r w:rsidRPr="00FD1EE4">
              <w:rPr>
                <w:rFonts w:ascii="GHEA Grapalat" w:eastAsia="GHEA Grapalat" w:hAnsi="GHEA Grapalat" w:cs="GHEA Grapalat"/>
                <w:color w:val="000000"/>
              </w:rPr>
              <w:t>(</w:t>
            </w:r>
            <w:proofErr w:type="gramEnd"/>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A50D8">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A50D8">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A50D8">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FD1EE4" w:rsidRDefault="00F016A2" w:rsidP="006A50D8">
      <w:pPr>
        <w:numPr>
          <w:ilvl w:val="1"/>
          <w:numId w:val="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F016A2" w:rsidRPr="00FD1EE4" w:rsidTr="006D2CDF">
        <w:tc>
          <w:tcPr>
            <w:tcW w:w="2977" w:type="dxa"/>
            <w:shd w:val="clear" w:color="auto" w:fill="D9E2F3"/>
            <w:vAlign w:val="center"/>
          </w:tcPr>
          <w:p w:rsidR="00F016A2" w:rsidRPr="00FD1EE4" w:rsidRDefault="00F016A2" w:rsidP="006A50D8">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977" w:type="dxa"/>
            <w:shd w:val="clear" w:color="auto" w:fill="D9E2F3"/>
            <w:vAlign w:val="center"/>
          </w:tcPr>
          <w:p w:rsidR="00F016A2" w:rsidRPr="00FD1EE4" w:rsidRDefault="00F016A2" w:rsidP="006A50D8">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977" w:type="dxa"/>
            <w:shd w:val="clear" w:color="auto" w:fill="D9E2F3"/>
            <w:vAlign w:val="center"/>
          </w:tcPr>
          <w:p w:rsidR="00F016A2" w:rsidRPr="00FD1EE4" w:rsidRDefault="00F016A2" w:rsidP="006A50D8">
            <w:pPr>
              <w:numPr>
                <w:ilvl w:val="2"/>
                <w:numId w:val="2"/>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977" w:type="dxa"/>
            <w:shd w:val="clear" w:color="auto" w:fill="D9E2F3"/>
            <w:vAlign w:val="center"/>
          </w:tcPr>
          <w:p w:rsidR="00F016A2" w:rsidRPr="00FD1EE4" w:rsidRDefault="00F016A2" w:rsidP="006A50D8">
            <w:pPr>
              <w:numPr>
                <w:ilvl w:val="2"/>
                <w:numId w:val="2"/>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977" w:type="dxa"/>
            <w:shd w:val="clear" w:color="auto" w:fill="D9E2F3"/>
            <w:vAlign w:val="center"/>
          </w:tcPr>
          <w:p w:rsidR="00F016A2" w:rsidRPr="00FD1EE4" w:rsidRDefault="00F016A2" w:rsidP="006A50D8">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FD1EE4" w:rsidRDefault="00F016A2" w:rsidP="006A50D8">
      <w:pPr>
        <w:numPr>
          <w:ilvl w:val="1"/>
          <w:numId w:val="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F016A2" w:rsidRPr="00FD1EE4" w:rsidTr="006D2CDF">
        <w:tc>
          <w:tcPr>
            <w:tcW w:w="2943" w:type="dxa"/>
            <w:shd w:val="clear" w:color="auto" w:fill="D9E2F3"/>
            <w:vAlign w:val="center"/>
          </w:tcPr>
          <w:p w:rsidR="00F016A2" w:rsidRPr="00FD1EE4" w:rsidRDefault="00F016A2" w:rsidP="006A50D8">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943" w:type="dxa"/>
            <w:shd w:val="clear" w:color="auto" w:fill="D9E2F3"/>
            <w:vAlign w:val="center"/>
          </w:tcPr>
          <w:p w:rsidR="00F016A2" w:rsidRPr="00FD1EE4" w:rsidRDefault="00F016A2" w:rsidP="006A50D8">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943" w:type="dxa"/>
            <w:shd w:val="clear" w:color="auto" w:fill="D9E2F3"/>
            <w:vAlign w:val="center"/>
          </w:tcPr>
          <w:p w:rsidR="00F016A2" w:rsidRPr="00FD1EE4" w:rsidRDefault="00F016A2" w:rsidP="006A50D8">
            <w:pPr>
              <w:numPr>
                <w:ilvl w:val="2"/>
                <w:numId w:val="2"/>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943" w:type="dxa"/>
            <w:shd w:val="clear" w:color="auto" w:fill="D9E2F3"/>
            <w:vAlign w:val="center"/>
          </w:tcPr>
          <w:p w:rsidR="00F016A2" w:rsidRPr="00FD1EE4" w:rsidRDefault="00F016A2" w:rsidP="006A50D8">
            <w:pPr>
              <w:numPr>
                <w:ilvl w:val="2"/>
                <w:numId w:val="2"/>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072"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FD1EE4" w:rsidRDefault="00F016A2" w:rsidP="006A50D8">
      <w:pPr>
        <w:numPr>
          <w:ilvl w:val="1"/>
          <w:numId w:val="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F016A2" w:rsidRPr="00FD1EE4" w:rsidTr="006D2CDF">
        <w:tc>
          <w:tcPr>
            <w:tcW w:w="2837" w:type="dxa"/>
            <w:shd w:val="clear" w:color="auto" w:fill="D9E2F3"/>
            <w:vAlign w:val="center"/>
          </w:tcPr>
          <w:p w:rsidR="00F016A2" w:rsidRPr="00FD1EE4" w:rsidRDefault="00F016A2" w:rsidP="006A50D8">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6A50D8">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6A50D8">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6A50D8">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8C665F" w:rsidRDefault="00F016A2" w:rsidP="006A50D8">
      <w:pPr>
        <w:numPr>
          <w:ilvl w:val="1"/>
          <w:numId w:val="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16A2" w:rsidRPr="00FD1EE4" w:rsidTr="006D2CDF">
        <w:trPr>
          <w:trHeight w:val="924"/>
        </w:trPr>
        <w:tc>
          <w:tcPr>
            <w:tcW w:w="9016" w:type="dxa"/>
            <w:gridSpan w:val="2"/>
            <w:vAlign w:val="center"/>
          </w:tcPr>
          <w:p w:rsidR="00F016A2" w:rsidRPr="00FD1EE4" w:rsidRDefault="00AB7402" w:rsidP="006D2CDF">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B34CB6">
              <w:rPr>
                <w:rFonts w:ascii="GHEA Grapalat" w:eastAsia="GHEA Grapalat" w:hAnsi="GHEA Grapalat" w:cs="GHEA Grapalat"/>
                <w:lang w:val="hy-AM"/>
              </w:rPr>
              <w:t>а</w:t>
            </w:r>
            <w:r w:rsidR="00F016A2">
              <w:rPr>
                <w:rFonts w:ascii="GHEA Grapalat" w:eastAsia="GHEA Grapalat" w:hAnsi="GHEA Grapalat" w:cs="GHEA Grapalat"/>
              </w:rPr>
              <w:t>.</w:t>
            </w:r>
            <w:r w:rsidR="00F016A2" w:rsidRPr="00FD1EE4">
              <w:rPr>
                <w:rFonts w:ascii="GHEA Grapalat" w:eastAsia="GHEA Grapalat" w:hAnsi="GHEA Grapalat" w:cs="GHEA Grapalat"/>
              </w:rPr>
              <w:t xml:space="preserve"> </w:t>
            </w:r>
            <w:r w:rsidR="00F016A2" w:rsidRPr="00C76DD8">
              <w:rPr>
                <w:rFonts w:ascii="GHEA Grapalat" w:eastAsia="GHEA Grapalat" w:hAnsi="GHEA Grapalat" w:cs="GHEA Grapalat"/>
              </w:rPr>
              <w:t xml:space="preserve">прямо или косвенно владеет 20 и более процентами </w:t>
            </w:r>
            <w:r w:rsidR="00F016A2" w:rsidRPr="004B3E79">
              <w:rPr>
                <w:rFonts w:ascii="GHEA Grapalat" w:eastAsia="GHEA Grapalat" w:hAnsi="GHEA Grapalat" w:cs="GHEA Grapalat"/>
              </w:rPr>
              <w:t>дающих право голоса долей</w:t>
            </w:r>
            <w:r w:rsidR="00F016A2" w:rsidRPr="00C76DD8">
              <w:rPr>
                <w:rFonts w:ascii="GHEA Grapalat" w:eastAsia="GHEA Grapalat" w:hAnsi="GHEA Grapalat" w:cs="GHEA Grapalat"/>
              </w:rPr>
              <w:t xml:space="preserve"> (акций, паев) данного юридического лица или имеет </w:t>
            </w:r>
            <w:proofErr w:type="gramStart"/>
            <w:r w:rsidR="00F016A2" w:rsidRPr="00C76DD8">
              <w:rPr>
                <w:rFonts w:ascii="GHEA Grapalat" w:eastAsia="GHEA Grapalat" w:hAnsi="GHEA Grapalat" w:cs="GHEA Grapalat"/>
              </w:rPr>
              <w:t>прямое</w:t>
            </w:r>
            <w:proofErr w:type="gramEnd"/>
            <w:r w:rsidR="00F016A2" w:rsidRPr="00C76DD8">
              <w:rPr>
                <w:rFonts w:ascii="GHEA Grapalat" w:eastAsia="GHEA Grapalat" w:hAnsi="GHEA Grapalat" w:cs="GHEA Grapalat"/>
              </w:rPr>
              <w:t xml:space="preserve"> или косвенное участие в уставном капитале юридического лица в 20 и более процентов</w:t>
            </w:r>
          </w:p>
        </w:tc>
      </w:tr>
      <w:tr w:rsidR="00F016A2" w:rsidRPr="00FD1EE4" w:rsidTr="006D2CDF">
        <w:trPr>
          <w:trHeight w:val="684"/>
        </w:trPr>
        <w:tc>
          <w:tcPr>
            <w:tcW w:w="4508" w:type="dxa"/>
            <w:shd w:val="clear" w:color="auto" w:fill="D9E2F3"/>
            <w:vAlign w:val="center"/>
          </w:tcPr>
          <w:p w:rsidR="00F016A2" w:rsidRPr="00FD1EE4" w:rsidRDefault="00F016A2" w:rsidP="006A50D8">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4508" w:type="dxa"/>
            <w:shd w:val="clear" w:color="auto" w:fill="FFFFFF"/>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rPr>
          <w:trHeight w:val="1282"/>
        </w:trPr>
        <w:tc>
          <w:tcPr>
            <w:tcW w:w="4508" w:type="dxa"/>
            <w:shd w:val="clear" w:color="auto" w:fill="D9E2F3"/>
            <w:vAlign w:val="center"/>
          </w:tcPr>
          <w:p w:rsidR="00F016A2" w:rsidRPr="00FD1EE4" w:rsidRDefault="00F016A2" w:rsidP="006A50D8">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F016A2" w:rsidRPr="006B364D" w:rsidRDefault="00AB7402"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Прямое участие</w:t>
            </w:r>
          </w:p>
          <w:p w:rsidR="00F016A2" w:rsidRPr="00F10CBA" w:rsidRDefault="00AB7402"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Косвенное участие</w:t>
            </w:r>
          </w:p>
        </w:tc>
      </w:tr>
      <w:tr w:rsidR="00F016A2" w:rsidRPr="00FD1EE4" w:rsidTr="006D2CDF">
        <w:tc>
          <w:tcPr>
            <w:tcW w:w="9016" w:type="dxa"/>
            <w:gridSpan w:val="2"/>
            <w:vAlign w:val="center"/>
          </w:tcPr>
          <w:p w:rsidR="00F016A2" w:rsidRPr="00FD1EE4" w:rsidRDefault="00AB7402" w:rsidP="006D2CDF">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6F16E4">
              <w:rPr>
                <w:rFonts w:ascii="GHEA Grapalat" w:eastAsia="GHEA Grapalat" w:hAnsi="GHEA Grapalat" w:cs="GHEA Grapalat"/>
                <w:lang w:val="hy-AM"/>
              </w:rPr>
              <w:t>б</w:t>
            </w:r>
            <w:r w:rsidR="00F016A2" w:rsidRPr="006F16E4">
              <w:rPr>
                <w:rFonts w:eastAsia="Cambria Math"/>
              </w:rPr>
              <w:t>․</w:t>
            </w:r>
            <w:r w:rsidR="00F016A2"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F016A2" w:rsidRPr="00FD1EE4" w:rsidTr="006D2CDF">
        <w:tc>
          <w:tcPr>
            <w:tcW w:w="9016" w:type="dxa"/>
            <w:gridSpan w:val="2"/>
            <w:vAlign w:val="center"/>
          </w:tcPr>
          <w:p w:rsidR="00F016A2" w:rsidRPr="00FD1EE4" w:rsidRDefault="00AB7402" w:rsidP="006D2CDF">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801B2D">
              <w:rPr>
                <w:rFonts w:ascii="GHEA Grapalat" w:eastAsia="GHEA Grapalat" w:hAnsi="GHEA Grapalat" w:cs="GHEA Grapalat"/>
                <w:lang w:val="hy-AM"/>
              </w:rPr>
              <w:t>в</w:t>
            </w:r>
            <w:r w:rsidR="00F016A2">
              <w:rPr>
                <w:rFonts w:ascii="GHEA Grapalat" w:eastAsia="GHEA Grapalat" w:hAnsi="GHEA Grapalat" w:cs="GHEA Grapalat"/>
              </w:rPr>
              <w:t>.</w:t>
            </w:r>
            <w:r w:rsidR="00F016A2" w:rsidRPr="00BA30D4">
              <w:rPr>
                <w:rFonts w:ascii="GHEA Grapalat" w:eastAsia="GHEA Grapalat" w:hAnsi="GHEA Grapalat" w:cs="GHEA Grapalat"/>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F016A2" w:rsidRPr="00BA30D4">
              <w:rPr>
                <w:rFonts w:ascii="GHEA Grapalat" w:eastAsia="GHEA Grapalat" w:hAnsi="GHEA Grapalat" w:cs="GHEA Grapalat"/>
                <w:lang w:val="hy-AM"/>
              </w:rPr>
              <w:t>б</w:t>
            </w:r>
            <w:r w:rsidR="00F016A2" w:rsidRPr="00BA30D4">
              <w:rPr>
                <w:rFonts w:ascii="GHEA Grapalat" w:eastAsia="GHEA Grapalat" w:hAnsi="GHEA Grapalat" w:cs="GHEA Grapalat"/>
              </w:rPr>
              <w:t>"</w:t>
            </w:r>
          </w:p>
        </w:tc>
      </w:tr>
    </w:tbl>
    <w:p w:rsidR="00F016A2" w:rsidRPr="00A5193B" w:rsidRDefault="00F016A2" w:rsidP="006A50D8">
      <w:pPr>
        <w:numPr>
          <w:ilvl w:val="1"/>
          <w:numId w:val="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16A2" w:rsidRPr="00FD1EE4" w:rsidTr="006D2CDF">
        <w:trPr>
          <w:trHeight w:val="924"/>
        </w:trPr>
        <w:tc>
          <w:tcPr>
            <w:tcW w:w="9016" w:type="dxa"/>
            <w:gridSpan w:val="2"/>
            <w:vAlign w:val="center"/>
          </w:tcPr>
          <w:p w:rsidR="00F016A2" w:rsidRPr="00FD1EE4" w:rsidRDefault="00AB7402" w:rsidP="006D2CDF">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9C7B43">
              <w:rPr>
                <w:rFonts w:ascii="GHEA Grapalat" w:eastAsia="GHEA Grapalat" w:hAnsi="GHEA Grapalat" w:cs="GHEA Grapalat"/>
                <w:lang w:val="hy-AM"/>
              </w:rPr>
              <w:t>а</w:t>
            </w:r>
            <w:r w:rsidR="00F016A2" w:rsidRPr="00FD1EE4">
              <w:rPr>
                <w:rFonts w:eastAsia="Cambria Math"/>
              </w:rPr>
              <w:t>․</w:t>
            </w:r>
            <w:r w:rsidR="00F016A2" w:rsidRPr="00FD1EE4">
              <w:rPr>
                <w:rFonts w:ascii="GHEA Grapalat" w:eastAsia="Cambria Math" w:hAnsi="GHEA Grapalat" w:cs="Cambria Math"/>
              </w:rPr>
              <w:t xml:space="preserve"> </w:t>
            </w:r>
            <w:r w:rsidR="00F016A2" w:rsidRPr="00BC0F3A">
              <w:rPr>
                <w:rFonts w:ascii="GHEA Grapalat" w:eastAsia="GHEA Grapalat" w:hAnsi="GHEA Grapalat" w:cs="GHEA Grapalat"/>
              </w:rPr>
              <w:t xml:space="preserve">прямо или косвенно владеет 10 и более процентами </w:t>
            </w:r>
            <w:r w:rsidR="00F016A2" w:rsidRPr="004B3E79">
              <w:rPr>
                <w:rFonts w:ascii="GHEA Grapalat" w:eastAsia="GHEA Grapalat" w:hAnsi="GHEA Grapalat" w:cs="GHEA Grapalat"/>
              </w:rPr>
              <w:t>дающих право голоса долей</w:t>
            </w:r>
            <w:r w:rsidR="00F016A2" w:rsidRPr="00C76DD8">
              <w:rPr>
                <w:rFonts w:ascii="GHEA Grapalat" w:eastAsia="GHEA Grapalat" w:hAnsi="GHEA Grapalat" w:cs="GHEA Grapalat"/>
              </w:rPr>
              <w:t xml:space="preserve"> (акций, паев) </w:t>
            </w:r>
            <w:r w:rsidR="00F016A2"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юридического лица</w:t>
            </w:r>
          </w:p>
        </w:tc>
      </w:tr>
      <w:tr w:rsidR="00F016A2" w:rsidRPr="00FD1EE4" w:rsidTr="006D2CDF">
        <w:trPr>
          <w:trHeight w:val="684"/>
        </w:trPr>
        <w:tc>
          <w:tcPr>
            <w:tcW w:w="4508" w:type="dxa"/>
            <w:shd w:val="clear" w:color="auto" w:fill="D9E2F3"/>
            <w:vAlign w:val="center"/>
          </w:tcPr>
          <w:p w:rsidR="00F016A2" w:rsidRPr="00FD1EE4" w:rsidRDefault="00F016A2" w:rsidP="006A50D8">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rPr>
          <w:trHeight w:val="1282"/>
        </w:trPr>
        <w:tc>
          <w:tcPr>
            <w:tcW w:w="4508" w:type="dxa"/>
            <w:shd w:val="clear" w:color="auto" w:fill="D9E2F3"/>
            <w:vAlign w:val="center"/>
          </w:tcPr>
          <w:p w:rsidR="00F016A2" w:rsidRPr="00FD1EE4" w:rsidRDefault="00F016A2" w:rsidP="006A50D8">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F016A2" w:rsidRPr="00C843BA" w:rsidRDefault="00AB7402"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Прямое участие</w:t>
            </w:r>
          </w:p>
          <w:p w:rsidR="00F016A2" w:rsidRPr="00C843BA" w:rsidRDefault="00AB7402"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Косвенное участие</w:t>
            </w:r>
          </w:p>
        </w:tc>
      </w:tr>
      <w:tr w:rsidR="00F016A2" w:rsidRPr="00FD1EE4" w:rsidTr="006D2CDF">
        <w:tc>
          <w:tcPr>
            <w:tcW w:w="9016" w:type="dxa"/>
            <w:gridSpan w:val="2"/>
            <w:vAlign w:val="center"/>
          </w:tcPr>
          <w:p w:rsidR="00F016A2" w:rsidRPr="00FD1EE4" w:rsidRDefault="00AB7402" w:rsidP="006D2CDF">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D654B4">
              <w:rPr>
                <w:rFonts w:ascii="GHEA Grapalat" w:eastAsia="GHEA Grapalat" w:hAnsi="GHEA Grapalat" w:cs="GHEA Grapalat"/>
                <w:lang w:val="hy-AM"/>
              </w:rPr>
              <w:t>б</w:t>
            </w:r>
            <w:r w:rsidR="00F016A2" w:rsidRPr="00D654B4">
              <w:rPr>
                <w:rFonts w:eastAsia="Cambria Math"/>
              </w:rPr>
              <w:t>․</w:t>
            </w:r>
            <w:r w:rsidR="00F016A2" w:rsidRPr="00D654B4">
              <w:rPr>
                <w:rFonts w:ascii="GHEA Grapalat" w:eastAsia="Cambria Math" w:hAnsi="GHEA Grapalat" w:cs="Cambria Math"/>
              </w:rPr>
              <w:t xml:space="preserve"> </w:t>
            </w:r>
            <w:r w:rsidR="00F016A2" w:rsidRPr="00D654B4">
              <w:rPr>
                <w:rFonts w:ascii="GHEA Grapalat" w:eastAsia="GHEA Grapalat" w:hAnsi="GHEA Grapalat" w:cs="GHEA Grapalat"/>
              </w:rPr>
              <w:t xml:space="preserve">имеет право назначать или </w:t>
            </w:r>
            <w:r w:rsidR="00F016A2" w:rsidRPr="00D654B4">
              <w:rPr>
                <w:rFonts w:ascii="GHEA Grapalat" w:eastAsia="GHEA Grapalat" w:hAnsi="GHEA Grapalat" w:cs="GHEA Grapalat"/>
                <w:lang w:eastAsia="hy-AM"/>
              </w:rPr>
              <w:t>освобождать</w:t>
            </w:r>
            <w:r w:rsidR="00F016A2" w:rsidRPr="00D654B4">
              <w:rPr>
                <w:rFonts w:ascii="GHEA Grapalat" w:eastAsia="GHEA Grapalat" w:hAnsi="GHEA Grapalat" w:cs="GHEA Grapalat"/>
              </w:rPr>
              <w:t xml:space="preserve"> большинство членов органов управления юридического лица</w:t>
            </w:r>
          </w:p>
        </w:tc>
      </w:tr>
      <w:tr w:rsidR="00F016A2" w:rsidRPr="00FD1EE4" w:rsidTr="006D2CDF">
        <w:tc>
          <w:tcPr>
            <w:tcW w:w="9016" w:type="dxa"/>
            <w:gridSpan w:val="2"/>
            <w:vAlign w:val="center"/>
          </w:tcPr>
          <w:p w:rsidR="00F016A2" w:rsidRPr="00FD1EE4" w:rsidRDefault="00AB7402" w:rsidP="006D2CDF">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1104ED">
              <w:rPr>
                <w:rFonts w:ascii="GHEA Grapalat" w:eastAsia="GHEA Grapalat" w:hAnsi="GHEA Grapalat" w:cs="GHEA Grapalat"/>
                <w:lang w:val="hy-AM"/>
              </w:rPr>
              <w:t>в</w:t>
            </w:r>
            <w:r w:rsidR="00F016A2" w:rsidRPr="00FD1EE4">
              <w:rPr>
                <w:rFonts w:eastAsia="Cambria Math"/>
              </w:rPr>
              <w:t>․</w:t>
            </w:r>
            <w:r w:rsidR="00F016A2" w:rsidRPr="00FD1EE4">
              <w:rPr>
                <w:rFonts w:ascii="GHEA Grapalat" w:eastAsia="Cambria Math" w:hAnsi="GHEA Grapalat" w:cs="Cambria Math"/>
              </w:rPr>
              <w:t xml:space="preserve"> </w:t>
            </w:r>
            <w:r w:rsidR="00F016A2" w:rsidRPr="001104ED">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F016A2" w:rsidRPr="00FD1EE4" w:rsidTr="006D2CDF">
        <w:tc>
          <w:tcPr>
            <w:tcW w:w="9016" w:type="dxa"/>
            <w:gridSpan w:val="2"/>
            <w:vAlign w:val="center"/>
          </w:tcPr>
          <w:p w:rsidR="00F016A2" w:rsidRPr="00FD1EE4" w:rsidRDefault="00AB7402" w:rsidP="006D2CDF">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9839CB">
              <w:rPr>
                <w:rFonts w:ascii="GHEA Grapalat" w:eastAsia="GHEA Grapalat" w:hAnsi="GHEA Grapalat" w:cs="GHEA Grapalat"/>
                <w:lang w:val="hy-AM"/>
              </w:rPr>
              <w:t>г</w:t>
            </w:r>
            <w:r w:rsidR="00F016A2" w:rsidRPr="00FD1EE4">
              <w:rPr>
                <w:rFonts w:eastAsia="Cambria Math"/>
              </w:rPr>
              <w:t>․</w:t>
            </w:r>
            <w:r w:rsidR="00F016A2" w:rsidRPr="00FD1EE4">
              <w:rPr>
                <w:rFonts w:ascii="GHEA Grapalat" w:eastAsia="Cambria Math" w:hAnsi="GHEA Grapalat" w:cs="Cambria Math"/>
              </w:rPr>
              <w:t xml:space="preserve"> </w:t>
            </w:r>
            <w:r w:rsidR="00F016A2" w:rsidRPr="00F84F06">
              <w:rPr>
                <w:rFonts w:ascii="GHEA Grapalat" w:eastAsia="GHEA Grapalat" w:hAnsi="GHEA Grapalat" w:cs="GHEA Grapalat"/>
              </w:rPr>
              <w:t xml:space="preserve">осуществляет реальный (фактический) контроль за юридическим лицом </w:t>
            </w:r>
            <w:r w:rsidR="00F016A2">
              <w:rPr>
                <w:rFonts w:ascii="GHEA Grapalat" w:eastAsia="GHEA Grapalat" w:hAnsi="GHEA Grapalat" w:cs="GHEA Grapalat"/>
              </w:rPr>
              <w:t>иными</w:t>
            </w:r>
            <w:r w:rsidR="00F016A2" w:rsidRPr="00F84F06">
              <w:rPr>
                <w:rFonts w:ascii="GHEA Grapalat" w:eastAsia="GHEA Grapalat" w:hAnsi="GHEA Grapalat" w:cs="GHEA Grapalat"/>
              </w:rPr>
              <w:t xml:space="preserve"> средствами</w:t>
            </w:r>
          </w:p>
        </w:tc>
      </w:tr>
      <w:tr w:rsidR="00F016A2" w:rsidRPr="00FD1EE4" w:rsidTr="006D2CDF">
        <w:tc>
          <w:tcPr>
            <w:tcW w:w="9016" w:type="dxa"/>
            <w:gridSpan w:val="2"/>
            <w:vAlign w:val="center"/>
          </w:tcPr>
          <w:p w:rsidR="00F016A2" w:rsidRPr="00FD1EE4" w:rsidRDefault="00AB7402" w:rsidP="006D2CDF">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331D0E">
              <w:rPr>
                <w:rFonts w:ascii="GHEA Grapalat" w:eastAsia="GHEA Grapalat" w:hAnsi="GHEA Grapalat" w:cs="GHEA Grapalat"/>
                <w:lang w:val="hy-AM"/>
              </w:rPr>
              <w:t>д</w:t>
            </w:r>
            <w:r w:rsidR="00F016A2" w:rsidRPr="00FD1EE4">
              <w:rPr>
                <w:rFonts w:eastAsia="Cambria Math"/>
              </w:rPr>
              <w:t>․</w:t>
            </w:r>
            <w:r w:rsidR="00F016A2" w:rsidRPr="00FD1EE4">
              <w:rPr>
                <w:rFonts w:ascii="GHEA Grapalat" w:eastAsia="Cambria Math" w:hAnsi="GHEA Grapalat" w:cs="Cambria Math"/>
              </w:rPr>
              <w:t xml:space="preserve"> </w:t>
            </w:r>
            <w:r w:rsidR="00F016A2"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F016A2" w:rsidRPr="00F36505">
              <w:rPr>
                <w:rFonts w:ascii="GHEA Grapalat" w:eastAsia="GHEA Grapalat" w:hAnsi="GHEA Grapalat" w:cs="GHEA Grapalat"/>
              </w:rPr>
              <w:t xml:space="preserve"> "а" - "г"</w:t>
            </w:r>
          </w:p>
        </w:tc>
      </w:tr>
    </w:tbl>
    <w:p w:rsidR="00F016A2" w:rsidRPr="00FD1EE4" w:rsidRDefault="00F016A2" w:rsidP="006A50D8">
      <w:pPr>
        <w:numPr>
          <w:ilvl w:val="1"/>
          <w:numId w:val="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A6D23">
        <w:rPr>
          <w:rFonts w:ascii="GHEA Grapalat" w:eastAsia="GHEA Grapalat" w:hAnsi="GHEA Grapalat" w:cs="GHEA Grapalat"/>
          <w:i/>
          <w:color w:val="000000"/>
        </w:rPr>
        <w:t>Информация о статусе реального бене</w:t>
      </w:r>
      <w:r>
        <w:rPr>
          <w:rFonts w:ascii="GHEA Grapalat" w:eastAsia="GHEA Grapalat" w:hAnsi="GHEA Grapalat" w:cs="GHEA Grapalat"/>
          <w:i/>
          <w:color w:val="000000"/>
        </w:rPr>
        <w:t xml:space="preserve"> </w:t>
      </w:r>
      <w:r w:rsidRPr="006A6D23">
        <w:rPr>
          <w:rFonts w:ascii="GHEA Grapalat" w:eastAsia="GHEA Grapalat" w:hAnsi="GHEA Grapalat" w:cs="GHEA Grapalat"/>
          <w:i/>
          <w:color w:val="000000"/>
        </w:rPr>
        <w:t>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FD1EE4" w:rsidTr="006D2CDF">
        <w:tc>
          <w:tcPr>
            <w:tcW w:w="2837" w:type="dxa"/>
            <w:shd w:val="clear" w:color="auto" w:fill="D9E2F3"/>
            <w:vAlign w:val="center"/>
          </w:tcPr>
          <w:p w:rsidR="00F016A2" w:rsidRPr="00FD1EE4" w:rsidRDefault="00F016A2" w:rsidP="006A50D8">
            <w:pPr>
              <w:numPr>
                <w:ilvl w:val="2"/>
                <w:numId w:val="2"/>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6A50D8">
            <w:pPr>
              <w:numPr>
                <w:ilvl w:val="2"/>
                <w:numId w:val="2"/>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lastRenderedPageBreak/>
              <w:t>Осуществление контроля за организацией</w:t>
            </w:r>
          </w:p>
        </w:tc>
        <w:tc>
          <w:tcPr>
            <w:tcW w:w="6180" w:type="dxa"/>
            <w:vAlign w:val="center"/>
          </w:tcPr>
          <w:p w:rsidR="00F016A2" w:rsidRPr="00B23852" w:rsidRDefault="00AB7402"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Отдельно</w:t>
            </w:r>
          </w:p>
          <w:p w:rsidR="00F016A2" w:rsidRPr="00FD1EE4" w:rsidRDefault="00AB7402" w:rsidP="006D2CDF">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5558FC">
              <w:rPr>
                <w:rFonts w:ascii="GHEA Grapalat" w:eastAsia="GHEA Grapalat" w:hAnsi="GHEA Grapalat" w:cs="GHEA Grapalat"/>
              </w:rPr>
              <w:t>Совместно с аффилированными лицами</w:t>
            </w:r>
          </w:p>
        </w:tc>
      </w:tr>
      <w:tr w:rsidR="00F016A2" w:rsidRPr="00FD1EE4" w:rsidTr="006D2CDF">
        <w:tc>
          <w:tcPr>
            <w:tcW w:w="2837" w:type="dxa"/>
            <w:shd w:val="clear" w:color="auto" w:fill="D9E2F3"/>
            <w:vAlign w:val="center"/>
          </w:tcPr>
          <w:p w:rsidR="00F016A2" w:rsidRPr="00FD1EE4" w:rsidRDefault="00F016A2" w:rsidP="006A50D8">
            <w:pPr>
              <w:numPr>
                <w:ilvl w:val="2"/>
                <w:numId w:val="2"/>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t>Реальным бенефициаром отчетной организации в сфере недропользования является должностное лицо или член его семьи</w:t>
            </w:r>
            <w:r>
              <w:rPr>
                <w:rFonts w:ascii="GHEA Grapalat" w:eastAsia="GHEA Grapalat" w:hAnsi="GHEA Grapalat" w:cs="GHEA Grapalat"/>
                <w:color w:val="000000"/>
              </w:rPr>
              <w:t xml:space="preserve"> </w:t>
            </w:r>
          </w:p>
        </w:tc>
        <w:tc>
          <w:tcPr>
            <w:tcW w:w="6180" w:type="dxa"/>
            <w:vAlign w:val="center"/>
          </w:tcPr>
          <w:p w:rsidR="00F016A2" w:rsidRPr="005600B4" w:rsidRDefault="00AB7402"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Да</w:t>
            </w:r>
          </w:p>
          <w:p w:rsidR="00F016A2" w:rsidRPr="005600B4" w:rsidRDefault="00AB7402"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Нет</w:t>
            </w:r>
          </w:p>
        </w:tc>
      </w:tr>
    </w:tbl>
    <w:p w:rsidR="00F016A2" w:rsidRPr="00FD1EE4" w:rsidRDefault="00F016A2" w:rsidP="006A50D8">
      <w:pPr>
        <w:numPr>
          <w:ilvl w:val="1"/>
          <w:numId w:val="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FD1EE4" w:rsidTr="006D2CDF">
        <w:tc>
          <w:tcPr>
            <w:tcW w:w="2837" w:type="dxa"/>
            <w:shd w:val="clear" w:color="auto" w:fill="D9E2F3"/>
            <w:vAlign w:val="center"/>
          </w:tcPr>
          <w:p w:rsidR="00F016A2" w:rsidRPr="00FD1EE4" w:rsidRDefault="00F016A2" w:rsidP="006A50D8">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w:t>
            </w:r>
            <w:proofErr w:type="gramEnd"/>
            <w:r w:rsidRPr="001A2E46">
              <w:rPr>
                <w:rFonts w:ascii="GHEA Grapalat" w:eastAsia="GHEA Grapalat" w:hAnsi="GHEA Grapalat" w:cs="GHEA Grapalat"/>
                <w:color w:val="000000"/>
              </w:rPr>
              <w:t xml:space="preserve"> почты</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6A50D8">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FD1EE4" w:rsidRDefault="00F016A2" w:rsidP="00F016A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F016A2" w:rsidRPr="00FD1EE4" w:rsidRDefault="00F016A2" w:rsidP="006A50D8">
      <w:pPr>
        <w:numPr>
          <w:ilvl w:val="0"/>
          <w:numId w:val="2"/>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F016A2" w:rsidRPr="00FD1EE4" w:rsidRDefault="00F016A2" w:rsidP="006A50D8">
      <w:pPr>
        <w:numPr>
          <w:ilvl w:val="1"/>
          <w:numId w:val="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rsidTr="006D2CDF">
        <w:tc>
          <w:tcPr>
            <w:tcW w:w="2835" w:type="dxa"/>
            <w:shd w:val="clear" w:color="auto" w:fill="D9E2F3"/>
            <w:vAlign w:val="center"/>
          </w:tcPr>
          <w:p w:rsidR="00F016A2" w:rsidRPr="00FD1EE4" w:rsidRDefault="00F016A2" w:rsidP="006A50D8">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A50D8">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A50D8">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A50D8">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A50D8">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A50D8">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A50D8">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FD1EE4" w:rsidRDefault="00F016A2" w:rsidP="006A50D8">
      <w:pPr>
        <w:numPr>
          <w:ilvl w:val="1"/>
          <w:numId w:val="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rsidTr="006D2CDF">
        <w:trPr>
          <w:trHeight w:val="853"/>
        </w:trPr>
        <w:tc>
          <w:tcPr>
            <w:tcW w:w="2835" w:type="dxa"/>
            <w:vMerge w:val="restart"/>
            <w:shd w:val="clear" w:color="auto" w:fill="D9E2F3"/>
            <w:vAlign w:val="center"/>
          </w:tcPr>
          <w:p w:rsidR="00F016A2" w:rsidRPr="00FD1EE4" w:rsidRDefault="00F016A2" w:rsidP="006A50D8">
            <w:pPr>
              <w:numPr>
                <w:ilvl w:val="2"/>
                <w:numId w:val="2"/>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rPr>
          <w:trHeight w:val="850"/>
        </w:trPr>
        <w:tc>
          <w:tcPr>
            <w:tcW w:w="2835" w:type="dxa"/>
            <w:vMerge/>
            <w:shd w:val="clear" w:color="auto" w:fill="D9E2F3"/>
            <w:vAlign w:val="center"/>
          </w:tcPr>
          <w:p w:rsidR="00F016A2" w:rsidRPr="00FD1EE4" w:rsidRDefault="00F016A2" w:rsidP="006A50D8">
            <w:pPr>
              <w:numPr>
                <w:ilvl w:val="2"/>
                <w:numId w:val="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rPr>
          <w:trHeight w:val="850"/>
        </w:trPr>
        <w:tc>
          <w:tcPr>
            <w:tcW w:w="2835" w:type="dxa"/>
            <w:vMerge/>
            <w:shd w:val="clear" w:color="auto" w:fill="D9E2F3"/>
            <w:vAlign w:val="center"/>
          </w:tcPr>
          <w:p w:rsidR="00F016A2" w:rsidRPr="00FD1EE4" w:rsidRDefault="00F016A2" w:rsidP="006A50D8">
            <w:pPr>
              <w:numPr>
                <w:ilvl w:val="2"/>
                <w:numId w:val="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rPr>
          <w:trHeight w:val="850"/>
        </w:trPr>
        <w:tc>
          <w:tcPr>
            <w:tcW w:w="2835" w:type="dxa"/>
            <w:vMerge/>
            <w:shd w:val="clear" w:color="auto" w:fill="D9E2F3"/>
            <w:vAlign w:val="center"/>
          </w:tcPr>
          <w:p w:rsidR="00F016A2" w:rsidRPr="00FD1EE4" w:rsidRDefault="00F016A2" w:rsidP="006A50D8">
            <w:pPr>
              <w:numPr>
                <w:ilvl w:val="2"/>
                <w:numId w:val="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rPr>
          <w:trHeight w:val="850"/>
        </w:trPr>
        <w:tc>
          <w:tcPr>
            <w:tcW w:w="2835" w:type="dxa"/>
            <w:vMerge/>
            <w:shd w:val="clear" w:color="auto" w:fill="D9E2F3"/>
            <w:vAlign w:val="center"/>
          </w:tcPr>
          <w:p w:rsidR="00F016A2" w:rsidRPr="00FD1EE4" w:rsidRDefault="00F016A2" w:rsidP="006A50D8">
            <w:pPr>
              <w:numPr>
                <w:ilvl w:val="2"/>
                <w:numId w:val="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16A2" w:rsidRPr="00FD1EE4" w:rsidRDefault="00F016A2" w:rsidP="006D2CDF">
            <w:pPr>
              <w:spacing w:before="240" w:after="240"/>
              <w:rPr>
                <w:rFonts w:ascii="GHEA Grapalat" w:eastAsia="GHEA Grapalat" w:hAnsi="GHEA Grapalat" w:cs="GHEA Grapalat"/>
              </w:rPr>
            </w:pPr>
          </w:p>
        </w:tc>
      </w:tr>
    </w:tbl>
    <w:p w:rsidR="00F016A2" w:rsidRDefault="00F016A2" w:rsidP="006A50D8">
      <w:pPr>
        <w:numPr>
          <w:ilvl w:val="1"/>
          <w:numId w:val="2"/>
        </w:numPr>
        <w:pBdr>
          <w:top w:val="nil"/>
          <w:left w:val="nil"/>
          <w:bottom w:val="nil"/>
          <w:right w:val="nil"/>
          <w:between w:val="nil"/>
        </w:pBdr>
        <w:spacing w:before="240" w:after="160" w:line="259" w:lineRule="auto"/>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rsidTr="006D2CDF">
        <w:tc>
          <w:tcPr>
            <w:tcW w:w="2835" w:type="dxa"/>
            <w:shd w:val="clear" w:color="auto" w:fill="D9E2F3"/>
            <w:vAlign w:val="center"/>
          </w:tcPr>
          <w:p w:rsidR="00F016A2" w:rsidRPr="00FD1EE4" w:rsidRDefault="00F016A2" w:rsidP="006A50D8">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A50D8">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FD1EE4" w:rsidRDefault="00F016A2" w:rsidP="00F016A2">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br w:type="page"/>
      </w:r>
    </w:p>
    <w:p w:rsidR="00F016A2" w:rsidRPr="00E61782" w:rsidRDefault="00F016A2" w:rsidP="006A50D8">
      <w:pPr>
        <w:pStyle w:val="aff3"/>
        <w:numPr>
          <w:ilvl w:val="0"/>
          <w:numId w:val="2"/>
        </w:numPr>
        <w:pBdr>
          <w:top w:val="nil"/>
          <w:left w:val="nil"/>
          <w:bottom w:val="nil"/>
          <w:right w:val="nil"/>
          <w:between w:val="nil"/>
        </w:pBdr>
        <w:rPr>
          <w:rFonts w:ascii="GHEA Grapalat" w:eastAsia="GHEA Grapalat" w:hAnsi="GHEA Grapalat" w:cs="GHEA Grapalat"/>
          <w:b/>
          <w:color w:val="000000"/>
        </w:rPr>
      </w:pPr>
      <w:r w:rsidRPr="00E61782">
        <w:rPr>
          <w:rFonts w:ascii="GHEA Grapalat" w:eastAsia="GHEA Grapalat" w:hAnsi="GHEA Grapalat" w:cs="GHEA Grapalat"/>
          <w:b/>
          <w:color w:val="000000"/>
        </w:rPr>
        <w:lastRenderedPageBreak/>
        <w:t>Дополнительные примечания</w:t>
      </w:r>
    </w:p>
    <w:tbl>
      <w:tblPr>
        <w:tblStyle w:val="aff2"/>
        <w:tblW w:w="0" w:type="auto"/>
        <w:tblLayout w:type="fixed"/>
        <w:tblLook w:val="04A0" w:firstRow="1" w:lastRow="0" w:firstColumn="1" w:lastColumn="0" w:noHBand="0" w:noVBand="1"/>
      </w:tblPr>
      <w:tblGrid>
        <w:gridCol w:w="9016"/>
      </w:tblGrid>
      <w:tr w:rsidR="00F016A2" w:rsidRPr="00FD1EE4" w:rsidTr="006D2CDF">
        <w:tc>
          <w:tcPr>
            <w:tcW w:w="9016" w:type="dxa"/>
            <w:shd w:val="clear" w:color="auto" w:fill="DBE5F1" w:themeFill="accent1" w:themeFillTint="33"/>
          </w:tcPr>
          <w:p w:rsidR="00F016A2" w:rsidRPr="00FD1EE4" w:rsidRDefault="00F016A2" w:rsidP="006D2C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F016A2" w:rsidRPr="00FD1EE4" w:rsidTr="006D2CDF">
        <w:trPr>
          <w:trHeight w:val="10187"/>
        </w:trPr>
        <w:tc>
          <w:tcPr>
            <w:tcW w:w="9016" w:type="dxa"/>
          </w:tcPr>
          <w:p w:rsidR="00F016A2" w:rsidRPr="00FD1EE4" w:rsidRDefault="00F016A2" w:rsidP="006D2CDF">
            <w:pPr>
              <w:rPr>
                <w:rFonts w:ascii="GHEA Grapalat" w:eastAsia="GHEA Grapalat" w:hAnsi="GHEA Grapalat" w:cs="GHEA Grapalat"/>
                <w:b/>
                <w:color w:val="000000"/>
              </w:rPr>
            </w:pPr>
          </w:p>
        </w:tc>
      </w:tr>
    </w:tbl>
    <w:p w:rsidR="00F016A2" w:rsidRPr="00FD1EE4" w:rsidRDefault="00F016A2" w:rsidP="00F016A2">
      <w:pPr>
        <w:pBdr>
          <w:top w:val="nil"/>
          <w:left w:val="nil"/>
          <w:bottom w:val="nil"/>
          <w:right w:val="nil"/>
          <w:between w:val="nil"/>
        </w:pBdr>
        <w:rPr>
          <w:rFonts w:ascii="GHEA Grapalat" w:eastAsia="GHEA Grapalat" w:hAnsi="GHEA Grapalat" w:cs="GHEA Grapalat"/>
          <w:b/>
          <w:color w:val="000000"/>
        </w:rPr>
      </w:pPr>
    </w:p>
    <w:p w:rsidR="00F016A2" w:rsidRDefault="00F016A2" w:rsidP="00F016A2">
      <w:pPr>
        <w:rPr>
          <w:rFonts w:ascii="GHEA Grapalat" w:hAnsi="GHEA Grapalat"/>
          <w:b/>
        </w:rPr>
      </w:pPr>
    </w:p>
    <w:p w:rsidR="00F016A2" w:rsidRDefault="00F016A2" w:rsidP="00F016A2">
      <w:pPr>
        <w:rPr>
          <w:ins w:id="10" w:author="Inesa Kocharyan" w:date="2021-09-01T11:45:00Z"/>
          <w:rFonts w:ascii="GHEA Grapalat" w:hAnsi="GHEA Grapalat"/>
          <w:b/>
        </w:rPr>
      </w:pPr>
    </w:p>
    <w:p w:rsidR="00F016A2" w:rsidRDefault="00F016A2" w:rsidP="00F016A2">
      <w:pPr>
        <w:rPr>
          <w:rFonts w:ascii="GHEA Grapalat" w:hAnsi="GHEA Grapalat"/>
          <w:b/>
        </w:rPr>
      </w:pPr>
      <w:r>
        <w:rPr>
          <w:rFonts w:ascii="GHEA Grapalat" w:hAnsi="GHEA Grapalat"/>
          <w:b/>
        </w:rPr>
        <w:br w:type="page"/>
      </w:r>
    </w:p>
    <w:p w:rsidR="00F016A2" w:rsidRPr="000306ED" w:rsidRDefault="00F016A2" w:rsidP="00F016A2">
      <w:pPr>
        <w:spacing w:line="360" w:lineRule="auto"/>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F016A2" w:rsidRPr="000306ED" w:rsidRDefault="00F016A2" w:rsidP="006A50D8">
      <w:pPr>
        <w:pStyle w:val="aff3"/>
        <w:numPr>
          <w:ilvl w:val="0"/>
          <w:numId w:val="3"/>
        </w:numPr>
        <w:spacing w:after="200" w:line="360" w:lineRule="auto"/>
        <w:ind w:left="0"/>
        <w:contextualSpacing/>
        <w:jc w:val="both"/>
        <w:rPr>
          <w:rFonts w:ascii="GHEA Grapalat" w:hAnsi="GHEA Grapalat"/>
        </w:rPr>
      </w:pPr>
      <w:r w:rsidRPr="000306ED">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F016A2" w:rsidRPr="000306ED" w:rsidRDefault="00F016A2" w:rsidP="006A50D8">
      <w:pPr>
        <w:pStyle w:val="aff3"/>
        <w:numPr>
          <w:ilvl w:val="0"/>
          <w:numId w:val="4"/>
        </w:numPr>
        <w:spacing w:after="200" w:line="360" w:lineRule="auto"/>
        <w:ind w:left="0" w:firstLine="142"/>
        <w:contextualSpacing/>
        <w:jc w:val="both"/>
        <w:rPr>
          <w:rFonts w:ascii="GHEA Grapalat" w:hAnsi="GHEA Grapalat"/>
        </w:rPr>
      </w:pPr>
      <w:r w:rsidRPr="000306ED">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F016A2" w:rsidRPr="000306ED" w:rsidRDefault="00F016A2" w:rsidP="006A50D8">
      <w:pPr>
        <w:pStyle w:val="aff3"/>
        <w:numPr>
          <w:ilvl w:val="0"/>
          <w:numId w:val="4"/>
        </w:numPr>
        <w:spacing w:after="200" w:line="360" w:lineRule="auto"/>
        <w:contextualSpacing/>
        <w:jc w:val="both"/>
        <w:rPr>
          <w:rFonts w:ascii="GHEA Grapalat" w:hAnsi="GHEA Grapalat"/>
        </w:rPr>
      </w:pPr>
      <w:r w:rsidRPr="000306ED">
        <w:rPr>
          <w:rFonts w:ascii="GHEA Grapalat" w:hAnsi="GHEA Grapalat"/>
        </w:rPr>
        <w:t xml:space="preserve">в </w:t>
      </w:r>
      <w:proofErr w:type="gramStart"/>
      <w:r w:rsidRPr="000306ED">
        <w:rPr>
          <w:rFonts w:ascii="GHEA Grapalat" w:hAnsi="GHEA Grapalat"/>
        </w:rPr>
        <w:t>подразделе  "</w:t>
      </w:r>
      <w:proofErr w:type="gramEnd"/>
      <w:r w:rsidRPr="000306ED">
        <w:rPr>
          <w:rFonts w:ascii="GHEA Grapalat" w:hAnsi="GHEA Grapalat"/>
        </w:rPr>
        <w:t>Лицо, представляющее декларацию" заполняются данные физического лица, подписывающего документы, включаемые в заявку на настоящую процедуру;</w:t>
      </w:r>
    </w:p>
    <w:p w:rsidR="00F016A2" w:rsidRPr="000306ED" w:rsidRDefault="00F016A2" w:rsidP="006A50D8">
      <w:pPr>
        <w:pStyle w:val="aff3"/>
        <w:numPr>
          <w:ilvl w:val="0"/>
          <w:numId w:val="4"/>
        </w:numPr>
        <w:spacing w:after="200" w:line="360" w:lineRule="auto"/>
        <w:ind w:left="0" w:firstLine="0"/>
        <w:contextualSpacing/>
        <w:jc w:val="both"/>
        <w:rPr>
          <w:rFonts w:ascii="GHEA Grapalat" w:hAnsi="GHEA Grapalat"/>
        </w:rPr>
      </w:pPr>
      <w:r w:rsidRPr="000306ED">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F016A2" w:rsidRPr="000306ED" w:rsidRDefault="00F016A2" w:rsidP="006A50D8">
      <w:pPr>
        <w:pStyle w:val="aff3"/>
        <w:numPr>
          <w:ilvl w:val="0"/>
          <w:numId w:val="3"/>
        </w:numPr>
        <w:spacing w:after="200" w:line="360" w:lineRule="auto"/>
        <w:ind w:left="142" w:hanging="284"/>
        <w:contextualSpacing/>
        <w:jc w:val="both"/>
        <w:rPr>
          <w:rFonts w:ascii="GHEA Grapalat" w:hAnsi="GHEA Grapalat"/>
        </w:rPr>
      </w:pPr>
      <w:r w:rsidRPr="000306ED">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0306ED">
        <w:t xml:space="preserve"> </w:t>
      </w:r>
      <w:r w:rsidRPr="000306ED">
        <w:rPr>
          <w:rFonts w:ascii="GHEA Grapalat" w:hAnsi="GHEA Grapalat"/>
        </w:rPr>
        <w:t>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F016A2" w:rsidRPr="000306ED" w:rsidRDefault="00F016A2" w:rsidP="006A50D8">
      <w:pPr>
        <w:pStyle w:val="aff3"/>
        <w:numPr>
          <w:ilvl w:val="0"/>
          <w:numId w:val="5"/>
        </w:numPr>
        <w:spacing w:after="200" w:line="360" w:lineRule="auto"/>
        <w:contextualSpacing/>
        <w:jc w:val="both"/>
        <w:rPr>
          <w:rFonts w:ascii="GHEA Grapalat" w:hAnsi="GHEA Grapalat"/>
        </w:rPr>
      </w:pPr>
      <w:r w:rsidRPr="000306ED">
        <w:rPr>
          <w:rFonts w:ascii="GHEA Grapalat" w:hAnsi="GHEA Grapalat"/>
        </w:rPr>
        <w:t xml:space="preserve">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w:t>
      </w:r>
      <w:r w:rsidRPr="000306ED">
        <w:rPr>
          <w:rFonts w:ascii="GHEA Grapalat" w:hAnsi="GHEA Grapalat"/>
        </w:rPr>
        <w:lastRenderedPageBreak/>
        <w:t>имеющиеся на бирже документы-при наличии документов, содержащих сведения о владельцах данного юридического лица;</w:t>
      </w:r>
    </w:p>
    <w:p w:rsidR="00F016A2" w:rsidRPr="000306ED" w:rsidRDefault="00F016A2" w:rsidP="006A50D8">
      <w:pPr>
        <w:pStyle w:val="aff3"/>
        <w:numPr>
          <w:ilvl w:val="0"/>
          <w:numId w:val="5"/>
        </w:numPr>
        <w:spacing w:after="200" w:line="360" w:lineRule="auto"/>
        <w:contextualSpacing/>
        <w:jc w:val="both"/>
        <w:rPr>
          <w:rFonts w:ascii="GHEA Grapalat" w:hAnsi="GHEA Grapalat"/>
        </w:rPr>
      </w:pPr>
      <w:r w:rsidRPr="000306ED">
        <w:rPr>
          <w:rFonts w:ascii="GHEA Grapalat" w:hAnsi="GHEA Grapalat"/>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F016A2" w:rsidRPr="000306ED" w:rsidRDefault="00F016A2" w:rsidP="006A50D8">
      <w:pPr>
        <w:pStyle w:val="aff3"/>
        <w:numPr>
          <w:ilvl w:val="0"/>
          <w:numId w:val="5"/>
        </w:numPr>
        <w:spacing w:after="200" w:line="360" w:lineRule="auto"/>
        <w:contextualSpacing/>
        <w:jc w:val="both"/>
        <w:rPr>
          <w:rFonts w:ascii="GHEA Grapalat" w:hAnsi="GHEA Grapalat"/>
        </w:rPr>
      </w:pPr>
      <w:r w:rsidRPr="000306ED">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016A2" w:rsidRPr="000306ED" w:rsidRDefault="00F016A2" w:rsidP="006A50D8">
      <w:pPr>
        <w:pStyle w:val="aff3"/>
        <w:numPr>
          <w:ilvl w:val="0"/>
          <w:numId w:val="3"/>
        </w:numPr>
        <w:spacing w:after="200" w:line="360" w:lineRule="auto"/>
        <w:ind w:left="0"/>
        <w:contextualSpacing/>
        <w:jc w:val="both"/>
        <w:rPr>
          <w:rFonts w:ascii="GHEA Grapalat" w:hAnsi="GHEA Grapalat"/>
        </w:rPr>
      </w:pPr>
      <w:r w:rsidRPr="000306ED">
        <w:rPr>
          <w:rFonts w:ascii="GHEA Grapalat" w:hAnsi="GHEA Grapalat"/>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0306ED">
        <w:rPr>
          <w:rFonts w:ascii="MS Mincho" w:eastAsia="MS Mincho" w:hAnsi="MS Mincho" w:cs="MS Mincho" w:hint="eastAsia"/>
        </w:rPr>
        <w:t>․</w:t>
      </w:r>
    </w:p>
    <w:p w:rsidR="00F016A2" w:rsidRPr="000306ED" w:rsidRDefault="00F016A2" w:rsidP="006A50D8">
      <w:pPr>
        <w:pStyle w:val="aff3"/>
        <w:numPr>
          <w:ilvl w:val="0"/>
          <w:numId w:val="6"/>
        </w:numPr>
        <w:spacing w:after="200" w:line="360" w:lineRule="auto"/>
        <w:ind w:left="0" w:hanging="426"/>
        <w:contextualSpacing/>
        <w:jc w:val="both"/>
        <w:rPr>
          <w:rFonts w:ascii="GHEA Grapalat" w:hAnsi="GHEA Grapalat"/>
        </w:rPr>
      </w:pPr>
      <w:r w:rsidRPr="000306ED">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w:t>
      </w:r>
      <w:r w:rsidRPr="000306ED">
        <w:rPr>
          <w:rFonts w:ascii="GHEA Grapalat" w:hAnsi="GHEA Grapalat"/>
        </w:rPr>
        <w:lastRenderedPageBreak/>
        <w:t>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016A2" w:rsidRPr="000306ED" w:rsidRDefault="00F016A2" w:rsidP="00F016A2">
      <w:pPr>
        <w:spacing w:line="360" w:lineRule="auto"/>
        <w:ind w:left="-360"/>
        <w:contextualSpacing/>
        <w:jc w:val="both"/>
        <w:rPr>
          <w:rFonts w:ascii="GHEA Grapalat" w:hAnsi="GHEA Grapalat"/>
        </w:rPr>
      </w:pPr>
      <w:r w:rsidRPr="000306ED">
        <w:rPr>
          <w:rFonts w:ascii="GHEA Grapalat"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016A2" w:rsidRPr="000306ED" w:rsidRDefault="00F016A2" w:rsidP="006A50D8">
      <w:pPr>
        <w:pStyle w:val="aff3"/>
        <w:numPr>
          <w:ilvl w:val="0"/>
          <w:numId w:val="3"/>
        </w:numPr>
        <w:spacing w:after="200" w:line="360" w:lineRule="auto"/>
        <w:ind w:left="0"/>
        <w:contextualSpacing/>
        <w:jc w:val="both"/>
        <w:rPr>
          <w:rFonts w:ascii="GHEA Grapalat" w:hAnsi="GHEA Grapalat"/>
        </w:rPr>
      </w:pPr>
      <w:r w:rsidRPr="000306ED">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306ED">
        <w:rPr>
          <w:rFonts w:ascii="MS Mincho" w:eastAsia="MS Mincho" w:hAnsi="MS Mincho" w:cs="MS Mincho" w:hint="eastAsia"/>
        </w:rPr>
        <w:t>․</w:t>
      </w:r>
    </w:p>
    <w:p w:rsidR="00F016A2" w:rsidRPr="000306ED" w:rsidRDefault="00F016A2" w:rsidP="006A50D8">
      <w:pPr>
        <w:pStyle w:val="aff3"/>
        <w:numPr>
          <w:ilvl w:val="0"/>
          <w:numId w:val="7"/>
        </w:numPr>
        <w:spacing w:after="200" w:line="360" w:lineRule="auto"/>
        <w:ind w:left="0"/>
        <w:contextualSpacing/>
        <w:jc w:val="both"/>
        <w:rPr>
          <w:rFonts w:ascii="GHEA Grapalat" w:hAnsi="GHEA Grapalat"/>
        </w:rPr>
      </w:pPr>
      <w:r w:rsidRPr="000306ED">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F016A2" w:rsidRPr="000306ED" w:rsidRDefault="00F016A2" w:rsidP="00F016A2">
      <w:pPr>
        <w:spacing w:line="360" w:lineRule="auto"/>
        <w:ind w:left="-375"/>
        <w:contextualSpacing/>
        <w:jc w:val="both"/>
        <w:rPr>
          <w:rFonts w:ascii="GHEA Grapalat" w:hAnsi="GHEA Grapalat"/>
          <w:highlight w:val="yellow"/>
        </w:rPr>
      </w:pPr>
      <w:r w:rsidRPr="000306ED">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rsidR="00F016A2" w:rsidRPr="000306ED" w:rsidRDefault="00F016A2" w:rsidP="00F016A2">
      <w:pPr>
        <w:spacing w:line="360" w:lineRule="auto"/>
        <w:ind w:left="-375"/>
        <w:contextualSpacing/>
        <w:jc w:val="both"/>
        <w:rPr>
          <w:rFonts w:ascii="GHEA Grapalat" w:hAnsi="GHEA Grapalat"/>
          <w:highlight w:val="yellow"/>
        </w:rPr>
      </w:pPr>
      <w:r w:rsidRPr="000306ED">
        <w:rPr>
          <w:rFonts w:ascii="GHEA Grapalat" w:hAnsi="GHEA Grapalat"/>
        </w:rPr>
        <w:t>3) в подразделе "Адрес учета лица" заполняется адрес места учета реального бенефициара;</w:t>
      </w:r>
    </w:p>
    <w:p w:rsidR="00F016A2" w:rsidRPr="000306ED" w:rsidRDefault="00F016A2" w:rsidP="00F016A2">
      <w:pPr>
        <w:spacing w:line="360" w:lineRule="auto"/>
        <w:ind w:left="-375"/>
        <w:contextualSpacing/>
        <w:jc w:val="both"/>
        <w:rPr>
          <w:rFonts w:ascii="GHEA Grapalat" w:hAnsi="GHEA Grapalat"/>
          <w:highlight w:val="yellow"/>
        </w:rPr>
      </w:pPr>
      <w:r w:rsidRPr="000306ED">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F016A2" w:rsidRPr="000306ED" w:rsidRDefault="00F016A2" w:rsidP="00F016A2">
      <w:pPr>
        <w:spacing w:line="360" w:lineRule="auto"/>
        <w:ind w:left="-375"/>
        <w:contextualSpacing/>
        <w:jc w:val="both"/>
        <w:rPr>
          <w:rFonts w:ascii="GHEA Grapalat" w:hAnsi="GHEA Grapalat"/>
        </w:rPr>
      </w:pPr>
      <w:r w:rsidRPr="000306ED">
        <w:rPr>
          <w:rFonts w:ascii="GHEA Grapalat" w:hAnsi="GHEA Grapalat"/>
        </w:rPr>
        <w:t xml:space="preserve">5) подраздел "Основания </w:t>
      </w:r>
      <w:r w:rsidRPr="000306ED">
        <w:rPr>
          <w:rFonts w:ascii="GHEA Grapalat" w:eastAsiaTheme="minorHAnsi" w:hAnsi="GHEA Grapalat" w:cstheme="minorBidi"/>
        </w:rPr>
        <w:t>являться</w:t>
      </w:r>
      <w:r w:rsidRPr="000306ED">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w:t>
      </w:r>
      <w:r w:rsidRPr="000306ED">
        <w:rPr>
          <w:rFonts w:ascii="GHEA Grapalat" w:hAnsi="GHEA Grapalat"/>
        </w:rPr>
        <w:lastRenderedPageBreak/>
        <w:t xml:space="preserve">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w:t>
      </w:r>
      <w:proofErr w:type="gramStart"/>
      <w:r w:rsidRPr="000306ED">
        <w:rPr>
          <w:rFonts w:ascii="GHEA Grapalat" w:hAnsi="GHEA Grapalat"/>
        </w:rPr>
        <w:t>является  реальным</w:t>
      </w:r>
      <w:proofErr w:type="gramEnd"/>
      <w:r w:rsidRPr="000306ED">
        <w:rPr>
          <w:rFonts w:ascii="GHEA Grapalat" w:hAnsi="GHEA Grapalat"/>
        </w:rPr>
        <w:t xml:space="preserve">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F016A2" w:rsidRPr="000306ED" w:rsidRDefault="00F016A2" w:rsidP="00F016A2">
      <w:pPr>
        <w:spacing w:line="360" w:lineRule="auto"/>
        <w:contextualSpacing/>
        <w:jc w:val="both"/>
        <w:rPr>
          <w:rFonts w:ascii="GHEA Grapalat" w:eastAsia="GHEA Grapalat" w:hAnsi="GHEA Grapalat" w:cs="GHEA Grapalat"/>
        </w:rPr>
      </w:pPr>
      <w:r w:rsidRPr="000306ED">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w:t>
      </w:r>
      <w:proofErr w:type="gramStart"/>
      <w:r w:rsidRPr="000306ED">
        <w:rPr>
          <w:rFonts w:ascii="GHEA Grapalat" w:hAnsi="GHEA Grapalat"/>
        </w:rPr>
        <w:t>прямо</w:t>
      </w:r>
      <w:proofErr w:type="gramEnd"/>
      <w:r w:rsidRPr="000306ED">
        <w:rPr>
          <w:rFonts w:ascii="GHEA Grapalat" w:hAnsi="GHEA Grapalat"/>
        </w:rPr>
        <w:t xml:space="preserve">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306ED">
        <w:rPr>
          <w:rFonts w:ascii="GHEA Grapalat" w:hAnsi="GHEA Grapalat"/>
          <w:lang w:val="hy-AM"/>
        </w:rPr>
        <w:t>Օ</w:t>
      </w:r>
      <w:r w:rsidRPr="000306ED">
        <w:rPr>
          <w:rFonts w:ascii="GHEA Grapalat" w:hAnsi="GHEA Grapalat"/>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0306ED">
        <w:rPr>
          <w:rFonts w:ascii="GHEA Grapalat" w:hAnsi="GHEA Grapalat"/>
          <w:lang w:val="hy-AM"/>
        </w:rPr>
        <w:t>Օ</w:t>
      </w:r>
      <w:r w:rsidRPr="000306ED">
        <w:rPr>
          <w:rFonts w:ascii="GHEA Grapalat" w:hAnsi="GHEA Grapalat"/>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306ED">
        <w:rPr>
          <w:rFonts w:ascii="GHEA Grapalat" w:hAnsi="GHEA Grapalat"/>
          <w:lang w:val="hy-AM"/>
        </w:rPr>
        <w:t>Օ</w:t>
      </w:r>
      <w:r w:rsidRPr="000306ED">
        <w:rPr>
          <w:rFonts w:ascii="GHEA Grapalat" w:hAnsi="GHEA Grapalat"/>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0306ED">
        <w:rPr>
          <w:rFonts w:ascii="GHEA Grapalat" w:eastAsia="GHEA Grapalat" w:hAnsi="GHEA Grapalat" w:cs="GHEA Grapalat"/>
        </w:rPr>
        <w:t xml:space="preserve">В поле "Вид участия" производится отметка о прямой или косвенной принадлежности участия в уставном капитале. При наличии в уставном капитале и </w:t>
      </w:r>
      <w:r w:rsidRPr="000306ED">
        <w:rPr>
          <w:rFonts w:ascii="GHEA Grapalat" w:eastAsia="GHEA Grapalat" w:hAnsi="GHEA Grapalat" w:cs="GHEA Grapalat"/>
        </w:rPr>
        <w:lastRenderedPageBreak/>
        <w:t>прямого, и косвенного участия производится отметка о наличии одновременно и прямого, и косвенного участия;</w:t>
      </w:r>
    </w:p>
    <w:p w:rsidR="00F016A2" w:rsidRPr="000306ED" w:rsidRDefault="00F016A2" w:rsidP="00F016A2">
      <w:pPr>
        <w:spacing w:line="360" w:lineRule="auto"/>
        <w:contextualSpacing/>
        <w:jc w:val="both"/>
        <w:rPr>
          <w:rFonts w:ascii="GHEA Grapalat" w:hAnsi="GHEA Grapalat"/>
          <w:lang w:val="hy-AM"/>
        </w:rPr>
      </w:pPr>
      <w:r w:rsidRPr="000306ED">
        <w:rPr>
          <w:rFonts w:ascii="GHEA Grapalat" w:hAnsi="GHEA Grapalat"/>
        </w:rPr>
        <w:t xml:space="preserve">б. 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этого подраздела делается отметка, если лицо по смыслу пункта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но контролирует </w:t>
      </w:r>
      <w:r w:rsidRPr="000306ED">
        <w:rPr>
          <w:rFonts w:ascii="GHEA Grapalat" w:hAnsi="GHEA Grapalat"/>
          <w:lang w:val="hy-AM"/>
        </w:rPr>
        <w:t>Օ</w:t>
      </w:r>
      <w:r w:rsidRPr="000306ED">
        <w:rPr>
          <w:rFonts w:ascii="GHEA Grapalat" w:hAnsi="GHEA Grapalat"/>
        </w:rPr>
        <w:t>рганизацию в силу правовых инструментов (в том числе заключенных сделок), на основе личного влияния иного характера или иными средствами;</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в</w:t>
      </w:r>
      <w:r w:rsidRPr="000306ED">
        <w:rPr>
          <w:rFonts w:ascii="GHEA Grapalat" w:hAnsi="GHEA Grapalat"/>
          <w:lang w:val="hy-AM"/>
        </w:rPr>
        <w:t xml:space="preserve">. </w:t>
      </w:r>
      <w:r w:rsidRPr="000306ED">
        <w:rPr>
          <w:rFonts w:ascii="GHEA Grapalat" w:hAnsi="GHEA Grapalat"/>
        </w:rPr>
        <w:t>в</w:t>
      </w:r>
      <w:r w:rsidRPr="000306ED">
        <w:rPr>
          <w:rFonts w:ascii="GHEA Grapalat" w:hAnsi="GHEA Grapalat"/>
          <w:lang w:val="hy-AM"/>
        </w:rPr>
        <w:t xml:space="preserve">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306ED">
        <w:rPr>
          <w:rFonts w:ascii="GHEA Grapalat" w:hAnsi="GHEA Grapalat"/>
        </w:rPr>
        <w:t>О</w:t>
      </w:r>
      <w:r w:rsidRPr="000306ED">
        <w:rPr>
          <w:rFonts w:ascii="GHEA Grapalat" w:hAnsi="GHEA Grapalat"/>
          <w:lang w:val="hy-AM"/>
        </w:rPr>
        <w:t xml:space="preserve">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и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этого подраздела</w:t>
      </w:r>
      <w:r w:rsidRPr="000306ED">
        <w:rPr>
          <w:rFonts w:ascii="GHEA Grapalat" w:hAnsi="GHEA Grapalat"/>
        </w:rPr>
        <w:t>.</w:t>
      </w:r>
    </w:p>
    <w:p w:rsidR="00F016A2" w:rsidRPr="000306ED" w:rsidRDefault="00F016A2" w:rsidP="00F016A2">
      <w:pPr>
        <w:spacing w:line="360" w:lineRule="auto"/>
        <w:contextualSpacing/>
        <w:jc w:val="both"/>
        <w:rPr>
          <w:rFonts w:ascii="Cambria Math" w:hAnsi="Cambria Math" w:cs="Cambria Math"/>
        </w:rPr>
      </w:pPr>
      <w:r w:rsidRPr="000306ED">
        <w:rPr>
          <w:rFonts w:ascii="GHEA Grapalat" w:hAnsi="GHEA Grapalat"/>
          <w:lang w:val="hy-AM"/>
        </w:rPr>
        <w:t xml:space="preserve">6) </w:t>
      </w:r>
      <w:r w:rsidRPr="000306ED">
        <w:rPr>
          <w:rFonts w:ascii="GHEA Grapalat" w:hAnsi="GHEA Grapalat"/>
        </w:rPr>
        <w:t>П</w:t>
      </w:r>
      <w:r w:rsidRPr="000306ED">
        <w:rPr>
          <w:rFonts w:ascii="GHEA Grapalat" w:hAnsi="GHEA Grapalat"/>
          <w:lang w:val="hy-AM"/>
        </w:rPr>
        <w:t xml:space="preserve">одраздел </w:t>
      </w:r>
      <w:r w:rsidRPr="000306ED">
        <w:rPr>
          <w:rFonts w:ascii="GHEA Grapalat" w:eastAsia="GHEA Grapalat" w:hAnsi="GHEA Grapalat" w:cs="GHEA Grapalat"/>
        </w:rPr>
        <w:t>"</w:t>
      </w:r>
      <w:r w:rsidRPr="000306ED">
        <w:rPr>
          <w:rFonts w:ascii="GHEA Grapalat" w:hAnsi="GHEA Grapalat"/>
        </w:rPr>
        <w:t>О</w:t>
      </w:r>
      <w:r w:rsidRPr="000306ED">
        <w:rPr>
          <w:rFonts w:ascii="GHEA Grapalat" w:hAnsi="GHEA Grapalat"/>
          <w:lang w:val="hy-AM"/>
        </w:rPr>
        <w:t xml:space="preserve">снования </w:t>
      </w:r>
      <w:r w:rsidRPr="000306ED">
        <w:rPr>
          <w:rFonts w:ascii="GHEA Grapalat" w:hAnsi="GHEA Grapalat"/>
        </w:rPr>
        <w:t>являться</w:t>
      </w:r>
      <w:r w:rsidRPr="000306ED">
        <w:rPr>
          <w:rFonts w:ascii="GHEA Grapalat" w:hAnsi="GHEA Grapalat"/>
          <w:lang w:val="hy-AM"/>
        </w:rPr>
        <w:t xml:space="preserve"> реальн</w:t>
      </w:r>
      <w:r w:rsidRPr="000306ED">
        <w:rPr>
          <w:rFonts w:ascii="GHEA Grapalat" w:hAnsi="GHEA Grapalat"/>
        </w:rPr>
        <w:t>ым</w:t>
      </w:r>
      <w:r w:rsidRPr="000306ED">
        <w:rPr>
          <w:rFonts w:ascii="GHEA Grapalat" w:hAnsi="GHEA Grapalat"/>
          <w:lang w:val="hy-AM"/>
        </w:rPr>
        <w:t xml:space="preserve"> </w:t>
      </w:r>
      <w:r w:rsidRPr="000306ED">
        <w:rPr>
          <w:rFonts w:ascii="GHEA Grapalat" w:hAnsi="GHEA Grapalat"/>
        </w:rPr>
        <w:t>бенефициаром</w:t>
      </w:r>
      <w:r w:rsidRPr="000306ED">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306ED">
        <w:t xml:space="preserve"> </w:t>
      </w:r>
      <w:r w:rsidRPr="000306ED">
        <w:rPr>
          <w:rFonts w:ascii="GHEA Grapalat" w:hAnsi="GHEA Grapalat"/>
          <w:lang w:val="hy-AM"/>
        </w:rPr>
        <w:t xml:space="preserve">Раскрытие реальных </w:t>
      </w:r>
      <w:r w:rsidRPr="000306ED">
        <w:rPr>
          <w:rFonts w:ascii="GHEA Grapalat" w:hAnsi="GHEA Grapalat"/>
        </w:rPr>
        <w:t>бенефициаров</w:t>
      </w:r>
      <w:r w:rsidRPr="000306ED">
        <w:rPr>
          <w:rFonts w:ascii="GHEA Grapalat" w:hAnsi="GHEA Grapalat"/>
          <w:lang w:val="hy-AM"/>
        </w:rPr>
        <w:t xml:space="preserve"> осуществляется по критериям, установленным Кодексом О недрах</w:t>
      </w:r>
      <w:r w:rsidRPr="000306ED">
        <w:rPr>
          <w:rFonts w:ascii="GHEA Grapalat" w:hAnsi="GHEA Grapalat"/>
        </w:rPr>
        <w:t>.</w:t>
      </w:r>
      <w:r w:rsidRPr="000306ED">
        <w:t xml:space="preserve"> </w:t>
      </w:r>
      <w:r w:rsidRPr="000306ED">
        <w:rPr>
          <w:rFonts w:ascii="GHEA Grapalat" w:hAnsi="GHEA Grapalat"/>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306ED">
        <w:rPr>
          <w:rFonts w:ascii="Cambria Math" w:hAnsi="Cambria Math" w:cs="Cambria Math"/>
        </w:rPr>
        <w:t>:</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а. в пункте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физическое лицо прямо или косвенно владеет 10 и более </w:t>
      </w:r>
      <w:proofErr w:type="gramStart"/>
      <w:r w:rsidRPr="000306ED">
        <w:rPr>
          <w:rFonts w:ascii="GHEA Grapalat" w:hAnsi="GHEA Grapalat"/>
        </w:rPr>
        <w:t>процентов</w:t>
      </w:r>
      <w:proofErr w:type="gramEnd"/>
      <w:r w:rsidRPr="000306ED">
        <w:rPr>
          <w:rFonts w:ascii="GHEA Grapalat" w:hAnsi="GHEA Grapalat"/>
        </w:rPr>
        <w:t xml:space="preserve">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подпункта 5 пункта 4 настоящего Порядка;</w:t>
      </w:r>
    </w:p>
    <w:p w:rsidR="00F016A2" w:rsidRPr="000306ED" w:rsidRDefault="00F016A2" w:rsidP="00F016A2">
      <w:pPr>
        <w:spacing w:line="360" w:lineRule="auto"/>
        <w:contextualSpacing/>
        <w:jc w:val="both"/>
        <w:rPr>
          <w:rFonts w:ascii="GHEA Grapalat" w:hAnsi="GHEA Grapalat"/>
          <w:lang w:val="hy-AM"/>
        </w:rPr>
      </w:pPr>
      <w:r w:rsidRPr="000306ED">
        <w:rPr>
          <w:rFonts w:ascii="GHEA Grapalat" w:hAnsi="GHEA Grapalat"/>
          <w:lang w:val="hy-AM"/>
        </w:rPr>
        <w:t xml:space="preserve">б.в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имеет право назначать или </w:t>
      </w:r>
      <w:r w:rsidRPr="000306ED">
        <w:rPr>
          <w:rFonts w:ascii="GHEA Grapalat" w:hAnsi="GHEA Grapalat"/>
        </w:rPr>
        <w:t>отстраня</w:t>
      </w:r>
      <w:r w:rsidRPr="000306ED">
        <w:rPr>
          <w:rFonts w:ascii="GHEA Grapalat" w:hAnsi="GHEA Grapalat"/>
          <w:lang w:val="hy-AM"/>
        </w:rPr>
        <w:t>ть большинство членов органов управления юридического лица;</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в. В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lastRenderedPageBreak/>
        <w:t xml:space="preserve">г. в пункте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по смыслу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eastAsia="GHEA Grapalat" w:hAnsi="GHEA Grapalat" w:cs="GHEA Grapalat"/>
          <w:lang w:val="hy-AM"/>
        </w:rPr>
        <w:t xml:space="preserve"> </w:t>
      </w:r>
      <w:r w:rsidRPr="000306ED">
        <w:rPr>
          <w:rFonts w:ascii="GHEA Grapalat" w:hAnsi="GHEA Grapalat"/>
        </w:rPr>
        <w:t>-</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д. в пункте </w:t>
      </w:r>
      <w:r w:rsidRPr="000306ED">
        <w:rPr>
          <w:rFonts w:ascii="GHEA Grapalat" w:eastAsia="GHEA Grapalat" w:hAnsi="GHEA Grapalat" w:cs="GHEA Grapalat"/>
        </w:rPr>
        <w:t>"</w:t>
      </w:r>
      <w:r w:rsidRPr="000306ED">
        <w:rPr>
          <w:rFonts w:ascii="GHEA Grapalat" w:hAnsi="GHEA Grapalat"/>
        </w:rPr>
        <w:t>д</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 xml:space="preserve">" </w:t>
      </w:r>
      <w:r w:rsidRPr="000306ED">
        <w:rPr>
          <w:rFonts w:ascii="GHEA Grapalat" w:hAnsi="GHEA Grapalat"/>
        </w:rPr>
        <w:t xml:space="preserve">-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0306ED">
        <w:rPr>
          <w:rFonts w:ascii="GHEA Grapalat" w:hAnsi="GHEA Grapalat"/>
          <w:lang w:val="hy-AM"/>
        </w:rPr>
        <w:t>Օ</w:t>
      </w:r>
      <w:r w:rsidRPr="000306ED">
        <w:rPr>
          <w:rFonts w:ascii="GHEA Grapalat" w:hAnsi="GHEA Grapalat"/>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F016A2" w:rsidRPr="000306ED" w:rsidRDefault="00F016A2" w:rsidP="00F016A2">
      <w:pPr>
        <w:spacing w:line="360" w:lineRule="auto"/>
        <w:contextualSpacing/>
        <w:jc w:val="both"/>
        <w:rPr>
          <w:rFonts w:ascii="GHEA Grapalat" w:eastAsia="GHEA Grapalat" w:hAnsi="GHEA Grapalat" w:cs="GHEA Grapalat"/>
        </w:rPr>
      </w:pPr>
      <w:r w:rsidRPr="000306ED">
        <w:rPr>
          <w:rFonts w:ascii="GHEA Grapalat" w:eastAsia="GHEA Grapalat" w:hAnsi="GHEA Grapalat" w:cs="GHEA Grapalat"/>
        </w:rPr>
        <w:t>8) в подразделе</w:t>
      </w:r>
      <w:r w:rsidRPr="000306ED">
        <w:rPr>
          <w:rFonts w:ascii="GHEA Grapalat" w:eastAsia="GHEA Grapalat" w:hAnsi="GHEA Grapalat" w:cs="GHEA Grapalat"/>
          <w:lang w:val="hy-AM"/>
        </w:rPr>
        <w:t xml:space="preserve"> </w:t>
      </w:r>
      <w:r w:rsidRPr="000306ED">
        <w:rPr>
          <w:rFonts w:ascii="GHEA Grapalat" w:eastAsia="GHEA Grapalat" w:hAnsi="GHEA Grapalat" w:cs="GHEA Grapalat"/>
        </w:rPr>
        <w:t xml:space="preserve">"Контактные данные реального </w:t>
      </w:r>
      <w:r w:rsidRPr="000306ED">
        <w:rPr>
          <w:rFonts w:ascii="GHEA Grapalat" w:hAnsi="GHEA Grapalat"/>
        </w:rPr>
        <w:t>бенефициара</w:t>
      </w:r>
      <w:r w:rsidRPr="000306ED">
        <w:rPr>
          <w:rFonts w:ascii="GHEA Grapalat" w:eastAsia="GHEA Grapalat" w:hAnsi="GHEA Grapalat" w:cs="GHEA Grapalat"/>
        </w:rPr>
        <w:t xml:space="preserve">" заполняются адрес электронной почты и номер телефона реального </w:t>
      </w:r>
      <w:r w:rsidRPr="000306ED">
        <w:rPr>
          <w:rFonts w:ascii="GHEA Grapalat" w:hAnsi="GHEA Grapalat"/>
        </w:rPr>
        <w:t>бенефициара</w:t>
      </w:r>
      <w:r w:rsidRPr="000306ED">
        <w:rPr>
          <w:rFonts w:ascii="GHEA Grapalat" w:eastAsia="GHEA Grapalat" w:hAnsi="GHEA Grapalat" w:cs="GHEA Grapalat"/>
        </w:rPr>
        <w:t>.</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5. Раздел 5 декларации (Промежуточные юридические лица) заполняется, </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306ED">
        <w:rPr>
          <w:rFonts w:ascii="MS Mincho" w:eastAsia="MS Mincho" w:hAnsi="MS Mincho" w:cs="MS Mincho" w:hint="eastAsia"/>
        </w:rPr>
        <w:t>․</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lastRenderedPageBreak/>
        <w:t>1) в подразделе</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организации"</w:t>
      </w:r>
      <w:r w:rsidRPr="000306ED">
        <w:rPr>
          <w:rFonts w:ascii="GHEA Grapalat" w:hAnsi="GHEA Grapalat"/>
          <w:lang w:val="hy-AM"/>
        </w:rPr>
        <w:t xml:space="preserve"> </w:t>
      </w:r>
      <w:r w:rsidRPr="000306ED">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3) Подраздел</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6. Раздел 6 декларации (Дополнительные </w:t>
      </w:r>
      <w:r w:rsidR="007F4126">
        <w:rPr>
          <w:rFonts w:ascii="GHEA Grapalat" w:hAnsi="GHEA Grapalat"/>
        </w:rPr>
        <w:t>примечания</w:t>
      </w:r>
      <w:r w:rsidRPr="000306ED">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7. Декларация заполняется и подписывается лицом, подающим заявку.</w:t>
      </w:r>
      <w:r w:rsidRPr="000306ED">
        <w:rPr>
          <w:rFonts w:ascii="GHEA Grapalat" w:hAnsi="GHEA Grapalat"/>
          <w:lang w:val="hy-AM"/>
        </w:rPr>
        <w:t xml:space="preserve"> </w:t>
      </w:r>
    </w:p>
    <w:p w:rsidR="00F016A2" w:rsidRPr="000306ED" w:rsidRDefault="00F016A2" w:rsidP="00F016A2">
      <w:pPr>
        <w:contextualSpacing/>
        <w:jc w:val="both"/>
        <w:rPr>
          <w:rFonts w:ascii="GHEA Grapalat" w:hAnsi="GHEA Grapalat"/>
          <w:i/>
          <w:sz w:val="18"/>
          <w:szCs w:val="18"/>
        </w:rPr>
      </w:pPr>
      <w:r w:rsidRPr="000306ED">
        <w:rPr>
          <w:rFonts w:ascii="GHEA Grapalat" w:hAnsi="GHEA Grapalat"/>
          <w:sz w:val="18"/>
          <w:szCs w:val="18"/>
        </w:rPr>
        <w:t xml:space="preserve">* </w:t>
      </w:r>
      <w:r w:rsidRPr="000306ED">
        <w:rPr>
          <w:rFonts w:ascii="GHEA Grapalat" w:hAnsi="GHEA Grapalat"/>
          <w:i/>
          <w:sz w:val="18"/>
          <w:szCs w:val="18"/>
        </w:rPr>
        <w:t>заполняется секретарем комиссии до публикации приглашения в бюллетене:</w:t>
      </w:r>
    </w:p>
    <w:p w:rsidR="00F016A2" w:rsidRPr="000306ED" w:rsidRDefault="00F016A2" w:rsidP="00F016A2">
      <w:pPr>
        <w:contextualSpacing/>
        <w:jc w:val="both"/>
        <w:rPr>
          <w:rFonts w:ascii="GHEA Grapalat" w:hAnsi="GHEA Grapalat"/>
          <w:i/>
          <w:sz w:val="18"/>
          <w:szCs w:val="18"/>
        </w:rPr>
      </w:pPr>
      <w:r w:rsidRPr="000306ED">
        <w:rPr>
          <w:rFonts w:ascii="GHEA Grapalat" w:hAnsi="GHEA Grapalat"/>
          <w:i/>
          <w:sz w:val="18"/>
          <w:szCs w:val="18"/>
        </w:rPr>
        <w:t>** Приложение 1.</w:t>
      </w:r>
      <w:r>
        <w:rPr>
          <w:rFonts w:ascii="GHEA Grapalat" w:hAnsi="GHEA Grapalat"/>
          <w:i/>
          <w:sz w:val="18"/>
          <w:szCs w:val="18"/>
        </w:rPr>
        <w:t>2</w:t>
      </w:r>
      <w:r w:rsidRPr="000306ED">
        <w:rPr>
          <w:rFonts w:ascii="GHEA Grapalat" w:hAnsi="GHEA Grapalat"/>
          <w:i/>
          <w:sz w:val="18"/>
          <w:szCs w:val="18"/>
        </w:rPr>
        <w:t xml:space="preserve"> не представляется участником</w:t>
      </w:r>
      <w:r w:rsidR="00DB39A5">
        <w:rPr>
          <w:rFonts w:ascii="GHEA Grapalat" w:hAnsi="GHEA Grapalat"/>
          <w:i/>
          <w:sz w:val="18"/>
          <w:szCs w:val="18"/>
          <w:lang w:val="hy-AM"/>
        </w:rPr>
        <w:t xml:space="preserve">, </w:t>
      </w:r>
      <w:r w:rsidR="00302841">
        <w:rPr>
          <w:rFonts w:ascii="GHEA Grapalat" w:hAnsi="GHEA Grapalat"/>
          <w:i/>
          <w:sz w:val="18"/>
          <w:szCs w:val="18"/>
        </w:rPr>
        <w:t>если он является резидентом РА,</w:t>
      </w:r>
      <w:r w:rsidRPr="000306ED">
        <w:rPr>
          <w:rFonts w:ascii="GHEA Grapalat" w:hAnsi="GHEA Grapalat"/>
          <w:i/>
          <w:sz w:val="18"/>
          <w:szCs w:val="18"/>
        </w:rPr>
        <w:t xml:space="preserve"> а также в случае, если участник является индивидуальным предпринимателем или физическим лицом.</w:t>
      </w:r>
    </w:p>
    <w:p w:rsidR="00B2572B" w:rsidRPr="00DC619D" w:rsidRDefault="00AF0EF7" w:rsidP="00B013C0">
      <w:pPr>
        <w:jc w:val="right"/>
        <w:rPr>
          <w:rFonts w:ascii="GHEA Grapalat" w:hAnsi="GHEA Grapalat" w:cs="Arial"/>
          <w:b/>
        </w:rPr>
      </w:pPr>
      <w:r>
        <w:rPr>
          <w:rFonts w:ascii="GHEA Grapalat" w:hAnsi="GHEA Grapalat"/>
          <w:b/>
        </w:rPr>
        <w:br w:type="page"/>
      </w:r>
      <w:r w:rsidR="00B2572B" w:rsidRPr="009044F1">
        <w:rPr>
          <w:rFonts w:ascii="GHEA Grapalat" w:hAnsi="GHEA Grapalat"/>
          <w:b/>
        </w:rPr>
        <w:lastRenderedPageBreak/>
        <w:t xml:space="preserve">Приложение № </w:t>
      </w:r>
      <w:r w:rsidR="00B048B2" w:rsidRPr="00D3436F">
        <w:rPr>
          <w:rFonts w:ascii="GHEA Grapalat" w:hAnsi="GHEA Grapalat"/>
          <w:b/>
        </w:rPr>
        <w:t>2</w:t>
      </w:r>
    </w:p>
    <w:p w:rsidR="00B2572B" w:rsidRPr="009044F1" w:rsidRDefault="00B2572B" w:rsidP="00B46D58">
      <w:pPr>
        <w:pStyle w:val="31"/>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к Приглашению на открытый конкурс</w:t>
      </w:r>
      <w:r w:rsidR="005744FC" w:rsidRPr="001439BD">
        <w:rPr>
          <w:rFonts w:ascii="GHEA Grapalat" w:hAnsi="GHEA Grapalat" w:cs="Arial"/>
          <w:b/>
          <w:sz w:val="24"/>
          <w:szCs w:val="24"/>
        </w:rPr>
        <w:br/>
      </w:r>
      <w:r w:rsidRPr="009044F1">
        <w:rPr>
          <w:rFonts w:ascii="GHEA Grapalat" w:hAnsi="GHEA Grapalat"/>
          <w:b/>
          <w:sz w:val="24"/>
          <w:szCs w:val="24"/>
        </w:rPr>
        <w:t xml:space="preserve">под кодом </w:t>
      </w:r>
      <w:r w:rsidR="00736151">
        <w:rPr>
          <w:rFonts w:ascii="GHEA Grapalat" w:hAnsi="GHEA Grapalat"/>
          <w:i/>
          <w:sz w:val="24"/>
          <w:szCs w:val="24"/>
        </w:rPr>
        <w:t xml:space="preserve">V3M-GHAPDZB-26/01   </w:t>
      </w:r>
      <w:r w:rsidR="000A0EB5" w:rsidRPr="00D5726C">
        <w:rPr>
          <w:rFonts w:ascii="GHEA Grapalat" w:hAnsi="GHEA Grapalat"/>
          <w:i/>
          <w:sz w:val="24"/>
          <w:szCs w:val="24"/>
        </w:rPr>
        <w:t xml:space="preserve">  </w:t>
      </w:r>
    </w:p>
    <w:p w:rsidR="00B2572B" w:rsidRPr="009044F1" w:rsidRDefault="00B2572B" w:rsidP="00B46D58">
      <w:pPr>
        <w:widowControl w:val="0"/>
        <w:spacing w:after="120"/>
        <w:ind w:firstLine="567"/>
        <w:jc w:val="center"/>
        <w:rPr>
          <w:rFonts w:ascii="GHEA Grapalat" w:hAnsi="GHEA Grapalat"/>
        </w:rPr>
      </w:pPr>
    </w:p>
    <w:p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rsidR="00B2572B" w:rsidRPr="009044F1" w:rsidRDefault="00B2572B" w:rsidP="00B46D58">
      <w:pPr>
        <w:widowControl w:val="0"/>
        <w:spacing w:after="120"/>
        <w:ind w:firstLine="567"/>
        <w:jc w:val="center"/>
        <w:rPr>
          <w:rFonts w:ascii="GHEA Grapalat" w:hAnsi="GHEA Grapalat"/>
        </w:rPr>
      </w:pPr>
    </w:p>
    <w:p w:rsidR="005744FC" w:rsidRPr="000F6C24" w:rsidRDefault="00B2572B" w:rsidP="00B46D58">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на открытый конкурс под кодом </w:t>
      </w:r>
      <w:r w:rsidR="00736151">
        <w:rPr>
          <w:rFonts w:ascii="GHEA Grapalat" w:hAnsi="GHEA Grapalat"/>
          <w:i/>
        </w:rPr>
        <w:t xml:space="preserve">V3M-GHAPDZB-26/01   </w:t>
      </w:r>
      <w:r w:rsidR="000A0EB5" w:rsidRPr="00D5726C">
        <w:rPr>
          <w:rFonts w:ascii="GHEA Grapalat" w:hAnsi="GHEA Grapalat"/>
          <w:i/>
        </w:rPr>
        <w:t xml:space="preserve">  </w:t>
      </w:r>
    </w:p>
    <w:p w:rsidR="005646FC" w:rsidRPr="008842CE" w:rsidRDefault="005744FC" w:rsidP="00B46D58">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rsidR="00B2572B" w:rsidRPr="009044F1" w:rsidRDefault="005646FC" w:rsidP="00B46D58">
      <w:pPr>
        <w:widowControl w:val="0"/>
        <w:spacing w:after="160"/>
        <w:jc w:val="right"/>
        <w:rPr>
          <w:rFonts w:ascii="GHEA Grapalat" w:hAnsi="GHEA Grapalat"/>
        </w:rPr>
      </w:pPr>
      <w:r w:rsidRPr="009044F1">
        <w:rPr>
          <w:rFonts w:ascii="GHEA Grapalat" w:hAnsi="GHEA Grapalat"/>
        </w:rPr>
        <w:t>д</w:t>
      </w:r>
      <w:r w:rsidR="00B2572B" w:rsidRPr="009044F1">
        <w:rPr>
          <w:rFonts w:ascii="GHEA Grapalat" w:hAnsi="GHEA Grapalat"/>
        </w:rPr>
        <w:t>рамов РА</w:t>
      </w:r>
    </w:p>
    <w:tbl>
      <w:tblPr>
        <w:tblW w:w="8389"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2060"/>
        <w:gridCol w:w="1701"/>
        <w:gridCol w:w="1701"/>
      </w:tblGrid>
      <w:tr w:rsidR="0009191C" w:rsidRPr="005744FC" w:rsidTr="004825CB">
        <w:trPr>
          <w:trHeight w:val="916"/>
          <w:jc w:val="center"/>
        </w:trPr>
        <w:tc>
          <w:tcPr>
            <w:tcW w:w="1368" w:type="dxa"/>
            <w:tcBorders>
              <w:top w:val="single" w:sz="4" w:space="0" w:color="auto"/>
              <w:left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Наименование товара</w:t>
            </w:r>
          </w:p>
        </w:tc>
        <w:tc>
          <w:tcPr>
            <w:tcW w:w="2060" w:type="dxa"/>
            <w:tcBorders>
              <w:top w:val="single" w:sz="4" w:space="0" w:color="auto"/>
              <w:left w:val="single" w:sz="4" w:space="0" w:color="auto"/>
              <w:right w:val="single" w:sz="4" w:space="0" w:color="auto"/>
            </w:tcBorders>
            <w:vAlign w:val="center"/>
          </w:tcPr>
          <w:p w:rsidR="0009191C" w:rsidRPr="00DE2AE3" w:rsidRDefault="0009191C" w:rsidP="0009191C">
            <w:pPr>
              <w:widowControl w:val="0"/>
              <w:jc w:val="center"/>
              <w:rPr>
                <w:rFonts w:ascii="GHEA Grapalat" w:hAnsi="GHEA Grapalat"/>
                <w:b/>
                <w:sz w:val="20"/>
                <w:szCs w:val="20"/>
              </w:rPr>
            </w:pPr>
            <w:r>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rsidR="0009191C" w:rsidRPr="0009191C" w:rsidRDefault="0009191C" w:rsidP="0009191C">
            <w:pPr>
              <w:widowControl w:val="0"/>
              <w:jc w:val="center"/>
              <w:rPr>
                <w:rFonts w:ascii="GHEA Grapalat" w:hAnsi="GHEA Grapalat"/>
                <w:b/>
                <w:sz w:val="16"/>
                <w:szCs w:val="16"/>
              </w:rPr>
            </w:pPr>
            <w:r w:rsidRPr="0009191C">
              <w:rPr>
                <w:rFonts w:ascii="GHEA Grapalat" w:hAnsi="GHEA Grapalat"/>
                <w:sz w:val="16"/>
                <w:szCs w:val="16"/>
              </w:rPr>
              <w:t>(совокупность себестоимости и прогнозируемой прибыли)</w:t>
            </w:r>
          </w:p>
          <w:p w:rsidR="0009191C" w:rsidRPr="005744FC" w:rsidRDefault="0009191C" w:rsidP="0009191C">
            <w:pPr>
              <w:widowControl w:val="0"/>
              <w:jc w:val="center"/>
              <w:rPr>
                <w:rFonts w:ascii="GHEA Grapalat" w:hAnsi="GHEA Grapalat"/>
                <w:b/>
                <w:bCs/>
                <w:sz w:val="20"/>
                <w:szCs w:val="20"/>
              </w:rPr>
            </w:pPr>
            <w:r w:rsidRPr="005744FC">
              <w:rPr>
                <w:rFonts w:ascii="GHEA Grapalat" w:hAnsi="GHEA Grapalat"/>
                <w:b/>
                <w:sz w:val="20"/>
                <w:szCs w:val="20"/>
              </w:rPr>
              <w:t xml:space="preserve"> /прописью и цифрами/</w:t>
            </w:r>
          </w:p>
        </w:tc>
        <w:tc>
          <w:tcPr>
            <w:tcW w:w="1701" w:type="dxa"/>
            <w:tcBorders>
              <w:top w:val="single" w:sz="4" w:space="0" w:color="auto"/>
              <w:left w:val="single" w:sz="4" w:space="0" w:color="auto"/>
              <w:right w:val="single" w:sz="4" w:space="0" w:color="auto"/>
            </w:tcBorders>
            <w:vAlign w:val="center"/>
          </w:tcPr>
          <w:p w:rsidR="004825CB" w:rsidRDefault="0009191C" w:rsidP="00B46D58">
            <w:pPr>
              <w:widowControl w:val="0"/>
              <w:jc w:val="center"/>
              <w:rPr>
                <w:rFonts w:ascii="GHEA Grapalat" w:hAnsi="GHEA Grapalat"/>
                <w:b/>
                <w:sz w:val="20"/>
                <w:szCs w:val="20"/>
                <w:lang w:val="en-US"/>
              </w:rPr>
            </w:pPr>
            <w:r w:rsidRPr="005744FC">
              <w:rPr>
                <w:rFonts w:ascii="GHEA Grapalat" w:hAnsi="GHEA Grapalat"/>
                <w:b/>
                <w:sz w:val="20"/>
                <w:szCs w:val="20"/>
              </w:rPr>
              <w:t>НДС</w:t>
            </w:r>
            <w:r>
              <w:rPr>
                <w:rStyle w:val="af6"/>
                <w:rFonts w:ascii="GHEA Grapalat" w:hAnsi="GHEA Grapalat"/>
                <w:b/>
                <w:sz w:val="20"/>
                <w:szCs w:val="20"/>
              </w:rPr>
              <w:footnoteReference w:customMarkFollows="1" w:id="15"/>
              <w:t>**</w:t>
            </w:r>
          </w:p>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c>
          <w:tcPr>
            <w:tcW w:w="1701" w:type="dxa"/>
            <w:tcBorders>
              <w:top w:val="single" w:sz="4" w:space="0" w:color="auto"/>
              <w:left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09191C" w:rsidRPr="005744FC" w:rsidTr="004825CB">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09191C" w:rsidRPr="005744FC" w:rsidRDefault="0009191C"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09191C" w:rsidRPr="005744FC" w:rsidRDefault="0009191C"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2060" w:type="dxa"/>
            <w:tcBorders>
              <w:top w:val="single" w:sz="4" w:space="0" w:color="auto"/>
              <w:left w:val="single" w:sz="4" w:space="0" w:color="auto"/>
              <w:bottom w:val="single" w:sz="4" w:space="0" w:color="auto"/>
              <w:right w:val="single" w:sz="4" w:space="0" w:color="auto"/>
            </w:tcBorders>
            <w:shd w:val="clear" w:color="auto" w:fill="99CCFF"/>
          </w:tcPr>
          <w:p w:rsidR="0009191C" w:rsidRPr="005744FC" w:rsidRDefault="0009191C"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09191C" w:rsidRPr="00E02389" w:rsidRDefault="00E02389" w:rsidP="00B46D58">
            <w:pPr>
              <w:widowControl w:val="0"/>
              <w:jc w:val="center"/>
              <w:rPr>
                <w:rFonts w:ascii="GHEA Grapalat" w:hAnsi="GHEA Grapalat"/>
                <w:i/>
                <w:sz w:val="20"/>
                <w:szCs w:val="20"/>
                <w:lang w:val="en-US"/>
              </w:rPr>
            </w:pPr>
            <w:r>
              <w:rPr>
                <w:rFonts w:ascii="GHEA Grapalat" w:hAnsi="GHEA Grapalat"/>
                <w:b/>
                <w:i/>
                <w:sz w:val="20"/>
                <w:szCs w:val="20"/>
                <w:lang w:val="en-U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09191C" w:rsidRPr="005744FC" w:rsidRDefault="00E02389" w:rsidP="00E02389">
            <w:pPr>
              <w:widowControl w:val="0"/>
              <w:jc w:val="center"/>
              <w:rPr>
                <w:rFonts w:ascii="GHEA Grapalat" w:hAnsi="GHEA Grapalat"/>
                <w:i/>
                <w:sz w:val="20"/>
                <w:szCs w:val="20"/>
              </w:rPr>
            </w:pPr>
            <w:r>
              <w:rPr>
                <w:rFonts w:ascii="GHEA Grapalat" w:hAnsi="GHEA Grapalat"/>
                <w:b/>
                <w:i/>
                <w:sz w:val="20"/>
                <w:szCs w:val="20"/>
                <w:lang w:val="en-US"/>
              </w:rPr>
              <w:t>5</w:t>
            </w:r>
            <w:r w:rsidR="0009191C" w:rsidRPr="005744FC">
              <w:rPr>
                <w:rFonts w:ascii="GHEA Grapalat" w:hAnsi="GHEA Grapalat"/>
                <w:b/>
                <w:i/>
                <w:sz w:val="20"/>
                <w:szCs w:val="20"/>
              </w:rPr>
              <w:t>=3+4</w:t>
            </w:r>
          </w:p>
        </w:tc>
      </w:tr>
      <w:tr w:rsidR="0009191C" w:rsidRPr="005744FC"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r>
      <w:tr w:rsidR="0009191C" w:rsidRPr="005744FC" w:rsidTr="004825CB">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rPr>
                <w:rFonts w:ascii="GHEA Grapalat" w:hAnsi="GHEA Grapalat"/>
                <w:sz w:val="20"/>
                <w:szCs w:val="20"/>
              </w:rPr>
            </w:pPr>
          </w:p>
        </w:tc>
      </w:tr>
      <w:tr w:rsidR="0009191C" w:rsidRPr="005744FC"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r>
      <w:tr w:rsidR="0009191C" w:rsidRPr="005744FC"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r>
      <w:tr w:rsidR="0009191C" w:rsidRPr="005744FC" w:rsidTr="004825CB">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5744FC" w:rsidRDefault="0009191C" w:rsidP="00B46D58">
            <w:pPr>
              <w:widowControl w:val="0"/>
              <w:jc w:val="center"/>
              <w:rPr>
                <w:rFonts w:ascii="GHEA Grapalat" w:hAnsi="GHEA Grapalat"/>
                <w:sz w:val="20"/>
                <w:szCs w:val="20"/>
              </w:rPr>
            </w:pPr>
          </w:p>
        </w:tc>
      </w:tr>
    </w:tbl>
    <w:p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 xml:space="preserve">наименование участника (должность, имя, фамилия </w:t>
      </w:r>
      <w:proofErr w:type="gramStart"/>
      <w:r w:rsidRPr="00567D3B">
        <w:rPr>
          <w:rFonts w:ascii="GHEA Grapalat" w:hAnsi="GHEA Grapalat"/>
          <w:sz w:val="16"/>
        </w:rPr>
        <w:t>руководителя</w:t>
      </w:r>
      <w:r w:rsidR="00335DAA" w:rsidRPr="00335DAA">
        <w:rPr>
          <w:rFonts w:ascii="GHEA Grapalat" w:hAnsi="GHEA Grapalat"/>
          <w:sz w:val="16"/>
        </w:rPr>
        <w:t>)</w:t>
      </w:r>
      <w:r w:rsidRPr="00567D3B">
        <w:rPr>
          <w:rFonts w:ascii="GHEA Grapalat" w:hAnsi="GHEA Grapalat"/>
          <w:sz w:val="16"/>
        </w:rPr>
        <w:tab/>
      </w:r>
      <w:proofErr w:type="gramEnd"/>
      <w:r w:rsidRPr="00567D3B">
        <w:rPr>
          <w:rFonts w:ascii="GHEA Grapalat" w:hAnsi="GHEA Grapalat"/>
          <w:sz w:val="16"/>
        </w:rPr>
        <w:t>подпись</w:t>
      </w:r>
    </w:p>
    <w:p w:rsidR="00DC619D" w:rsidRPr="00D3436F" w:rsidRDefault="00DC619D" w:rsidP="00B46D58">
      <w:pPr>
        <w:widowControl w:val="0"/>
        <w:spacing w:after="160"/>
        <w:jc w:val="both"/>
        <w:rPr>
          <w:rFonts w:ascii="GHEA Grapalat" w:hAnsi="GHEA Grapalat"/>
          <w:lang w:val="es-ES"/>
        </w:rPr>
      </w:pPr>
    </w:p>
    <w:p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rsidR="001005B0" w:rsidRPr="00B138F3" w:rsidRDefault="00B217BB" w:rsidP="00E97182">
      <w:pPr>
        <w:rPr>
          <w:rFonts w:ascii="GHEA Grapalat" w:hAnsi="GHEA Grapalat"/>
          <w:b/>
        </w:rPr>
      </w:pPr>
      <w:r>
        <w:rPr>
          <w:rFonts w:ascii="GHEA Grapalat" w:hAnsi="GHEA Grapalat"/>
          <w:b/>
        </w:rPr>
        <w:br w:type="page"/>
      </w:r>
    </w:p>
    <w:p w:rsidR="001005B0" w:rsidRPr="00B138F3" w:rsidRDefault="001005B0" w:rsidP="00B46D58">
      <w:pPr>
        <w:widowControl w:val="0"/>
        <w:spacing w:after="160"/>
        <w:ind w:left="567" w:right="565"/>
        <w:jc w:val="center"/>
        <w:rPr>
          <w:rFonts w:ascii="GHEA Grapalat" w:hAnsi="GHEA Grapalat"/>
          <w:b/>
        </w:rPr>
      </w:pPr>
    </w:p>
    <w:p w:rsidR="003D2FE2" w:rsidRPr="00DE2AE3" w:rsidRDefault="00E97182" w:rsidP="00E97182">
      <w:pPr>
        <w:widowControl w:val="0"/>
        <w:spacing w:after="160"/>
        <w:jc w:val="center"/>
        <w:rPr>
          <w:rFonts w:ascii="GHEA Grapalat" w:hAnsi="GHEA Grapalat" w:cs="GHEA Grapalat"/>
          <w:i/>
          <w:sz w:val="22"/>
          <w:szCs w:val="22"/>
        </w:rPr>
      </w:pPr>
      <w:r w:rsidRPr="00F77044">
        <w:rPr>
          <w:rFonts w:ascii="GHEA Grapalat" w:hAnsi="GHEA Grapalat"/>
          <w:i/>
          <w:sz w:val="22"/>
          <w:szCs w:val="22"/>
        </w:rPr>
        <w:t xml:space="preserve">                                                                                       </w:t>
      </w:r>
      <w:r w:rsidR="003D2FE2" w:rsidRPr="00B138F3">
        <w:rPr>
          <w:rFonts w:ascii="GHEA Grapalat" w:hAnsi="GHEA Grapalat"/>
          <w:i/>
          <w:sz w:val="22"/>
          <w:szCs w:val="22"/>
        </w:rPr>
        <w:t>Приложение № 4.</w:t>
      </w:r>
      <w:r w:rsidR="00A13428" w:rsidRPr="00DE2AE3">
        <w:rPr>
          <w:rFonts w:ascii="GHEA Grapalat" w:hAnsi="GHEA Grapalat"/>
          <w:i/>
          <w:sz w:val="22"/>
          <w:szCs w:val="22"/>
        </w:rPr>
        <w:t>2</w:t>
      </w:r>
    </w:p>
    <w:p w:rsidR="003D2FE2" w:rsidRPr="00B138F3" w:rsidRDefault="003D2FE2" w:rsidP="003D2FE2">
      <w:pPr>
        <w:widowControl w:val="0"/>
        <w:spacing w:after="160"/>
        <w:jc w:val="right"/>
        <w:rPr>
          <w:rFonts w:ascii="GHEA Grapalat" w:hAnsi="GHEA Grapalat" w:cs="GHEA Grapalat"/>
          <w:i/>
          <w:sz w:val="22"/>
          <w:szCs w:val="22"/>
        </w:rPr>
      </w:pPr>
      <w:r w:rsidRPr="00B138F3">
        <w:rPr>
          <w:rFonts w:ascii="GHEA Grapalat" w:hAnsi="GHEA Grapalat"/>
          <w:i/>
          <w:sz w:val="22"/>
          <w:szCs w:val="22"/>
        </w:rPr>
        <w:t>к Приглашению на открытый конкурс</w:t>
      </w:r>
      <w:r w:rsidRPr="00B138F3">
        <w:rPr>
          <w:rFonts w:ascii="GHEA Grapalat" w:hAnsi="GHEA Grapalat" w:cs="GHEA Grapalat"/>
          <w:i/>
          <w:sz w:val="22"/>
          <w:szCs w:val="22"/>
        </w:rPr>
        <w:br/>
      </w:r>
      <w:r w:rsidRPr="00B138F3">
        <w:rPr>
          <w:rFonts w:ascii="GHEA Grapalat" w:hAnsi="GHEA Grapalat"/>
          <w:i/>
          <w:sz w:val="22"/>
          <w:szCs w:val="22"/>
        </w:rPr>
        <w:t xml:space="preserve">под кодом </w:t>
      </w:r>
      <w:r w:rsidR="00736151">
        <w:rPr>
          <w:rFonts w:ascii="GHEA Grapalat" w:hAnsi="GHEA Grapalat"/>
          <w:i/>
        </w:rPr>
        <w:t xml:space="preserve">V3M-GHAPDZB-26/01   </w:t>
      </w:r>
      <w:r w:rsidR="000A0EB5" w:rsidRPr="00D5726C">
        <w:rPr>
          <w:rFonts w:ascii="GHEA Grapalat" w:hAnsi="GHEA Grapalat"/>
          <w:i/>
        </w:rPr>
        <w:t xml:space="preserve">  </w:t>
      </w:r>
    </w:p>
    <w:p w:rsidR="003D2FE2" w:rsidRPr="00B138F3" w:rsidRDefault="003D2FE2" w:rsidP="003D2FE2">
      <w:pPr>
        <w:widowControl w:val="0"/>
        <w:spacing w:after="160"/>
        <w:jc w:val="center"/>
        <w:rPr>
          <w:rFonts w:ascii="GHEA Grapalat" w:hAnsi="GHEA Grapalat"/>
          <w:b/>
          <w:sz w:val="22"/>
          <w:szCs w:val="22"/>
        </w:rPr>
      </w:pP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a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398"/>
      </w:tblGrid>
      <w:tr w:rsidR="00B932B8" w:rsidRPr="00B138F3" w:rsidTr="00B932B8">
        <w:tc>
          <w:tcPr>
            <w:tcW w:w="4786" w:type="dxa"/>
          </w:tcPr>
          <w:p w:rsidR="003D2FE2" w:rsidRPr="00B138F3" w:rsidRDefault="003D2FE2" w:rsidP="00B932B8">
            <w:pPr>
              <w:widowControl w:val="0"/>
              <w:spacing w:after="16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rsidR="003D2FE2" w:rsidRPr="00B138F3" w:rsidRDefault="003D2FE2" w:rsidP="00B932B8">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af6"/>
                <w:rFonts w:ascii="GHEA Grapalat" w:hAnsi="GHEA Grapalat"/>
                <w:sz w:val="22"/>
                <w:szCs w:val="22"/>
              </w:rPr>
              <w:footnoteReference w:customMarkFollows="1" w:id="16"/>
              <w:t>**</w:t>
            </w:r>
          </w:p>
        </w:tc>
      </w:tr>
    </w:tbl>
    <w:p w:rsidR="003D2FE2" w:rsidRPr="00B138F3" w:rsidRDefault="003D2FE2" w:rsidP="003D2FE2">
      <w:pPr>
        <w:widowControl w:val="0"/>
        <w:spacing w:after="160"/>
        <w:rPr>
          <w:rFonts w:ascii="GHEA Grapalat" w:hAnsi="GHEA Grapalat" w:cs="GHEA Grapalat"/>
          <w:b/>
          <w:sz w:val="22"/>
          <w:szCs w:val="22"/>
        </w:rPr>
      </w:pPr>
    </w:p>
    <w:p w:rsidR="003D2FE2" w:rsidRPr="00B138F3" w:rsidRDefault="003D2FE2" w:rsidP="003D2FE2">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rsidR="003D2FE2" w:rsidRPr="00B138F3" w:rsidRDefault="003D2FE2" w:rsidP="003D2FE2">
      <w:pPr>
        <w:widowControl w:val="0"/>
        <w:spacing w:after="160"/>
        <w:ind w:left="1843"/>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rsidR="003D2FE2" w:rsidRPr="00B138F3" w:rsidRDefault="003D2FE2" w:rsidP="003D2FE2">
      <w:pPr>
        <w:widowControl w:val="0"/>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rsidR="003D2FE2" w:rsidRPr="00B138F3" w:rsidRDefault="003D2FE2" w:rsidP="003D2FE2">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rsidR="003D2FE2" w:rsidRPr="00B138F3" w:rsidRDefault="003D2FE2" w:rsidP="003D2FE2">
      <w:pPr>
        <w:widowControl w:val="0"/>
        <w:spacing w:after="16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B138F3" w:rsidRDefault="003D2FE2" w:rsidP="003D2FE2">
      <w:pPr>
        <w:widowControl w:val="0"/>
        <w:spacing w:after="160"/>
        <w:ind w:firstLine="709"/>
        <w:jc w:val="both"/>
        <w:rPr>
          <w:rFonts w:ascii="GHEA Grapalat" w:hAnsi="GHEA Grapalat" w:cs="GHEA Grapalat"/>
          <w:sz w:val="22"/>
          <w:szCs w:val="22"/>
        </w:rPr>
      </w:pP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rsidR="003D2FE2" w:rsidRPr="00B138F3" w:rsidRDefault="003D2FE2" w:rsidP="003D2FE2">
      <w:pPr>
        <w:widowControl w:val="0"/>
        <w:tabs>
          <w:tab w:val="left" w:pos="567"/>
        </w:tabs>
        <w:jc w:val="both"/>
        <w:rPr>
          <w:rFonts w:ascii="GHEA Grapalat" w:hAnsi="GHEA Grapalat" w:cs="GHEA Grapalat"/>
          <w:spacing w:val="-6"/>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организованной ___________________ *(далее — Заказчик) </w:t>
      </w:r>
    </w:p>
    <w:p w:rsidR="003D2FE2" w:rsidRPr="00B138F3" w:rsidRDefault="003D2FE2" w:rsidP="003D2FE2">
      <w:pPr>
        <w:widowControl w:val="0"/>
        <w:tabs>
          <w:tab w:val="left" w:pos="284"/>
        </w:tabs>
        <w:spacing w:after="160"/>
        <w:ind w:left="5245"/>
        <w:jc w:val="both"/>
        <w:rPr>
          <w:rFonts w:ascii="GHEA Grapalat" w:hAnsi="GHEA Grapalat" w:cs="GHEA Grapalat"/>
          <w:sz w:val="22"/>
          <w:szCs w:val="22"/>
        </w:rPr>
      </w:pPr>
      <w:r w:rsidRPr="00B138F3">
        <w:rPr>
          <w:rFonts w:ascii="GHEA Grapalat" w:hAnsi="GHEA Grapalat"/>
          <w:sz w:val="22"/>
          <w:szCs w:val="22"/>
          <w:vertAlign w:val="superscript"/>
        </w:rPr>
        <w:t>наименование заказчика</w:t>
      </w:r>
    </w:p>
    <w:p w:rsidR="003D2FE2" w:rsidRPr="00B138F3" w:rsidRDefault="003D2FE2" w:rsidP="003D2FE2">
      <w:pPr>
        <w:widowControl w:val="0"/>
        <w:jc w:val="both"/>
        <w:rPr>
          <w:rFonts w:ascii="GHEA Grapalat" w:hAnsi="GHEA Grapalat" w:cs="GHEA Grapalat"/>
          <w:sz w:val="22"/>
          <w:szCs w:val="22"/>
        </w:rPr>
      </w:pPr>
      <w:r w:rsidRPr="00B138F3">
        <w:rPr>
          <w:rFonts w:ascii="GHEA Grapalat" w:hAnsi="GHEA Grapalat"/>
          <w:sz w:val="22"/>
          <w:szCs w:val="22"/>
        </w:rPr>
        <w:t>процедуре закупок под кодом ____________________________________________ *.</w:t>
      </w:r>
    </w:p>
    <w:p w:rsidR="003D2FE2" w:rsidRPr="00B138F3" w:rsidRDefault="003D2FE2" w:rsidP="003D2FE2">
      <w:pPr>
        <w:widowControl w:val="0"/>
        <w:spacing w:after="160"/>
        <w:ind w:left="5245"/>
        <w:jc w:val="both"/>
        <w:rPr>
          <w:rFonts w:ascii="GHEA Grapalat" w:hAnsi="GHEA Grapalat" w:cs="GHEA Grapalat"/>
          <w:sz w:val="22"/>
          <w:szCs w:val="22"/>
        </w:rPr>
      </w:pPr>
      <w:r w:rsidRPr="00B138F3">
        <w:rPr>
          <w:rFonts w:ascii="GHEA Grapalat" w:hAnsi="GHEA Grapalat"/>
          <w:sz w:val="22"/>
          <w:szCs w:val="22"/>
          <w:vertAlign w:val="superscript"/>
        </w:rPr>
        <w:t>код процедуры</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r w:rsidRPr="00B138F3">
        <w:rPr>
          <w:rFonts w:ascii="GHEA Grapalat" w:hAnsi="GHEA Grapalat" w:cs="GHEA Grapalat"/>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B138F3">
        <w:rPr>
          <w:rFonts w:ascii="GHEA Grapalat" w:hAnsi="GHEA Grapalat" w:cs="GHEA Grapalat"/>
          <w:sz w:val="22"/>
          <w:szCs w:val="22"/>
          <w:lang w:val="en-US"/>
        </w:rPr>
        <w:t>K</w:t>
      </w:r>
      <w:r w:rsidRPr="00B138F3">
        <w:rPr>
          <w:rFonts w:ascii="GHEA Grapalat" w:hAnsi="GHEA Grapalat" w:cs="GHEA Grapalat"/>
          <w:sz w:val="22"/>
          <w:szCs w:val="22"/>
        </w:rPr>
        <w:t xml:space="preserve">омпания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безотзывно соглашается, что: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proofErr w:type="gramStart"/>
      <w:r w:rsidRPr="00B138F3">
        <w:rPr>
          <w:rFonts w:ascii="GHEA Grapalat" w:hAnsi="GHEA Grapalat"/>
          <w:sz w:val="22"/>
          <w:szCs w:val="22"/>
        </w:rPr>
        <w:t>а)</w:t>
      </w:r>
      <w:r w:rsidRPr="00B138F3">
        <w:rPr>
          <w:rFonts w:ascii="GHEA Grapalat" w:hAnsi="GHEA Grapalat"/>
          <w:sz w:val="22"/>
          <w:szCs w:val="22"/>
        </w:rPr>
        <w:tab/>
      </w:r>
      <w:proofErr w:type="gramEnd"/>
      <w:r w:rsidRPr="00B138F3">
        <w:rPr>
          <w:rFonts w:ascii="GHEA Grapalat" w:hAnsi="GHEA Grapalat"/>
          <w:sz w:val="22"/>
          <w:szCs w:val="22"/>
        </w:rPr>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proofErr w:type="gramStart"/>
      <w:r w:rsidRPr="00B138F3">
        <w:rPr>
          <w:rFonts w:ascii="GHEA Grapalat" w:hAnsi="GHEA Grapalat"/>
          <w:sz w:val="22"/>
          <w:szCs w:val="22"/>
        </w:rPr>
        <w:t>б)</w:t>
      </w:r>
      <w:r w:rsidRPr="00B138F3">
        <w:rPr>
          <w:rFonts w:ascii="GHEA Grapalat" w:hAnsi="GHEA Grapalat"/>
          <w:sz w:val="22"/>
          <w:szCs w:val="22"/>
        </w:rPr>
        <w:tab/>
      </w:r>
      <w:proofErr w:type="gramEnd"/>
      <w:r w:rsidRPr="00B138F3">
        <w:rPr>
          <w:rFonts w:ascii="GHEA Grapalat" w:hAnsi="GHEA Grapalat"/>
          <w:sz w:val="22"/>
          <w:szCs w:val="22"/>
        </w:rPr>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proofErr w:type="gramStart"/>
      <w:r w:rsidRPr="00B138F3">
        <w:rPr>
          <w:rFonts w:ascii="GHEA Grapalat" w:hAnsi="GHEA Grapalat"/>
          <w:sz w:val="22"/>
          <w:szCs w:val="22"/>
        </w:rPr>
        <w:t>в)</w:t>
      </w:r>
      <w:r w:rsidRPr="00B138F3">
        <w:rPr>
          <w:rFonts w:ascii="GHEA Grapalat" w:hAnsi="GHEA Grapalat"/>
          <w:sz w:val="22"/>
          <w:szCs w:val="22"/>
        </w:rPr>
        <w:tab/>
      </w:r>
      <w:proofErr w:type="gramEnd"/>
      <w:r w:rsidRPr="00B138F3">
        <w:rPr>
          <w:rFonts w:ascii="GHEA Grapalat" w:hAnsi="GHEA Grapalat"/>
          <w:sz w:val="22"/>
          <w:szCs w:val="22"/>
        </w:rPr>
        <w:t>Компания не может письменно или иным способом дать распоряжение Банку-</w:t>
      </w:r>
      <w:r w:rsidRPr="00B138F3">
        <w:rPr>
          <w:rFonts w:ascii="GHEA Grapalat" w:hAnsi="GHEA Grapalat"/>
          <w:sz w:val="22"/>
          <w:szCs w:val="22"/>
        </w:rPr>
        <w:lastRenderedPageBreak/>
        <w:t>плательщику об отзыве своего акцепта, проставленного под Требованием.</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proofErr w:type="gramStart"/>
      <w:r w:rsidRPr="00B138F3">
        <w:rPr>
          <w:rFonts w:ascii="GHEA Grapalat" w:hAnsi="GHEA Grapalat"/>
          <w:sz w:val="22"/>
          <w:szCs w:val="22"/>
        </w:rPr>
        <w:t>г)</w:t>
      </w:r>
      <w:r w:rsidRPr="00B138F3">
        <w:rPr>
          <w:rFonts w:ascii="GHEA Grapalat" w:hAnsi="GHEA Grapalat"/>
          <w:sz w:val="22"/>
          <w:szCs w:val="22"/>
        </w:rPr>
        <w:tab/>
      </w:r>
      <w:proofErr w:type="gramEnd"/>
      <w:r w:rsidRPr="00B138F3">
        <w:rPr>
          <w:rFonts w:ascii="GHEA Grapalat" w:hAnsi="GHEA Grapalat"/>
          <w:sz w:val="22"/>
          <w:szCs w:val="22"/>
        </w:rPr>
        <w:t>Компания подтверждает, что акцептовала Требование в полном размере суммы неустойки.</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proofErr w:type="gramStart"/>
      <w:r w:rsidRPr="00B138F3">
        <w:rPr>
          <w:rFonts w:ascii="GHEA Grapalat" w:hAnsi="GHEA Grapalat"/>
          <w:sz w:val="22"/>
          <w:szCs w:val="22"/>
        </w:rPr>
        <w:t>д)</w:t>
      </w:r>
      <w:r w:rsidRPr="00B138F3">
        <w:rPr>
          <w:rFonts w:ascii="GHEA Grapalat" w:hAnsi="GHEA Grapalat"/>
          <w:sz w:val="22"/>
          <w:szCs w:val="22"/>
        </w:rPr>
        <w:tab/>
      </w:r>
      <w:proofErr w:type="gramEnd"/>
      <w:r w:rsidRPr="00B138F3">
        <w:rPr>
          <w:rFonts w:ascii="GHEA Grapalat" w:hAnsi="GHEA Grapalat"/>
          <w:sz w:val="22"/>
          <w:szCs w:val="22"/>
        </w:rPr>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B138F3">
        <w:rPr>
          <w:rFonts w:ascii="Courier New" w:hAnsi="Courier New" w:cs="Courier New"/>
          <w:sz w:val="22"/>
          <w:szCs w:val="22"/>
          <w:lang w:val="en-US"/>
        </w:rPr>
        <w:t> </w:t>
      </w:r>
      <w:r w:rsidRPr="00B138F3">
        <w:rPr>
          <w:rFonts w:ascii="GHEA Grapalat" w:hAnsi="GHEA Grapalat"/>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Заказчик может представить в Банк-плательщик иные дополнительные документы.</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2. Иные условия</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070D78" w:rsidRPr="00070D78">
        <w:rPr>
          <w:rFonts w:ascii="GHEA Grapalat" w:hAnsi="GHEA Grapalat"/>
          <w:sz w:val="22"/>
          <w:szCs w:val="22"/>
        </w:rPr>
        <w:t>двадцатого</w:t>
      </w:r>
      <w:r w:rsidRPr="00B138F3">
        <w:rPr>
          <w:rFonts w:ascii="GHEA Grapalat" w:hAnsi="GHEA Grapalat"/>
          <w:sz w:val="22"/>
          <w:szCs w:val="22"/>
        </w:rPr>
        <w:t xml:space="preserve"> рабочего дня, следующего за днем полного принятия заказчиком результата выполнения контракта, включительно.</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в Банк-плательщик: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rsidR="003D2FE2" w:rsidRPr="00B138F3" w:rsidDel="00A13215"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D2FE2" w:rsidRPr="00B138F3" w:rsidRDefault="003D2FE2" w:rsidP="003D2FE2">
      <w:pPr>
        <w:widowControl w:val="0"/>
        <w:spacing w:after="160"/>
        <w:ind w:firstLine="567"/>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lastRenderedPageBreak/>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rsidR="003D2FE2" w:rsidRPr="00B138F3" w:rsidRDefault="003D2FE2" w:rsidP="003D2FE2">
      <w:pPr>
        <w:widowControl w:val="0"/>
        <w:spacing w:after="160"/>
        <w:jc w:val="right"/>
        <w:rPr>
          <w:rFonts w:ascii="GHEA Grapalat" w:hAnsi="GHEA Grapalat"/>
          <w:sz w:val="22"/>
          <w:szCs w:val="22"/>
        </w:rPr>
      </w:pPr>
    </w:p>
    <w:p w:rsidR="003D2FE2" w:rsidRPr="00B138F3" w:rsidRDefault="003D2FE2" w:rsidP="003D2FE2">
      <w:pPr>
        <w:widowControl w:val="0"/>
        <w:spacing w:after="160"/>
        <w:jc w:val="right"/>
        <w:rPr>
          <w:rFonts w:ascii="GHEA Grapalat" w:hAnsi="GHEA Grapalat"/>
          <w:sz w:val="22"/>
          <w:szCs w:val="22"/>
        </w:rPr>
      </w:pPr>
      <w:r w:rsidRPr="00B138F3">
        <w:rPr>
          <w:rFonts w:ascii="GHEA Grapalat" w:hAnsi="GHEA Grapalat"/>
          <w:sz w:val="22"/>
          <w:szCs w:val="22"/>
        </w:rPr>
        <w:t>М. П.</w:t>
      </w:r>
    </w:p>
    <w:p w:rsidR="003D2FE2" w:rsidRPr="00B138F3" w:rsidRDefault="003D2FE2" w:rsidP="003D2FE2">
      <w:pPr>
        <w:widowControl w:val="0"/>
        <w:spacing w:after="160"/>
        <w:jc w:val="both"/>
        <w:rPr>
          <w:rFonts w:ascii="GHEA Grapalat" w:hAnsi="GHEA Grapalat"/>
          <w:sz w:val="22"/>
          <w:szCs w:val="22"/>
        </w:rPr>
      </w:pPr>
      <w:r w:rsidRPr="00B138F3">
        <w:rPr>
          <w:rFonts w:ascii="GHEA Grapalat" w:hAnsi="GHEA Grapalat"/>
          <w:sz w:val="22"/>
          <w:szCs w:val="22"/>
        </w:rPr>
        <w:t>День/месяц/год</w:t>
      </w:r>
    </w:p>
    <w:p w:rsidR="003D2FE2" w:rsidRPr="00B138F3" w:rsidRDefault="003D2FE2" w:rsidP="003D2FE2">
      <w:pPr>
        <w:widowControl w:val="0"/>
        <w:spacing w:after="160"/>
        <w:jc w:val="both"/>
        <w:rPr>
          <w:rFonts w:ascii="GHEA Grapalat" w:hAnsi="GHEA Grapalat"/>
          <w:sz w:val="22"/>
          <w:szCs w:val="22"/>
        </w:rPr>
      </w:pPr>
    </w:p>
    <w:p w:rsidR="003D2FE2" w:rsidRPr="00B138F3" w:rsidRDefault="003D2FE2" w:rsidP="003D2FE2">
      <w:pPr>
        <w:widowControl w:val="0"/>
        <w:spacing w:after="160"/>
        <w:jc w:val="both"/>
        <w:rPr>
          <w:rFonts w:ascii="GHEA Grapalat" w:hAnsi="GHEA Grapalat"/>
          <w:sz w:val="22"/>
          <w:szCs w:val="22"/>
        </w:rPr>
      </w:pPr>
    </w:p>
    <w:p w:rsidR="003D2FE2" w:rsidRPr="00B138F3" w:rsidRDefault="003D2FE2" w:rsidP="003D2FE2">
      <w:pPr>
        <w:rPr>
          <w:sz w:val="22"/>
          <w:szCs w:val="22"/>
        </w:rPr>
      </w:pPr>
    </w:p>
    <w:p w:rsidR="001005B0" w:rsidRPr="00B138F3" w:rsidRDefault="001005B0" w:rsidP="003D2FE2">
      <w:pPr>
        <w:widowControl w:val="0"/>
        <w:spacing w:after="160"/>
        <w:ind w:left="567" w:right="565"/>
        <w:jc w:val="both"/>
        <w:rPr>
          <w:rFonts w:ascii="GHEA Grapalat" w:hAnsi="GHEA Grapalat"/>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C3421C">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lastRenderedPageBreak/>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B138F3" w:rsidRPr="00B138F3" w:rsidTr="00DE2AE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B138F3" w:rsidRPr="00B138F3" w:rsidTr="00DE2AE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B138F3" w:rsidRPr="00B138F3"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138F3" w:rsidRPr="00B138F3"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736151"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36151" w:rsidRPr="00446B99" w:rsidRDefault="00736151" w:rsidP="00736151">
            <w:pPr>
              <w:widowControl w:val="0"/>
              <w:tabs>
                <w:tab w:val="left" w:pos="855"/>
              </w:tabs>
              <w:spacing w:after="160"/>
              <w:ind w:left="360"/>
              <w:rPr>
                <w:rFonts w:ascii="GHEA Grapalat" w:hAnsi="GHEA Grapalat"/>
                <w:lang w:val="hy-AM"/>
              </w:rPr>
            </w:pPr>
            <w:r w:rsidRPr="00446B99">
              <w:rPr>
                <w:rFonts w:ascii="GHEA Grapalat" w:hAnsi="GHEA Grapalat"/>
              </w:rPr>
              <w:t>9.</w:t>
            </w:r>
            <w:r w:rsidRPr="00446B99">
              <w:rPr>
                <w:rFonts w:ascii="GHEA Grapalat" w:hAnsi="GHEA Grapalat"/>
              </w:rPr>
              <w:tab/>
              <w:t xml:space="preserve">Наименование, или имя, фамилия </w:t>
            </w:r>
            <w:proofErr w:type="gramStart"/>
            <w:r w:rsidRPr="00446B99">
              <w:rPr>
                <w:rFonts w:ascii="GHEA Grapalat" w:hAnsi="GHEA Grapalat"/>
              </w:rPr>
              <w:t>бенефициара</w:t>
            </w:r>
            <w:r w:rsidRPr="00446B99">
              <w:rPr>
                <w:rFonts w:ascii="Sylfaen" w:hAnsi="Sylfaen"/>
              </w:rPr>
              <w:t xml:space="preserve"> </w:t>
            </w:r>
            <w:r w:rsidRPr="00446B99">
              <w:rPr>
                <w:rFonts w:ascii="Sylfaen" w:hAnsi="Sylfaen"/>
                <w:lang w:val="hy-AM"/>
              </w:rPr>
              <w:t xml:space="preserve"> </w:t>
            </w:r>
            <w:r>
              <w:rPr>
                <w:rFonts w:ascii="Sylfaen" w:hAnsi="Sylfaen"/>
              </w:rPr>
              <w:t>&lt;</w:t>
            </w:r>
            <w:proofErr w:type="gramEnd"/>
            <w:r>
              <w:rPr>
                <w:rFonts w:ascii="Sylfaen" w:hAnsi="Sylfaen"/>
              </w:rPr>
              <w:t xml:space="preserve">&lt;Веду № </w:t>
            </w:r>
            <w:r w:rsidRPr="00633895">
              <w:rPr>
                <w:rFonts w:ascii="Sylfaen" w:hAnsi="Sylfaen"/>
              </w:rPr>
              <w:t>3</w:t>
            </w:r>
            <w:r w:rsidRPr="001F1A3A">
              <w:rPr>
                <w:rFonts w:ascii="Sylfaen" w:hAnsi="Sylfaen"/>
              </w:rPr>
              <w:t xml:space="preserve"> НУХ&gt;&gt;</w:t>
            </w:r>
          </w:p>
        </w:tc>
      </w:tr>
      <w:tr w:rsidR="00736151"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36151" w:rsidRPr="00446B99" w:rsidRDefault="00736151" w:rsidP="00736151">
            <w:pPr>
              <w:widowControl w:val="0"/>
              <w:tabs>
                <w:tab w:val="left" w:pos="855"/>
              </w:tabs>
              <w:spacing w:after="160"/>
              <w:ind w:left="360"/>
              <w:rPr>
                <w:rFonts w:ascii="GHEA Grapalat" w:hAnsi="GHEA Grapalat"/>
              </w:rPr>
            </w:pPr>
            <w:r w:rsidRPr="00446B99">
              <w:rPr>
                <w:rFonts w:ascii="GHEA Grapalat" w:hAnsi="GHEA Grapalat"/>
              </w:rPr>
              <w:t>10.</w:t>
            </w:r>
            <w:r w:rsidRPr="00446B99">
              <w:rPr>
                <w:rFonts w:ascii="GHEA Grapalat" w:hAnsi="GHEA Grapalat"/>
              </w:rPr>
              <w:tab/>
              <w:t>НЗОУ бенефициара (не заполняется)</w:t>
            </w:r>
          </w:p>
        </w:tc>
      </w:tr>
      <w:tr w:rsidR="00736151" w:rsidRPr="00B138F3" w:rsidTr="00DE2AE3">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36151" w:rsidRPr="00446B99" w:rsidRDefault="00736151" w:rsidP="00736151">
            <w:pPr>
              <w:widowControl w:val="0"/>
              <w:tabs>
                <w:tab w:val="left" w:pos="855"/>
              </w:tabs>
              <w:spacing w:after="160"/>
              <w:ind w:left="360"/>
              <w:rPr>
                <w:rFonts w:ascii="GHEA Grapalat" w:hAnsi="GHEA Grapalat"/>
                <w:lang w:val="hy-AM"/>
              </w:rPr>
            </w:pPr>
            <w:r w:rsidRPr="00446B99">
              <w:rPr>
                <w:rFonts w:ascii="GHEA Grapalat" w:hAnsi="GHEA Grapalat"/>
              </w:rPr>
              <w:t>11.</w:t>
            </w:r>
            <w:r w:rsidRPr="00446B99">
              <w:rPr>
                <w:rFonts w:ascii="GHEA Grapalat" w:hAnsi="GHEA Grapalat"/>
              </w:rPr>
              <w:tab/>
              <w:t>УНН бенефициара:</w:t>
            </w:r>
            <w:r w:rsidRPr="00446B99">
              <w:rPr>
                <w:rFonts w:ascii="Sylfaen" w:hAnsi="Sylfaen"/>
                <w:lang w:val="hy-AM"/>
              </w:rPr>
              <w:t xml:space="preserve"> </w:t>
            </w:r>
            <w:r>
              <w:rPr>
                <w:rFonts w:ascii="GHEA Grapalat" w:hAnsi="GHEA Grapalat"/>
                <w:lang w:val="en-US"/>
              </w:rPr>
              <w:t>04104578</w:t>
            </w:r>
          </w:p>
        </w:tc>
      </w:tr>
      <w:tr w:rsidR="00736151" w:rsidRPr="00B138F3"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36151" w:rsidRPr="004D0A48" w:rsidRDefault="00736151" w:rsidP="00736151">
            <w:pPr>
              <w:widowControl w:val="0"/>
              <w:tabs>
                <w:tab w:val="left" w:pos="855"/>
              </w:tabs>
              <w:spacing w:after="160"/>
              <w:ind w:left="360"/>
              <w:rPr>
                <w:rFonts w:ascii="GHEA Grapalat" w:hAnsi="GHEA Grapalat"/>
              </w:rPr>
            </w:pPr>
            <w:r w:rsidRPr="00446B99">
              <w:rPr>
                <w:rFonts w:ascii="GHEA Grapalat" w:hAnsi="GHEA Grapalat"/>
              </w:rPr>
              <w:t>12.</w:t>
            </w:r>
            <w:r w:rsidRPr="00446B99">
              <w:rPr>
                <w:rFonts w:ascii="GHEA Grapalat" w:hAnsi="GHEA Grapalat"/>
              </w:rPr>
              <w:tab/>
              <w:t>Обслуживающая бенефициара Финансовая организация (банк</w:t>
            </w:r>
            <w:proofErr w:type="gramStart"/>
            <w:r w:rsidRPr="00446B99">
              <w:rPr>
                <w:rFonts w:ascii="GHEA Grapalat" w:hAnsi="GHEA Grapalat"/>
              </w:rPr>
              <w:t>):</w:t>
            </w:r>
            <w:r w:rsidRPr="00446B99">
              <w:rPr>
                <w:rFonts w:ascii="Sylfaen" w:hAnsi="Sylfaen"/>
                <w:lang w:val="hy-AM"/>
              </w:rPr>
              <w:t xml:space="preserve"> </w:t>
            </w:r>
            <w:r w:rsidRPr="004D0A48">
              <w:t xml:space="preserve"> </w:t>
            </w:r>
            <w:r w:rsidRPr="00FD0E2F">
              <w:rPr>
                <w:b/>
              </w:rPr>
              <w:t xml:space="preserve"> </w:t>
            </w:r>
            <w:proofErr w:type="gramEnd"/>
            <w:r w:rsidRPr="00FD0E2F">
              <w:rPr>
                <w:b/>
              </w:rPr>
              <w:t>А</w:t>
            </w:r>
            <w:r w:rsidRPr="00E94078">
              <w:rPr>
                <w:b/>
              </w:rPr>
              <w:t>кба</w:t>
            </w:r>
            <w:r w:rsidRPr="00B138F3">
              <w:rPr>
                <w:rFonts w:ascii="GHEA Grapalat" w:hAnsi="GHEA Grapalat"/>
              </w:rPr>
              <w:t xml:space="preserve"> </w:t>
            </w:r>
            <w:r w:rsidRPr="00FD0E2F">
              <w:rPr>
                <w:rFonts w:ascii="GHEA Grapalat" w:hAnsi="GHEA Grapalat"/>
                <w:b/>
              </w:rPr>
              <w:t>банк</w:t>
            </w:r>
          </w:p>
        </w:tc>
      </w:tr>
      <w:tr w:rsidR="00736151" w:rsidRPr="00B138F3"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36151" w:rsidRPr="00446B99" w:rsidRDefault="00736151" w:rsidP="00736151">
            <w:pPr>
              <w:widowControl w:val="0"/>
              <w:tabs>
                <w:tab w:val="left" w:pos="855"/>
              </w:tabs>
              <w:spacing w:after="160"/>
              <w:ind w:left="360"/>
              <w:rPr>
                <w:rFonts w:ascii="GHEA Grapalat" w:hAnsi="GHEA Grapalat"/>
              </w:rPr>
            </w:pPr>
            <w:r w:rsidRPr="00446B99">
              <w:rPr>
                <w:rFonts w:ascii="GHEA Grapalat" w:hAnsi="GHEA Grapalat"/>
              </w:rPr>
              <w:t>13.</w:t>
            </w:r>
            <w:r w:rsidRPr="00446B99">
              <w:rPr>
                <w:rFonts w:ascii="GHEA Grapalat" w:hAnsi="GHEA Grapalat"/>
              </w:rPr>
              <w:tab/>
              <w:t>Номер счета бенефициара (</w:t>
            </w:r>
            <w:proofErr w:type="gramStart"/>
            <w:r w:rsidRPr="00446B99">
              <w:rPr>
                <w:rFonts w:ascii="GHEA Grapalat" w:hAnsi="GHEA Grapalat"/>
              </w:rPr>
              <w:t>сч.№</w:t>
            </w:r>
            <w:proofErr w:type="gramEnd"/>
            <w:r w:rsidRPr="00446B99">
              <w:rPr>
                <w:rFonts w:ascii="GHEA Grapalat" w:hAnsi="GHEA Grapalat"/>
              </w:rPr>
              <w:t>)</w:t>
            </w:r>
            <w:r w:rsidRPr="00446B99">
              <w:rPr>
                <w:rFonts w:ascii="Arial" w:hAnsi="Arial" w:cs="Arial"/>
                <w:color w:val="2C2D2E"/>
                <w:sz w:val="23"/>
                <w:szCs w:val="23"/>
                <w:shd w:val="clear" w:color="auto" w:fill="FFFFFF"/>
              </w:rPr>
              <w:t xml:space="preserve">  </w:t>
            </w:r>
            <w:r w:rsidRPr="00837740">
              <w:rPr>
                <w:rFonts w:ascii="Sylfaen" w:hAnsi="Sylfaen" w:cs="Sylfaen"/>
                <w:b/>
                <w:sz w:val="20"/>
                <w:szCs w:val="20"/>
              </w:rPr>
              <w:t>2201211660025000</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391852">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w:t>
            </w:r>
            <w:r w:rsidRPr="003A5C2A">
              <w:rPr>
                <w:rFonts w:ascii="GHEA Grapalat" w:hAnsi="GHEA Grapalat"/>
              </w:rPr>
              <w:t xml:space="preserve">для обеспечения </w:t>
            </w:r>
            <w:r w:rsidR="00391852" w:rsidRPr="003A5C2A">
              <w:rPr>
                <w:rFonts w:ascii="GHEA Grapalat" w:hAnsi="GHEA Grapalat"/>
              </w:rPr>
              <w:t>квалификации</w:t>
            </w:r>
            <w:r w:rsidRPr="003A5C2A">
              <w:rPr>
                <w:rFonts w:ascii="GHEA Grapalat" w:hAnsi="GHEA Grapalat"/>
              </w:rPr>
              <w:t>)</w:t>
            </w:r>
          </w:p>
        </w:tc>
      </w:tr>
      <w:tr w:rsidR="00B138F3" w:rsidRPr="00B138F3" w:rsidTr="00DE2AE3">
        <w:trPr>
          <w:trHeight w:val="424"/>
        </w:trPr>
        <w:tc>
          <w:tcPr>
            <w:tcW w:w="10980" w:type="dxa"/>
            <w:gridSpan w:val="2"/>
            <w:tcBorders>
              <w:top w:val="single" w:sz="4" w:space="0" w:color="auto"/>
              <w:left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B138F3"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B138F3" w:rsidRPr="00B138F3"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B138F3" w:rsidRPr="00B138F3"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C3421C" w:rsidRPr="00B138F3" w:rsidRDefault="00C3421C" w:rsidP="00DE2AE3">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spacing w:after="160"/>
              <w:jc w:val="right"/>
              <w:rPr>
                <w:rFonts w:ascii="GHEA Grapalat" w:hAnsi="GHEA Grapalat" w:cs="Tahoma"/>
              </w:rPr>
            </w:pPr>
            <w:r w:rsidRPr="00B138F3">
              <w:rPr>
                <w:rFonts w:ascii="GHEA Grapalat" w:hAnsi="GHEA Grapalat"/>
              </w:rPr>
              <w:t>/____________________/</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/____________________/</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C3421C" w:rsidRPr="00B138F3" w:rsidRDefault="00C3421C" w:rsidP="00DE2AE3">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C3421C" w:rsidRPr="00B138F3" w:rsidRDefault="00C3421C" w:rsidP="00DE2AE3">
            <w:pPr>
              <w:widowControl w:val="0"/>
              <w:tabs>
                <w:tab w:val="left" w:pos="905"/>
              </w:tabs>
              <w:spacing w:after="160"/>
              <w:rPr>
                <w:rFonts w:ascii="GHEA Grapalat" w:hAnsi="GHEA Grapalat" w:cs="Sylfaen"/>
              </w:rPr>
            </w:pPr>
            <w:r w:rsidRPr="00B138F3">
              <w:rPr>
                <w:rFonts w:ascii="GHEA Grapalat" w:hAnsi="GHEA Grapalat"/>
              </w:rPr>
              <w:lastRenderedPageBreak/>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/____________________/</w:t>
            </w:r>
          </w:p>
          <w:p w:rsidR="00C3421C" w:rsidRPr="00B138F3" w:rsidRDefault="00C3421C" w:rsidP="00DE2AE3">
            <w:pPr>
              <w:widowControl w:val="0"/>
              <w:spacing w:after="160"/>
              <w:jc w:val="right"/>
              <w:rPr>
                <w:rFonts w:ascii="GHEA Grapalat" w:hAnsi="GHEA Grapalat" w:cs="Tahoma"/>
              </w:rPr>
            </w:pPr>
          </w:p>
          <w:p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/____________________/</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B138F3" w:rsidRPr="00B138F3" w:rsidTr="00DE2AE3">
        <w:trPr>
          <w:trHeight w:val="2194"/>
        </w:trPr>
        <w:tc>
          <w:tcPr>
            <w:tcW w:w="5616" w:type="dxa"/>
            <w:tcBorders>
              <w:top w:val="single" w:sz="4" w:space="0" w:color="auto"/>
              <w:left w:val="single" w:sz="4" w:space="0" w:color="auto"/>
              <w:right w:val="single" w:sz="4" w:space="0" w:color="auto"/>
            </w:tcBorders>
            <w:noWrap/>
            <w:vAlign w:val="bottom"/>
          </w:tcPr>
          <w:p w:rsidR="00C3421C" w:rsidRPr="00B138F3" w:rsidRDefault="00C3421C" w:rsidP="00DE2AE3">
            <w:pPr>
              <w:widowControl w:val="0"/>
              <w:spacing w:after="160"/>
              <w:rPr>
                <w:rFonts w:ascii="GHEA Grapalat" w:hAnsi="GHEA Grapalat" w:cs="Tahoma"/>
              </w:rPr>
            </w:pPr>
            <w:r w:rsidRPr="00B138F3">
              <w:rPr>
                <w:rFonts w:ascii="GHEA Grapalat" w:hAnsi="GHEA Grapalat"/>
              </w:rPr>
              <w:t>24.а.</w:t>
            </w:r>
            <w:r w:rsidRPr="00B138F3">
              <w:rPr>
                <w:rFonts w:ascii="GHEA Grapalat" w:hAnsi="GHEA Grapalat"/>
              </w:rPr>
              <w:tab/>
              <w:t xml:space="preserve"> Обслуживающая бенефициара финансовая организация </w:t>
            </w:r>
          </w:p>
          <w:p w:rsidR="00C3421C" w:rsidRPr="00B138F3" w:rsidRDefault="00C3421C" w:rsidP="00DE2AE3">
            <w:pPr>
              <w:widowControl w:val="0"/>
              <w:spacing w:after="160"/>
              <w:rPr>
                <w:rFonts w:ascii="GHEA Grapalat" w:hAnsi="GHEA Grapalat"/>
              </w:rPr>
            </w:pPr>
          </w:p>
          <w:p w:rsidR="00C3421C" w:rsidRPr="00B138F3" w:rsidRDefault="00C3421C" w:rsidP="00DE2AE3">
            <w:pPr>
              <w:widowControl w:val="0"/>
              <w:jc w:val="right"/>
              <w:rPr>
                <w:rFonts w:ascii="GHEA Grapalat" w:hAnsi="GHEA Grapalat" w:cs="Tahoma"/>
              </w:rPr>
            </w:pPr>
            <w:r w:rsidRPr="00B138F3">
              <w:rPr>
                <w:rFonts w:ascii="GHEA Grapalat" w:hAnsi="GHEA Grapalat"/>
              </w:rPr>
              <w:t>/____________________/</w:t>
            </w:r>
          </w:p>
          <w:p w:rsidR="00C3421C" w:rsidRPr="00B138F3" w:rsidRDefault="00C3421C" w:rsidP="00DE2AE3">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C3421C" w:rsidRPr="00B138F3" w:rsidRDefault="00C3421C" w:rsidP="00DE2AE3">
            <w:pPr>
              <w:widowControl w:val="0"/>
              <w:spacing w:after="160"/>
              <w:rPr>
                <w:rFonts w:ascii="GHEA Grapalat" w:hAnsi="GHEA Grapalat" w:cs="Tahoma"/>
              </w:rPr>
            </w:pPr>
          </w:p>
          <w:p w:rsidR="00C3421C" w:rsidRPr="00B138F3" w:rsidRDefault="00C3421C" w:rsidP="00DE2AE3">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C3421C" w:rsidRPr="00B138F3" w:rsidRDefault="00C3421C" w:rsidP="00DE2AE3">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C3421C" w:rsidRPr="00B138F3" w:rsidRDefault="00C3421C" w:rsidP="00DE2AE3">
            <w:pPr>
              <w:widowControl w:val="0"/>
              <w:spacing w:after="160"/>
              <w:rPr>
                <w:rFonts w:ascii="GHEA Grapalat" w:hAnsi="GHEA Grapalat" w:cs="Tahoma"/>
              </w:rPr>
            </w:pPr>
          </w:p>
          <w:p w:rsidR="00C3421C" w:rsidRPr="00B138F3" w:rsidRDefault="00C3421C" w:rsidP="00DE2AE3">
            <w:pPr>
              <w:widowControl w:val="0"/>
              <w:jc w:val="right"/>
              <w:rPr>
                <w:rFonts w:ascii="GHEA Grapalat" w:hAnsi="GHEA Grapalat" w:cs="Tahoma"/>
              </w:rPr>
            </w:pPr>
            <w:r w:rsidRPr="00B138F3">
              <w:rPr>
                <w:rFonts w:ascii="GHEA Grapalat" w:hAnsi="GHEA Grapalat"/>
              </w:rPr>
              <w:t>/____________________/</w:t>
            </w:r>
          </w:p>
          <w:p w:rsidR="00C3421C" w:rsidRPr="00B138F3" w:rsidRDefault="00C3421C" w:rsidP="00DE2AE3">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C3421C" w:rsidRPr="00B138F3" w:rsidRDefault="00C3421C" w:rsidP="00DE2AE3">
            <w:pPr>
              <w:widowControl w:val="0"/>
              <w:spacing w:after="160"/>
              <w:rPr>
                <w:rFonts w:ascii="GHEA Grapalat" w:hAnsi="GHEA Grapalat" w:cs="Arial"/>
              </w:rPr>
            </w:pPr>
          </w:p>
        </w:tc>
      </w:tr>
      <w:tr w:rsidR="00B138F3" w:rsidRPr="00B138F3"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C3421C" w:rsidRPr="00B138F3" w:rsidRDefault="00C3421C" w:rsidP="00DE2AE3">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C3421C" w:rsidRPr="00B138F3" w:rsidRDefault="00C3421C" w:rsidP="00DE2AE3">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C3421C" w:rsidRPr="00B138F3" w:rsidRDefault="00C3421C" w:rsidP="00DE2AE3">
            <w:pPr>
              <w:widowControl w:val="0"/>
              <w:spacing w:after="160"/>
              <w:rPr>
                <w:rFonts w:ascii="GHEA Grapalat" w:hAnsi="GHEA Grapalat"/>
              </w:rPr>
            </w:pPr>
          </w:p>
          <w:p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C3421C" w:rsidRPr="00B138F3" w:rsidRDefault="00C3421C" w:rsidP="00C3421C">
      <w:pPr>
        <w:widowControl w:val="0"/>
        <w:spacing w:after="160"/>
        <w:jc w:val="center"/>
        <w:rPr>
          <w:rFonts w:ascii="GHEA Grapalat" w:hAnsi="GHEA Grapalat" w:cs="Sylfaen"/>
        </w:rPr>
      </w:pPr>
    </w:p>
    <w:p w:rsidR="00C3421C" w:rsidRPr="00B138F3" w:rsidRDefault="00C3421C" w:rsidP="00C3421C">
      <w:pPr>
        <w:rPr>
          <w:rFonts w:ascii="GHEA Grapalat" w:hAnsi="GHEA Grapalat" w:cs="Sylfaen"/>
        </w:rPr>
      </w:pPr>
      <w:proofErr w:type="gramStart"/>
      <w:r w:rsidRPr="00B138F3">
        <w:rPr>
          <w:rFonts w:ascii="GHEA Grapalat" w:hAnsi="GHEA Grapalat" w:cs="Sylfaen"/>
        </w:rPr>
        <w:t xml:space="preserve">*  </w:t>
      </w:r>
      <w:r w:rsidRPr="00B138F3">
        <w:rPr>
          <w:rFonts w:ascii="GHEA Grapalat" w:hAnsi="GHEA Grapalat"/>
          <w:i/>
          <w:sz w:val="20"/>
          <w:szCs w:val="20"/>
        </w:rPr>
        <w:t>Платежное</w:t>
      </w:r>
      <w:proofErr w:type="gramEnd"/>
      <w:r w:rsidRPr="00B138F3">
        <w:rPr>
          <w:rFonts w:ascii="GHEA Grapalat" w:hAnsi="GHEA Grapalat"/>
          <w:i/>
          <w:sz w:val="20"/>
          <w:szCs w:val="20"/>
        </w:rPr>
        <w:t xml:space="preserve">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B138F3" w:rsidRDefault="00C3421C" w:rsidP="00C3421C">
      <w:pPr>
        <w:rPr>
          <w:rFonts w:ascii="GHEA Grapalat" w:hAnsi="GHEA Grapalat" w:cs="Sylfaen"/>
        </w:rPr>
      </w:pPr>
      <w:r w:rsidRPr="00B138F3">
        <w:rPr>
          <w:rFonts w:ascii="GHEA Grapalat" w:hAnsi="GHEA Grapalat" w:cs="Sylfaen"/>
        </w:rPr>
        <w:br w:type="page"/>
      </w:r>
    </w:p>
    <w:p w:rsidR="00C3421C" w:rsidRPr="00B138F3" w:rsidRDefault="00C3421C" w:rsidP="00C3421C">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плательщик является состоящим на </w:t>
            </w:r>
            <w:r w:rsidRPr="00B138F3">
              <w:rPr>
                <w:rFonts w:ascii="GHEA Grapalat" w:hAnsi="GHEA Grapalat"/>
                <w:sz w:val="18"/>
                <w:szCs w:val="18"/>
              </w:rPr>
              <w:lastRenderedPageBreak/>
              <w:t>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валюта (прописью и </w:t>
            </w:r>
            <w:r w:rsidRPr="00B138F3">
              <w:rPr>
                <w:rFonts w:ascii="GHEA Grapalat" w:hAnsi="GHEA Grapalat"/>
                <w:sz w:val="18"/>
                <w:szCs w:val="18"/>
              </w:rPr>
              <w:lastRenderedPageBreak/>
              <w:t>по коду)</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DB7787" w:rsidRDefault="00C3421C" w:rsidP="00040F6C">
            <w:pPr>
              <w:widowControl w:val="0"/>
              <w:spacing w:after="120"/>
              <w:jc w:val="center"/>
              <w:rPr>
                <w:rFonts w:ascii="GHEA Grapalat" w:hAnsi="GHEA Grapalat"/>
                <w:sz w:val="18"/>
                <w:szCs w:val="18"/>
              </w:rPr>
            </w:pPr>
            <w:r w:rsidRPr="00DB7787">
              <w:rPr>
                <w:rFonts w:ascii="GHEA Grapalat" w:hAnsi="GHEA Grapalat"/>
                <w:sz w:val="18"/>
                <w:szCs w:val="18"/>
              </w:rPr>
              <w:t xml:space="preserve">В обязательном порядке заполняются слова "для обеспечения </w:t>
            </w:r>
            <w:r w:rsidR="00040F6C" w:rsidRPr="00DB7787">
              <w:rPr>
                <w:rFonts w:ascii="GHEA Grapalat" w:hAnsi="GHEA Grapalat"/>
                <w:sz w:val="18"/>
                <w:szCs w:val="18"/>
              </w:rPr>
              <w:t>квалификации</w:t>
            </w:r>
            <w:r w:rsidRPr="00DB7787">
              <w:rPr>
                <w:rFonts w:ascii="GHEA Grapalat" w:hAnsi="GHEA Grapalat"/>
                <w:sz w:val="18"/>
                <w:szCs w:val="18"/>
              </w:rPr>
              <w:t>"</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Del="0010680B"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C3421C" w:rsidRPr="00B138F3" w:rsidRDefault="00C3421C"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w:t>
            </w:r>
            <w:proofErr w:type="gramStart"/>
            <w:r w:rsidRPr="00B138F3">
              <w:rPr>
                <w:rFonts w:ascii="GHEA Grapalat" w:hAnsi="GHEA Grapalat"/>
                <w:sz w:val="18"/>
                <w:szCs w:val="18"/>
              </w:rPr>
              <w:t>что</w:t>
            </w:r>
            <w:proofErr w:type="gramEnd"/>
            <w:r w:rsidRPr="00B138F3">
              <w:rPr>
                <w:rFonts w:ascii="GHEA Grapalat" w:hAnsi="GHEA Grapalat"/>
                <w:sz w:val="18"/>
                <w:szCs w:val="18"/>
              </w:rPr>
              <w:t xml:space="preserve">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w:t>
            </w:r>
            <w:r w:rsidRPr="00B138F3">
              <w:rPr>
                <w:rFonts w:ascii="GHEA Grapalat" w:hAnsi="GHEA Grapalat"/>
                <w:sz w:val="18"/>
                <w:szCs w:val="18"/>
              </w:rPr>
              <w:lastRenderedPageBreak/>
              <w:t>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подписывается плательщиком или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C3421C" w:rsidRPr="00B138F3" w:rsidRDefault="00C3421C"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w:t>
            </w:r>
            <w:r w:rsidRPr="00B138F3">
              <w:rPr>
                <w:rFonts w:ascii="GHEA Grapalat" w:hAnsi="GHEA Grapalat"/>
                <w:sz w:val="18"/>
                <w:szCs w:val="18"/>
              </w:rPr>
              <w:lastRenderedPageBreak/>
              <w:t>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FF3DE9"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bl>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lastRenderedPageBreak/>
        <w:t>Приложение № 5.1</w:t>
      </w:r>
    </w:p>
    <w:p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t xml:space="preserve">к Приглашению на </w:t>
      </w:r>
      <w:r w:rsidR="008B1233" w:rsidRPr="00B138F3">
        <w:rPr>
          <w:rFonts w:ascii="GHEA Grapalat" w:hAnsi="GHEA Grapalat"/>
          <w:i/>
        </w:rPr>
        <w:t>открытый конкурс</w:t>
      </w:r>
      <w:r w:rsidRPr="00B138F3">
        <w:rPr>
          <w:rFonts w:ascii="GHEA Grapalat" w:hAnsi="GHEA Grapalat"/>
          <w:i/>
        </w:rPr>
        <w:br/>
        <w:t xml:space="preserve">под кодом </w:t>
      </w:r>
      <w:r w:rsidR="00736151">
        <w:rPr>
          <w:rFonts w:ascii="GHEA Grapalat" w:hAnsi="GHEA Grapalat"/>
          <w:i/>
        </w:rPr>
        <w:t xml:space="preserve">V3M-GHAPDZB-26/01   </w:t>
      </w:r>
      <w:r w:rsidR="00D5726C" w:rsidRPr="00D5726C">
        <w:rPr>
          <w:rFonts w:ascii="GHEA Grapalat" w:hAnsi="GHEA Grapalat"/>
          <w:i/>
        </w:rPr>
        <w:t xml:space="preserve">  </w:t>
      </w:r>
    </w:p>
    <w:p w:rsidR="00AF4211" w:rsidRPr="00B138F3" w:rsidRDefault="00AF4211" w:rsidP="000A214C">
      <w:pPr>
        <w:widowControl w:val="0"/>
        <w:spacing w:after="160"/>
        <w:jc w:val="center"/>
        <w:rPr>
          <w:rFonts w:ascii="GHEA Grapalat" w:hAnsi="GHEA Grapalat"/>
          <w:b/>
        </w:rPr>
      </w:pP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a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3"/>
        <w:gridCol w:w="4397"/>
      </w:tblGrid>
      <w:tr w:rsidR="00FF3DE9" w:rsidRPr="00B138F3" w:rsidTr="00DE2AE3">
        <w:tc>
          <w:tcPr>
            <w:tcW w:w="4786" w:type="dxa"/>
          </w:tcPr>
          <w:p w:rsidR="000A214C" w:rsidRPr="00B138F3" w:rsidRDefault="000A214C" w:rsidP="00DE2AE3">
            <w:pPr>
              <w:widowControl w:val="0"/>
              <w:spacing w:after="160"/>
              <w:rPr>
                <w:rFonts w:ascii="GHEA Grapalat" w:hAnsi="GHEA Grapalat" w:cs="GHEA Grapalat"/>
                <w:b/>
                <w:lang w:val="en-US"/>
              </w:rPr>
            </w:pPr>
            <w:r w:rsidRPr="00B138F3">
              <w:rPr>
                <w:rFonts w:ascii="GHEA Grapalat" w:hAnsi="GHEA Grapalat"/>
              </w:rPr>
              <w:t>г. Ереван</w:t>
            </w:r>
          </w:p>
        </w:tc>
        <w:tc>
          <w:tcPr>
            <w:tcW w:w="4500" w:type="dxa"/>
          </w:tcPr>
          <w:p w:rsidR="000A214C" w:rsidRPr="00B138F3" w:rsidRDefault="000A214C" w:rsidP="00DE2AE3">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af6"/>
                <w:rFonts w:ascii="GHEA Grapalat" w:hAnsi="GHEA Grapalat"/>
              </w:rPr>
              <w:footnoteReference w:customMarkFollows="1" w:id="17"/>
              <w:t>**</w:t>
            </w:r>
          </w:p>
        </w:tc>
      </w:tr>
    </w:tbl>
    <w:p w:rsidR="000A214C" w:rsidRPr="00B138F3" w:rsidRDefault="000A214C" w:rsidP="000A214C">
      <w:pPr>
        <w:widowControl w:val="0"/>
        <w:spacing w:after="160"/>
        <w:rPr>
          <w:rFonts w:ascii="GHEA Grapalat" w:hAnsi="GHEA Grapalat" w:cs="GHEA Grapalat"/>
          <w:b/>
        </w:rPr>
      </w:pPr>
    </w:p>
    <w:p w:rsidR="000A214C" w:rsidRPr="00B138F3" w:rsidRDefault="000A214C" w:rsidP="000A214C">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rsidR="000A214C" w:rsidRPr="00B138F3" w:rsidRDefault="000A214C" w:rsidP="000A214C">
      <w:pPr>
        <w:widowControl w:val="0"/>
        <w:spacing w:after="160"/>
        <w:ind w:left="1843"/>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lang w:val="en-US"/>
        </w:rPr>
      </w:pPr>
      <w:r w:rsidRPr="00B138F3">
        <w:rPr>
          <w:rFonts w:ascii="GHEA Grapalat" w:hAnsi="GHEA Grapalat"/>
          <w:lang w:val="en-US"/>
        </w:rPr>
        <w:t>_________________________________________________________________________</w:t>
      </w:r>
    </w:p>
    <w:p w:rsidR="000A214C" w:rsidRPr="00B138F3" w:rsidRDefault="000A214C" w:rsidP="000A214C">
      <w:pPr>
        <w:widowControl w:val="0"/>
        <w:spacing w:after="16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rsidR="000A214C" w:rsidRPr="00B138F3" w:rsidRDefault="000A214C" w:rsidP="000A214C">
      <w:pPr>
        <w:widowControl w:val="0"/>
        <w:spacing w:after="160"/>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1. Предмет соглашения</w:t>
      </w:r>
    </w:p>
    <w:p w:rsidR="000A214C" w:rsidRPr="00B138F3" w:rsidRDefault="000A214C" w:rsidP="000A214C">
      <w:pPr>
        <w:widowControl w:val="0"/>
        <w:tabs>
          <w:tab w:val="left" w:pos="567"/>
        </w:tabs>
        <w:jc w:val="both"/>
        <w:rPr>
          <w:rFonts w:ascii="GHEA Grapalat" w:hAnsi="GHEA Grapalat" w:cs="GHEA Grapalat"/>
          <w:spacing w:val="-6"/>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t xml:space="preserve">Компания участвует в организованной ___________________ *(далее — Заказчик) </w:t>
      </w:r>
    </w:p>
    <w:p w:rsidR="000A214C" w:rsidRPr="00B138F3" w:rsidRDefault="000A214C" w:rsidP="000A214C">
      <w:pPr>
        <w:widowControl w:val="0"/>
        <w:tabs>
          <w:tab w:val="left" w:pos="284"/>
        </w:tabs>
        <w:spacing w:after="160"/>
        <w:ind w:left="5245"/>
        <w:jc w:val="both"/>
        <w:rPr>
          <w:rFonts w:ascii="GHEA Grapalat" w:hAnsi="GHEA Grapalat" w:cs="GHEA Grapalat"/>
        </w:rPr>
      </w:pPr>
      <w:r w:rsidRPr="00B138F3">
        <w:rPr>
          <w:rFonts w:ascii="GHEA Grapalat" w:hAnsi="GHEA Grapalat"/>
          <w:vertAlign w:val="superscript"/>
        </w:rPr>
        <w:t>наименование заказчика</w:t>
      </w:r>
    </w:p>
    <w:p w:rsidR="000A214C" w:rsidRPr="00B138F3" w:rsidRDefault="000A214C" w:rsidP="000A214C">
      <w:pPr>
        <w:widowControl w:val="0"/>
        <w:jc w:val="both"/>
        <w:rPr>
          <w:rFonts w:ascii="GHEA Grapalat" w:hAnsi="GHEA Grapalat" w:cs="GHEA Grapalat"/>
        </w:rPr>
      </w:pPr>
      <w:r w:rsidRPr="00B138F3">
        <w:rPr>
          <w:rFonts w:ascii="GHEA Grapalat" w:hAnsi="GHEA Grapalat"/>
        </w:rPr>
        <w:t>процедуре закупок под кодом ____________________________________________ *.</w:t>
      </w:r>
    </w:p>
    <w:p w:rsidR="000A214C" w:rsidRPr="00B138F3" w:rsidRDefault="000A214C" w:rsidP="000A214C">
      <w:pPr>
        <w:widowControl w:val="0"/>
        <w:spacing w:after="160"/>
        <w:ind w:left="5245"/>
        <w:jc w:val="both"/>
        <w:rPr>
          <w:rFonts w:ascii="GHEA Grapalat" w:hAnsi="GHEA Grapalat" w:cs="GHEA Grapalat"/>
        </w:rPr>
      </w:pPr>
      <w:r w:rsidRPr="00B138F3">
        <w:rPr>
          <w:rFonts w:ascii="GHEA Grapalat" w:hAnsi="GHEA Grapalat"/>
          <w:vertAlign w:val="superscript"/>
        </w:rPr>
        <w:t>код процедуры</w:t>
      </w:r>
    </w:p>
    <w:p w:rsidR="000A214C" w:rsidRPr="00B138F3" w:rsidRDefault="000A214C" w:rsidP="000A214C">
      <w:pPr>
        <w:rPr>
          <w:rFonts w:ascii="GHEA Grapalat" w:hAnsi="GHEA Grapalat"/>
        </w:rPr>
      </w:pPr>
      <w:r w:rsidRPr="00B138F3">
        <w:rPr>
          <w:rFonts w:ascii="GHEA Grapalat" w:hAnsi="GHEA Grapalat"/>
        </w:rPr>
        <w:br w:type="page"/>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lastRenderedPageBreak/>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безотзывно соглашается, что: </w:t>
      </w:r>
    </w:p>
    <w:p w:rsidR="000A214C" w:rsidRPr="00B138F3" w:rsidRDefault="000A214C" w:rsidP="000A214C">
      <w:pPr>
        <w:widowControl w:val="0"/>
        <w:tabs>
          <w:tab w:val="left" w:pos="1134"/>
        </w:tabs>
        <w:spacing w:after="160"/>
        <w:ind w:firstLine="567"/>
        <w:jc w:val="both"/>
        <w:rPr>
          <w:rFonts w:ascii="GHEA Grapalat" w:hAnsi="GHEA Grapalat" w:cs="GHEA Grapalat"/>
        </w:rPr>
      </w:pPr>
      <w:proofErr w:type="gramStart"/>
      <w:r w:rsidRPr="00B138F3">
        <w:rPr>
          <w:rFonts w:ascii="GHEA Grapalat" w:hAnsi="GHEA Grapalat"/>
        </w:rPr>
        <w:t>а)</w:t>
      </w:r>
      <w:r w:rsidRPr="00B138F3">
        <w:rPr>
          <w:rFonts w:ascii="GHEA Grapalat" w:hAnsi="GHEA Grapalat"/>
        </w:rPr>
        <w:tab/>
      </w:r>
      <w:proofErr w:type="gramEnd"/>
      <w:r w:rsidRPr="00B138F3">
        <w:rPr>
          <w:rFonts w:ascii="GHEA Grapalat" w:hAnsi="GHEA Grapalat"/>
        </w:rPr>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proofErr w:type="gramStart"/>
      <w:r w:rsidRPr="00B138F3">
        <w:rPr>
          <w:rFonts w:ascii="GHEA Grapalat" w:hAnsi="GHEA Grapalat"/>
        </w:rPr>
        <w:t>б)</w:t>
      </w:r>
      <w:r w:rsidRPr="00B138F3">
        <w:rPr>
          <w:rFonts w:ascii="GHEA Grapalat" w:hAnsi="GHEA Grapalat"/>
        </w:rPr>
        <w:tab/>
      </w:r>
      <w:proofErr w:type="gramEnd"/>
      <w:r w:rsidRPr="00B138F3">
        <w:rPr>
          <w:rFonts w:ascii="GHEA Grapalat" w:hAnsi="GHEA Grapalat"/>
        </w:rPr>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proofErr w:type="gramStart"/>
      <w:r w:rsidRPr="00B138F3">
        <w:rPr>
          <w:rFonts w:ascii="GHEA Grapalat" w:hAnsi="GHEA Grapalat"/>
        </w:rPr>
        <w:t>в)</w:t>
      </w:r>
      <w:r w:rsidRPr="00B138F3">
        <w:rPr>
          <w:rFonts w:ascii="GHEA Grapalat" w:hAnsi="GHEA Grapalat"/>
        </w:rPr>
        <w:tab/>
      </w:r>
      <w:proofErr w:type="gramEnd"/>
      <w:r w:rsidRPr="00B138F3">
        <w:rPr>
          <w:rFonts w:ascii="GHEA Grapalat" w:hAnsi="GHEA Grapalat"/>
        </w:rPr>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B138F3" w:rsidRDefault="000A214C" w:rsidP="000A214C">
      <w:pPr>
        <w:widowControl w:val="0"/>
        <w:tabs>
          <w:tab w:val="left" w:pos="1134"/>
        </w:tabs>
        <w:spacing w:after="160"/>
        <w:ind w:firstLine="567"/>
        <w:jc w:val="both"/>
        <w:rPr>
          <w:rFonts w:ascii="GHEA Grapalat" w:hAnsi="GHEA Grapalat" w:cs="GHEA Grapalat"/>
        </w:rPr>
      </w:pPr>
      <w:proofErr w:type="gramStart"/>
      <w:r w:rsidRPr="00B138F3">
        <w:rPr>
          <w:rFonts w:ascii="GHEA Grapalat" w:hAnsi="GHEA Grapalat"/>
        </w:rPr>
        <w:t>г)</w:t>
      </w:r>
      <w:r w:rsidRPr="00B138F3">
        <w:rPr>
          <w:rFonts w:ascii="GHEA Grapalat" w:hAnsi="GHEA Grapalat"/>
        </w:rPr>
        <w:tab/>
      </w:r>
      <w:proofErr w:type="gramEnd"/>
      <w:r w:rsidRPr="00B138F3">
        <w:rPr>
          <w:rFonts w:ascii="GHEA Grapalat" w:hAnsi="GHEA Grapalat"/>
        </w:rPr>
        <w:t>Компания подтверждает, что акцептовала Требование в полном размере суммы неустойки.</w:t>
      </w:r>
    </w:p>
    <w:p w:rsidR="000A214C" w:rsidRPr="00B138F3" w:rsidRDefault="000A214C" w:rsidP="000A214C">
      <w:pPr>
        <w:widowControl w:val="0"/>
        <w:tabs>
          <w:tab w:val="left" w:pos="1134"/>
        </w:tabs>
        <w:spacing w:after="160"/>
        <w:ind w:firstLine="567"/>
        <w:jc w:val="both"/>
        <w:rPr>
          <w:rFonts w:ascii="GHEA Grapalat" w:hAnsi="GHEA Grapalat" w:cs="GHEA Grapalat"/>
        </w:rPr>
      </w:pPr>
      <w:proofErr w:type="gramStart"/>
      <w:r w:rsidRPr="00B138F3">
        <w:rPr>
          <w:rFonts w:ascii="GHEA Grapalat" w:hAnsi="GHEA Grapalat"/>
        </w:rPr>
        <w:t>д)</w:t>
      </w:r>
      <w:r w:rsidRPr="00B138F3">
        <w:rPr>
          <w:rFonts w:ascii="GHEA Grapalat" w:hAnsi="GHEA Grapalat"/>
        </w:rPr>
        <w:tab/>
      </w:r>
      <w:proofErr w:type="gramEnd"/>
      <w:r w:rsidRPr="00B138F3">
        <w:rPr>
          <w:rFonts w:ascii="GHEA Grapalat" w:hAnsi="GHEA Grapalat"/>
        </w:rPr>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762921">
        <w:rPr>
          <w:rFonts w:ascii="GHEA Grapalat" w:hAnsi="GHEA Grapalat"/>
        </w:rPr>
        <w:t>4</w:t>
      </w:r>
      <w:r w:rsidRPr="00B138F3">
        <w:rPr>
          <w:rFonts w:ascii="GHEA Grapalat" w:hAnsi="GHEA Grapalat"/>
        </w:rPr>
        <w:t>.</w:t>
      </w:r>
      <w:r w:rsidRPr="00B138F3">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B138F3">
        <w:rPr>
          <w:rFonts w:ascii="Courier New" w:hAnsi="Courier New" w:cs="Courier New"/>
          <w:lang w:val="en-US"/>
        </w:rPr>
        <w:t> </w:t>
      </w:r>
      <w:r w:rsidRPr="00B138F3">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7A76F3">
        <w:rPr>
          <w:rFonts w:ascii="GHEA Grapalat" w:hAnsi="GHEA Grapalat"/>
        </w:rPr>
        <w:t>5</w:t>
      </w:r>
      <w:r w:rsidRPr="00B138F3">
        <w:rPr>
          <w:rFonts w:ascii="GHEA Grapalat" w:hAnsi="GHEA Grapalat"/>
        </w:rPr>
        <w:t>.</w:t>
      </w:r>
      <w:r w:rsidRPr="00B138F3">
        <w:rPr>
          <w:rFonts w:ascii="GHEA Grapalat" w:hAnsi="GHEA Grapalat"/>
        </w:rPr>
        <w:tab/>
        <w:t>Заказчик может представить в Банк-плательщик иные дополнительные документы.</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7A76F3">
        <w:rPr>
          <w:rFonts w:ascii="GHEA Grapalat" w:hAnsi="GHEA Grapalat"/>
        </w:rPr>
        <w:t>6</w:t>
      </w:r>
      <w:r w:rsidRPr="00B138F3">
        <w:rPr>
          <w:rFonts w:ascii="GHEA Grapalat" w:hAnsi="GHEA Grapalat"/>
        </w:rPr>
        <w:t>.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7669A4">
        <w:rPr>
          <w:rFonts w:ascii="GHEA Grapalat" w:hAnsi="GHEA Grapalat"/>
        </w:rPr>
        <w:t>7</w:t>
      </w:r>
      <w:r w:rsidRPr="00B138F3">
        <w:rPr>
          <w:rFonts w:ascii="GHEA Grapalat" w:hAnsi="GHEA Grapalat"/>
        </w:rPr>
        <w:t>.</w:t>
      </w:r>
      <w:r w:rsidRPr="00B138F3">
        <w:rPr>
          <w:rFonts w:ascii="GHEA Grapalat" w:hAnsi="GHEA Grapalat"/>
        </w:rPr>
        <w:tab/>
        <w:t xml:space="preserve">В случае если имеющихся на счете Компании средств недостаточно, </w:t>
      </w:r>
      <w:r w:rsidRPr="00B138F3">
        <w:rPr>
          <w:rFonts w:ascii="GHEA Grapalat" w:hAnsi="GHEA Grapalat"/>
        </w:rPr>
        <w:lastRenderedPageBreak/>
        <w:t>Банк-плательщик в течение 2 (двух) рабочих дней после получения платежного требования должен в письменной форме уведомить Заказчика.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EF6AA2">
        <w:rPr>
          <w:rFonts w:ascii="GHEA Grapalat" w:hAnsi="GHEA Grapalat"/>
        </w:rPr>
        <w:t>8</w:t>
      </w:r>
      <w:r w:rsidRPr="00B138F3">
        <w:rPr>
          <w:rFonts w:ascii="GHEA Grapalat" w:hAnsi="GHEA Grapalat"/>
        </w:rPr>
        <w:t>.</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2. Иные условия</w:t>
      </w:r>
    </w:p>
    <w:p w:rsidR="00FE75E6" w:rsidRPr="00B253E1" w:rsidRDefault="000A214C" w:rsidP="00FE75E6">
      <w:pPr>
        <w:widowControl w:val="0"/>
        <w:tabs>
          <w:tab w:val="left" w:pos="1134"/>
        </w:tabs>
        <w:spacing w:after="160"/>
        <w:ind w:firstLine="567"/>
        <w:jc w:val="both"/>
        <w:rPr>
          <w:rFonts w:ascii="GHEA Grapalat" w:hAnsi="GHEA Grapalat"/>
        </w:rPr>
      </w:pPr>
      <w:r w:rsidRPr="00677822">
        <w:rPr>
          <w:rFonts w:ascii="GHEA Grapalat" w:hAnsi="GHEA Grapalat"/>
        </w:rPr>
        <w:t>2.1.</w:t>
      </w:r>
      <w:r w:rsidRPr="00677822">
        <w:rPr>
          <w:rFonts w:ascii="GHEA Grapalat" w:hAnsi="GHEA Grapalat"/>
        </w:rPr>
        <w:tab/>
        <w:t xml:space="preserve">Настоящее Соглашение и Требование являются безотзывными, вступают в силу с момента заверения Компанией и действуют до </w:t>
      </w:r>
      <w:r w:rsidR="004300C2" w:rsidRPr="00677822">
        <w:rPr>
          <w:rFonts w:ascii="GHEA Grapalat" w:hAnsi="GHEA Grapalat"/>
        </w:rPr>
        <w:t xml:space="preserve">двадцатого </w:t>
      </w:r>
      <w:r w:rsidRPr="00677822">
        <w:rPr>
          <w:rFonts w:ascii="GHEA Grapalat" w:hAnsi="GHEA Grapalat"/>
        </w:rPr>
        <w:t>рабочего дня, следующего</w:t>
      </w:r>
      <w:r w:rsidR="004300C2" w:rsidRPr="00677822">
        <w:rPr>
          <w:rFonts w:ascii="GHEA Grapalat" w:hAnsi="GHEA Grapalat"/>
        </w:rPr>
        <w:t xml:space="preserve"> за</w:t>
      </w:r>
      <w:r w:rsidRPr="00677822">
        <w:rPr>
          <w:rFonts w:ascii="GHEA Grapalat" w:hAnsi="GHEA Grapalat"/>
        </w:rPr>
        <w:t xml:space="preserve"> </w:t>
      </w:r>
      <w:r w:rsidR="00FE75E6" w:rsidRPr="00677822">
        <w:rPr>
          <w:rFonts w:ascii="GHEA Grapalat" w:hAnsi="GHEA Grapalat"/>
        </w:rPr>
        <w:t>последним днем полного выполнения взятых Компанией по заключаемому договору обязательств, включительно.</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в Банк-плательщик: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rsidR="000A214C" w:rsidRPr="00B138F3" w:rsidDel="00A13215"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2.2.2.</w:t>
      </w:r>
      <w:r w:rsidRPr="00B138F3">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0A214C" w:rsidRPr="00B138F3" w:rsidRDefault="000A214C" w:rsidP="000A214C">
      <w:pPr>
        <w:widowControl w:val="0"/>
        <w:tabs>
          <w:tab w:val="left" w:pos="1134"/>
        </w:tabs>
        <w:spacing w:after="160"/>
        <w:ind w:firstLine="567"/>
        <w:jc w:val="both"/>
        <w:rPr>
          <w:rFonts w:ascii="GHEA Grapalat" w:hAnsi="GHEA Grapalat"/>
        </w:rPr>
      </w:pPr>
      <w:r w:rsidRPr="00B138F3">
        <w:rPr>
          <w:rFonts w:ascii="GHEA Grapalat" w:hAnsi="GHEA Grapalat"/>
        </w:rPr>
        <w:t>2.3.</w:t>
      </w:r>
      <w:r w:rsidRPr="00B138F3">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0A214C" w:rsidRPr="00B138F3" w:rsidRDefault="000A214C" w:rsidP="000A214C">
      <w:pPr>
        <w:widowControl w:val="0"/>
        <w:spacing w:after="160"/>
        <w:ind w:firstLine="567"/>
        <w:jc w:val="center"/>
        <w:rPr>
          <w:rFonts w:ascii="GHEA Grapalat" w:hAnsi="GHEA Grapalat"/>
          <w:b/>
        </w:rPr>
      </w:pPr>
      <w:r w:rsidRPr="00B138F3">
        <w:rPr>
          <w:rFonts w:ascii="GHEA Grapalat" w:hAnsi="GHEA Grapalat"/>
          <w:b/>
        </w:rPr>
        <w:t>3. Адрес, банковские реквизиты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адрес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632AC2">
      <w:pPr>
        <w:widowControl w:val="0"/>
        <w:spacing w:after="160"/>
        <w:ind w:right="4250"/>
        <w:jc w:val="center"/>
        <w:rPr>
          <w:rFonts w:ascii="GHEA Grapalat" w:hAnsi="GHEA Grapalat"/>
        </w:rPr>
      </w:pPr>
      <w:r w:rsidRPr="00B138F3">
        <w:rPr>
          <w:rFonts w:ascii="GHEA Grapalat" w:hAnsi="GHEA Grapalat"/>
          <w:vertAlign w:val="superscript"/>
        </w:rPr>
        <w:t>имя, фамилия и подпись директора компании</w:t>
      </w:r>
    </w:p>
    <w:p w:rsidR="000A214C" w:rsidRPr="00B138F3" w:rsidRDefault="00632AC2" w:rsidP="00632AC2">
      <w:pPr>
        <w:widowControl w:val="0"/>
        <w:spacing w:after="160"/>
        <w:rPr>
          <w:rFonts w:ascii="GHEA Grapalat" w:hAnsi="GHEA Grapalat"/>
        </w:rPr>
      </w:pPr>
      <w:r w:rsidRPr="00B138F3">
        <w:rPr>
          <w:rFonts w:ascii="GHEA Grapalat" w:hAnsi="GHEA Grapalat"/>
        </w:rPr>
        <w:t xml:space="preserve">День/месяц/год                                                                                    </w:t>
      </w:r>
      <w:r w:rsidR="000A214C" w:rsidRPr="00B138F3">
        <w:rPr>
          <w:rFonts w:ascii="GHEA Grapalat" w:hAnsi="GHEA Grapalat"/>
        </w:rPr>
        <w:t>М. П.</w:t>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lastRenderedPageBreak/>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B138F3" w:rsidRPr="00B138F3" w:rsidTr="00DE2AE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B138F3" w:rsidRPr="00B138F3" w:rsidTr="00DE2AE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B138F3" w:rsidRPr="00B138F3"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138F3" w:rsidRPr="00B138F3"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736151"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36151" w:rsidRPr="00446B99" w:rsidRDefault="00736151" w:rsidP="00736151">
            <w:pPr>
              <w:widowControl w:val="0"/>
              <w:tabs>
                <w:tab w:val="left" w:pos="855"/>
              </w:tabs>
              <w:spacing w:after="160"/>
              <w:ind w:left="360"/>
              <w:rPr>
                <w:rFonts w:ascii="GHEA Grapalat" w:hAnsi="GHEA Grapalat"/>
                <w:lang w:val="hy-AM"/>
              </w:rPr>
            </w:pPr>
            <w:r w:rsidRPr="00446B99">
              <w:rPr>
                <w:rFonts w:ascii="GHEA Grapalat" w:hAnsi="GHEA Grapalat"/>
              </w:rPr>
              <w:t>9.</w:t>
            </w:r>
            <w:r w:rsidRPr="00446B99">
              <w:rPr>
                <w:rFonts w:ascii="GHEA Grapalat" w:hAnsi="GHEA Grapalat"/>
              </w:rPr>
              <w:tab/>
              <w:t xml:space="preserve">Наименование, или имя, фамилия </w:t>
            </w:r>
            <w:proofErr w:type="gramStart"/>
            <w:r w:rsidRPr="00446B99">
              <w:rPr>
                <w:rFonts w:ascii="GHEA Grapalat" w:hAnsi="GHEA Grapalat"/>
              </w:rPr>
              <w:t>бенефициара</w:t>
            </w:r>
            <w:r w:rsidRPr="00446B99">
              <w:rPr>
                <w:rFonts w:ascii="Sylfaen" w:hAnsi="Sylfaen"/>
              </w:rPr>
              <w:t xml:space="preserve"> </w:t>
            </w:r>
            <w:r w:rsidRPr="00446B99">
              <w:rPr>
                <w:rFonts w:ascii="Sylfaen" w:hAnsi="Sylfaen"/>
                <w:lang w:val="hy-AM"/>
              </w:rPr>
              <w:t xml:space="preserve"> </w:t>
            </w:r>
            <w:r>
              <w:rPr>
                <w:rFonts w:ascii="Sylfaen" w:hAnsi="Sylfaen"/>
              </w:rPr>
              <w:t>&lt;</w:t>
            </w:r>
            <w:proofErr w:type="gramEnd"/>
            <w:r>
              <w:rPr>
                <w:rFonts w:ascii="Sylfaen" w:hAnsi="Sylfaen"/>
              </w:rPr>
              <w:t xml:space="preserve">&lt;Веду № </w:t>
            </w:r>
            <w:r w:rsidRPr="00633895">
              <w:rPr>
                <w:rFonts w:ascii="Sylfaen" w:hAnsi="Sylfaen"/>
              </w:rPr>
              <w:t>3</w:t>
            </w:r>
            <w:r w:rsidRPr="001F1A3A">
              <w:rPr>
                <w:rFonts w:ascii="Sylfaen" w:hAnsi="Sylfaen"/>
              </w:rPr>
              <w:t xml:space="preserve"> НУХ&gt;&gt;</w:t>
            </w:r>
          </w:p>
        </w:tc>
      </w:tr>
      <w:tr w:rsidR="00736151"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36151" w:rsidRPr="00446B99" w:rsidRDefault="00736151" w:rsidP="00736151">
            <w:pPr>
              <w:widowControl w:val="0"/>
              <w:tabs>
                <w:tab w:val="left" w:pos="855"/>
              </w:tabs>
              <w:spacing w:after="160"/>
              <w:ind w:left="360"/>
              <w:rPr>
                <w:rFonts w:ascii="GHEA Grapalat" w:hAnsi="GHEA Grapalat"/>
              </w:rPr>
            </w:pPr>
            <w:r w:rsidRPr="00446B99">
              <w:rPr>
                <w:rFonts w:ascii="GHEA Grapalat" w:hAnsi="GHEA Grapalat"/>
              </w:rPr>
              <w:t>10.</w:t>
            </w:r>
            <w:r w:rsidRPr="00446B99">
              <w:rPr>
                <w:rFonts w:ascii="GHEA Grapalat" w:hAnsi="GHEA Grapalat"/>
              </w:rPr>
              <w:tab/>
              <w:t>НЗОУ бенефициара (не заполняется)</w:t>
            </w:r>
          </w:p>
        </w:tc>
      </w:tr>
      <w:tr w:rsidR="00736151" w:rsidRPr="00B138F3" w:rsidTr="00DE2AE3">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36151" w:rsidRPr="00446B99" w:rsidRDefault="00736151" w:rsidP="00736151">
            <w:pPr>
              <w:widowControl w:val="0"/>
              <w:tabs>
                <w:tab w:val="left" w:pos="855"/>
              </w:tabs>
              <w:spacing w:after="160"/>
              <w:ind w:left="360"/>
              <w:rPr>
                <w:rFonts w:ascii="GHEA Grapalat" w:hAnsi="GHEA Grapalat"/>
                <w:lang w:val="hy-AM"/>
              </w:rPr>
            </w:pPr>
            <w:r w:rsidRPr="00446B99">
              <w:rPr>
                <w:rFonts w:ascii="GHEA Grapalat" w:hAnsi="GHEA Grapalat"/>
              </w:rPr>
              <w:t>11.</w:t>
            </w:r>
            <w:r w:rsidRPr="00446B99">
              <w:rPr>
                <w:rFonts w:ascii="GHEA Grapalat" w:hAnsi="GHEA Grapalat"/>
              </w:rPr>
              <w:tab/>
              <w:t>УНН бенефициара:</w:t>
            </w:r>
            <w:r w:rsidRPr="00446B99">
              <w:rPr>
                <w:rFonts w:ascii="Sylfaen" w:hAnsi="Sylfaen"/>
                <w:lang w:val="hy-AM"/>
              </w:rPr>
              <w:t xml:space="preserve"> </w:t>
            </w:r>
            <w:r>
              <w:rPr>
                <w:rFonts w:ascii="GHEA Grapalat" w:hAnsi="GHEA Grapalat"/>
                <w:lang w:val="en-US"/>
              </w:rPr>
              <w:t>04104578</w:t>
            </w:r>
          </w:p>
        </w:tc>
      </w:tr>
      <w:tr w:rsidR="00736151" w:rsidRPr="00B138F3"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36151" w:rsidRPr="004D0A48" w:rsidRDefault="00736151" w:rsidP="00736151">
            <w:pPr>
              <w:widowControl w:val="0"/>
              <w:tabs>
                <w:tab w:val="left" w:pos="855"/>
              </w:tabs>
              <w:spacing w:after="160"/>
              <w:ind w:left="360"/>
              <w:rPr>
                <w:rFonts w:ascii="GHEA Grapalat" w:hAnsi="GHEA Grapalat"/>
              </w:rPr>
            </w:pPr>
            <w:r w:rsidRPr="00446B99">
              <w:rPr>
                <w:rFonts w:ascii="GHEA Grapalat" w:hAnsi="GHEA Grapalat"/>
              </w:rPr>
              <w:t>12.</w:t>
            </w:r>
            <w:r w:rsidRPr="00446B99">
              <w:rPr>
                <w:rFonts w:ascii="GHEA Grapalat" w:hAnsi="GHEA Grapalat"/>
              </w:rPr>
              <w:tab/>
              <w:t>Обслуживающая бенефициара Финансовая организация (банк</w:t>
            </w:r>
            <w:proofErr w:type="gramStart"/>
            <w:r w:rsidRPr="00446B99">
              <w:rPr>
                <w:rFonts w:ascii="GHEA Grapalat" w:hAnsi="GHEA Grapalat"/>
              </w:rPr>
              <w:t>):</w:t>
            </w:r>
            <w:r w:rsidRPr="00446B99">
              <w:rPr>
                <w:rFonts w:ascii="Sylfaen" w:hAnsi="Sylfaen"/>
                <w:lang w:val="hy-AM"/>
              </w:rPr>
              <w:t xml:space="preserve"> </w:t>
            </w:r>
            <w:r w:rsidRPr="004D0A48">
              <w:t xml:space="preserve"> </w:t>
            </w:r>
            <w:r w:rsidRPr="00FD0E2F">
              <w:rPr>
                <w:b/>
              </w:rPr>
              <w:t xml:space="preserve"> </w:t>
            </w:r>
            <w:proofErr w:type="gramEnd"/>
            <w:r w:rsidRPr="00FD0E2F">
              <w:rPr>
                <w:b/>
              </w:rPr>
              <w:t>А</w:t>
            </w:r>
            <w:r w:rsidRPr="00E94078">
              <w:rPr>
                <w:b/>
              </w:rPr>
              <w:t>кба</w:t>
            </w:r>
            <w:r w:rsidRPr="00B138F3">
              <w:rPr>
                <w:rFonts w:ascii="GHEA Grapalat" w:hAnsi="GHEA Grapalat"/>
              </w:rPr>
              <w:t xml:space="preserve"> </w:t>
            </w:r>
            <w:r w:rsidRPr="00FD0E2F">
              <w:rPr>
                <w:rFonts w:ascii="GHEA Grapalat" w:hAnsi="GHEA Grapalat"/>
                <w:b/>
              </w:rPr>
              <w:t>банк</w:t>
            </w:r>
          </w:p>
        </w:tc>
      </w:tr>
      <w:tr w:rsidR="00736151" w:rsidRPr="00B138F3"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36151" w:rsidRPr="00446B99" w:rsidRDefault="00736151" w:rsidP="00736151">
            <w:pPr>
              <w:widowControl w:val="0"/>
              <w:tabs>
                <w:tab w:val="left" w:pos="855"/>
              </w:tabs>
              <w:spacing w:after="160"/>
              <w:ind w:left="360"/>
              <w:rPr>
                <w:rFonts w:ascii="GHEA Grapalat" w:hAnsi="GHEA Grapalat"/>
              </w:rPr>
            </w:pPr>
            <w:r w:rsidRPr="00446B99">
              <w:rPr>
                <w:rFonts w:ascii="GHEA Grapalat" w:hAnsi="GHEA Grapalat"/>
              </w:rPr>
              <w:t>13.</w:t>
            </w:r>
            <w:r w:rsidRPr="00446B99">
              <w:rPr>
                <w:rFonts w:ascii="GHEA Grapalat" w:hAnsi="GHEA Grapalat"/>
              </w:rPr>
              <w:tab/>
              <w:t>Номер счета бенефициара (</w:t>
            </w:r>
            <w:proofErr w:type="gramStart"/>
            <w:r w:rsidRPr="00446B99">
              <w:rPr>
                <w:rFonts w:ascii="GHEA Grapalat" w:hAnsi="GHEA Grapalat"/>
              </w:rPr>
              <w:t>сч.№</w:t>
            </w:r>
            <w:proofErr w:type="gramEnd"/>
            <w:r w:rsidRPr="00446B99">
              <w:rPr>
                <w:rFonts w:ascii="GHEA Grapalat" w:hAnsi="GHEA Grapalat"/>
              </w:rPr>
              <w:t>)</w:t>
            </w:r>
            <w:r w:rsidRPr="00446B99">
              <w:rPr>
                <w:rFonts w:ascii="Arial" w:hAnsi="Arial" w:cs="Arial"/>
                <w:color w:val="2C2D2E"/>
                <w:sz w:val="23"/>
                <w:szCs w:val="23"/>
                <w:shd w:val="clear" w:color="auto" w:fill="FFFFFF"/>
              </w:rPr>
              <w:t xml:space="preserve">  </w:t>
            </w:r>
            <w:r w:rsidRPr="00837740">
              <w:rPr>
                <w:rFonts w:ascii="Sylfaen" w:hAnsi="Sylfaen" w:cs="Sylfaen"/>
                <w:b/>
                <w:sz w:val="20"/>
                <w:szCs w:val="20"/>
              </w:rPr>
              <w:t>2201211660025000</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B138F3" w:rsidRPr="00B138F3" w:rsidTr="00DE2AE3">
        <w:trPr>
          <w:trHeight w:val="424"/>
        </w:trPr>
        <w:tc>
          <w:tcPr>
            <w:tcW w:w="10980" w:type="dxa"/>
            <w:gridSpan w:val="2"/>
            <w:tcBorders>
              <w:top w:val="single" w:sz="4" w:space="0" w:color="auto"/>
              <w:left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B138F3"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B138F3" w:rsidRPr="00B138F3"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B138F3" w:rsidRPr="00B138F3"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B138F3" w:rsidRDefault="00BE2572" w:rsidP="00DE2AE3">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spacing w:after="160"/>
              <w:jc w:val="right"/>
              <w:rPr>
                <w:rFonts w:ascii="GHEA Grapalat" w:hAnsi="GHEA Grapalat" w:cs="Tahoma"/>
              </w:rPr>
            </w:pPr>
            <w:r w:rsidRPr="00B138F3">
              <w:rPr>
                <w:rFonts w:ascii="GHEA Grapalat" w:hAnsi="GHEA Grapalat"/>
              </w:rPr>
              <w:t>/____________________/</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BE2572" w:rsidRPr="00B138F3" w:rsidRDefault="00BE2572" w:rsidP="00DE2AE3">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BE2572" w:rsidRPr="00B138F3" w:rsidRDefault="00BE2572" w:rsidP="00DE2AE3">
            <w:pPr>
              <w:widowControl w:val="0"/>
              <w:tabs>
                <w:tab w:val="left" w:pos="905"/>
              </w:tabs>
              <w:spacing w:after="160"/>
              <w:rPr>
                <w:rFonts w:ascii="GHEA Grapalat" w:hAnsi="GHEA Grapalat" w:cs="Sylfaen"/>
              </w:rPr>
            </w:pPr>
            <w:r w:rsidRPr="00B138F3">
              <w:rPr>
                <w:rFonts w:ascii="GHEA Grapalat" w:hAnsi="GHEA Grapalat"/>
              </w:rPr>
              <w:lastRenderedPageBreak/>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DE2AE3">
            <w:pPr>
              <w:widowControl w:val="0"/>
              <w:spacing w:after="160"/>
              <w:jc w:val="right"/>
              <w:rPr>
                <w:rFonts w:ascii="GHEA Grapalat" w:hAnsi="GHEA Grapalat" w:cs="Tahoma"/>
              </w:rPr>
            </w:pPr>
          </w:p>
          <w:p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B138F3" w:rsidRPr="00B138F3" w:rsidTr="00DE2AE3">
        <w:trPr>
          <w:trHeight w:val="2194"/>
        </w:trPr>
        <w:tc>
          <w:tcPr>
            <w:tcW w:w="5616" w:type="dxa"/>
            <w:tcBorders>
              <w:top w:val="single" w:sz="4" w:space="0" w:color="auto"/>
              <w:left w:val="single" w:sz="4" w:space="0" w:color="auto"/>
              <w:right w:val="single" w:sz="4" w:space="0" w:color="auto"/>
            </w:tcBorders>
            <w:noWrap/>
            <w:vAlign w:val="bottom"/>
          </w:tcPr>
          <w:p w:rsidR="00BE2572" w:rsidRPr="00B138F3" w:rsidRDefault="00BE2572" w:rsidP="00DE2AE3">
            <w:pPr>
              <w:widowControl w:val="0"/>
              <w:spacing w:after="160"/>
              <w:rPr>
                <w:rFonts w:ascii="GHEA Grapalat" w:hAnsi="GHEA Grapalat" w:cs="Tahoma"/>
              </w:rPr>
            </w:pPr>
            <w:r w:rsidRPr="00B138F3">
              <w:rPr>
                <w:rFonts w:ascii="GHEA Grapalat" w:hAnsi="GHEA Grapalat"/>
              </w:rPr>
              <w:t>24.а.</w:t>
            </w:r>
            <w:r w:rsidRPr="00B138F3">
              <w:rPr>
                <w:rFonts w:ascii="GHEA Grapalat" w:hAnsi="GHEA Grapalat"/>
              </w:rPr>
              <w:tab/>
              <w:t xml:space="preserve"> Обслуживающая бенефициара финансовая организация </w:t>
            </w:r>
          </w:p>
          <w:p w:rsidR="00BE2572" w:rsidRPr="00B138F3" w:rsidRDefault="00BE2572" w:rsidP="00DE2AE3">
            <w:pPr>
              <w:widowControl w:val="0"/>
              <w:spacing w:after="160"/>
              <w:rPr>
                <w:rFonts w:ascii="GHEA Grapalat" w:hAnsi="GHEA Grapalat"/>
              </w:rPr>
            </w:pPr>
          </w:p>
          <w:p w:rsidR="00BE2572" w:rsidRPr="00B138F3" w:rsidRDefault="00BE2572" w:rsidP="00DE2AE3">
            <w:pPr>
              <w:widowControl w:val="0"/>
              <w:jc w:val="right"/>
              <w:rPr>
                <w:rFonts w:ascii="GHEA Grapalat" w:hAnsi="GHEA Grapalat" w:cs="Tahoma"/>
              </w:rPr>
            </w:pPr>
            <w:r w:rsidRPr="00B138F3">
              <w:rPr>
                <w:rFonts w:ascii="GHEA Grapalat" w:hAnsi="GHEA Grapalat"/>
              </w:rPr>
              <w:t>/____________________/</w:t>
            </w:r>
          </w:p>
          <w:p w:rsidR="00BE2572" w:rsidRPr="00B138F3" w:rsidRDefault="00BE2572" w:rsidP="00DE2AE3">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BE2572" w:rsidRPr="00B138F3" w:rsidRDefault="00BE2572" w:rsidP="00DE2AE3">
            <w:pPr>
              <w:widowControl w:val="0"/>
              <w:spacing w:after="160"/>
              <w:rPr>
                <w:rFonts w:ascii="GHEA Grapalat" w:hAnsi="GHEA Grapalat" w:cs="Tahoma"/>
              </w:rPr>
            </w:pPr>
          </w:p>
          <w:p w:rsidR="00BE2572" w:rsidRPr="00B138F3" w:rsidRDefault="00BE2572" w:rsidP="00DE2AE3">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BE2572" w:rsidRPr="00B138F3" w:rsidRDefault="00BE2572" w:rsidP="00DE2AE3">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BE2572" w:rsidRPr="00B138F3" w:rsidRDefault="00BE2572" w:rsidP="00DE2AE3">
            <w:pPr>
              <w:widowControl w:val="0"/>
              <w:spacing w:after="160"/>
              <w:rPr>
                <w:rFonts w:ascii="GHEA Grapalat" w:hAnsi="GHEA Grapalat" w:cs="Tahoma"/>
              </w:rPr>
            </w:pPr>
          </w:p>
          <w:p w:rsidR="00BE2572" w:rsidRPr="00B138F3" w:rsidRDefault="00BE2572" w:rsidP="00DE2AE3">
            <w:pPr>
              <w:widowControl w:val="0"/>
              <w:jc w:val="right"/>
              <w:rPr>
                <w:rFonts w:ascii="GHEA Grapalat" w:hAnsi="GHEA Grapalat" w:cs="Tahoma"/>
              </w:rPr>
            </w:pPr>
            <w:r w:rsidRPr="00B138F3">
              <w:rPr>
                <w:rFonts w:ascii="GHEA Grapalat" w:hAnsi="GHEA Grapalat"/>
              </w:rPr>
              <w:t>/____________________/</w:t>
            </w:r>
          </w:p>
          <w:p w:rsidR="00BE2572" w:rsidRPr="00B138F3" w:rsidRDefault="00BE2572" w:rsidP="00DE2AE3">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BE2572" w:rsidRPr="00B138F3" w:rsidRDefault="00BE2572" w:rsidP="00DE2AE3">
            <w:pPr>
              <w:widowControl w:val="0"/>
              <w:spacing w:after="160"/>
              <w:rPr>
                <w:rFonts w:ascii="GHEA Grapalat" w:hAnsi="GHEA Grapalat" w:cs="Arial"/>
              </w:rPr>
            </w:pPr>
          </w:p>
        </w:tc>
      </w:tr>
      <w:tr w:rsidR="00B138F3" w:rsidRPr="00B138F3"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B138F3" w:rsidRDefault="00BE2572" w:rsidP="00DE2AE3">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BE2572" w:rsidRPr="00B138F3" w:rsidRDefault="00BE2572" w:rsidP="00DE2AE3">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BE2572" w:rsidRPr="00B138F3" w:rsidRDefault="00BE2572" w:rsidP="00DE2AE3">
            <w:pPr>
              <w:widowControl w:val="0"/>
              <w:spacing w:after="160"/>
              <w:rPr>
                <w:rFonts w:ascii="GHEA Grapalat" w:hAnsi="GHEA Grapalat"/>
              </w:rPr>
            </w:pPr>
          </w:p>
          <w:p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BE2572" w:rsidRPr="00B138F3" w:rsidRDefault="00BE2572" w:rsidP="00BE2572">
      <w:pPr>
        <w:widowControl w:val="0"/>
        <w:spacing w:after="160"/>
        <w:jc w:val="center"/>
        <w:rPr>
          <w:rFonts w:ascii="GHEA Grapalat" w:hAnsi="GHEA Grapalat" w:cs="Sylfaen"/>
        </w:rPr>
      </w:pPr>
    </w:p>
    <w:p w:rsidR="00BE2572" w:rsidRPr="00B138F3" w:rsidRDefault="00BE2572" w:rsidP="00BE2572">
      <w:pPr>
        <w:rPr>
          <w:rFonts w:ascii="GHEA Grapalat" w:hAnsi="GHEA Grapalat" w:cs="Sylfaen"/>
        </w:rPr>
      </w:pPr>
      <w:proofErr w:type="gramStart"/>
      <w:r w:rsidRPr="00B138F3">
        <w:rPr>
          <w:rFonts w:ascii="GHEA Grapalat" w:hAnsi="GHEA Grapalat" w:cs="Sylfaen"/>
        </w:rPr>
        <w:t xml:space="preserve">*  </w:t>
      </w:r>
      <w:r w:rsidRPr="00B138F3">
        <w:rPr>
          <w:rFonts w:ascii="GHEA Grapalat" w:hAnsi="GHEA Grapalat"/>
          <w:i/>
          <w:sz w:val="20"/>
          <w:szCs w:val="20"/>
        </w:rPr>
        <w:t>Платежное</w:t>
      </w:r>
      <w:proofErr w:type="gramEnd"/>
      <w:r w:rsidRPr="00B138F3">
        <w:rPr>
          <w:rFonts w:ascii="GHEA Grapalat" w:hAnsi="GHEA Grapalat"/>
          <w:i/>
          <w:sz w:val="20"/>
          <w:szCs w:val="20"/>
        </w:rPr>
        <w:t xml:space="preserve">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B138F3" w:rsidRDefault="00BE2572" w:rsidP="00BE2572">
      <w:pPr>
        <w:rPr>
          <w:rFonts w:ascii="GHEA Grapalat" w:hAnsi="GHEA Grapalat" w:cs="Sylfaen"/>
        </w:rPr>
      </w:pPr>
      <w:r w:rsidRPr="00B138F3">
        <w:rPr>
          <w:rFonts w:ascii="GHEA Grapalat" w:hAnsi="GHEA Grapalat" w:cs="Sylfaen"/>
        </w:rPr>
        <w:br w:type="page"/>
      </w:r>
    </w:p>
    <w:p w:rsidR="00BE2572" w:rsidRPr="00B138F3" w:rsidRDefault="00BE2572" w:rsidP="00BE2572">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плательщик является состоящим на </w:t>
            </w:r>
            <w:r w:rsidRPr="00B138F3">
              <w:rPr>
                <w:rFonts w:ascii="GHEA Grapalat" w:hAnsi="GHEA Grapalat"/>
                <w:sz w:val="18"/>
                <w:szCs w:val="18"/>
              </w:rPr>
              <w:lastRenderedPageBreak/>
              <w:t>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валюта (прописью и </w:t>
            </w:r>
            <w:r w:rsidRPr="00B138F3">
              <w:rPr>
                <w:rFonts w:ascii="GHEA Grapalat" w:hAnsi="GHEA Grapalat"/>
                <w:sz w:val="18"/>
                <w:szCs w:val="18"/>
              </w:rPr>
              <w:lastRenderedPageBreak/>
              <w:t>по коду)</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Del="0010680B"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BE2572" w:rsidRPr="00B138F3" w:rsidRDefault="00BE2572"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w:t>
            </w:r>
            <w:proofErr w:type="gramStart"/>
            <w:r w:rsidRPr="00B138F3">
              <w:rPr>
                <w:rFonts w:ascii="GHEA Grapalat" w:hAnsi="GHEA Grapalat"/>
                <w:sz w:val="18"/>
                <w:szCs w:val="18"/>
              </w:rPr>
              <w:t>что</w:t>
            </w:r>
            <w:proofErr w:type="gramEnd"/>
            <w:r w:rsidRPr="00B138F3">
              <w:rPr>
                <w:rFonts w:ascii="GHEA Grapalat" w:hAnsi="GHEA Grapalat"/>
                <w:sz w:val="18"/>
                <w:szCs w:val="18"/>
              </w:rPr>
              <w:t xml:space="preserve">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w:t>
            </w:r>
            <w:r w:rsidRPr="00B138F3">
              <w:rPr>
                <w:rFonts w:ascii="GHEA Grapalat" w:hAnsi="GHEA Grapalat"/>
                <w:sz w:val="18"/>
                <w:szCs w:val="18"/>
              </w:rPr>
              <w:lastRenderedPageBreak/>
              <w:t>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подписывается плательщиком или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BE2572" w:rsidRPr="00B138F3" w:rsidRDefault="00BE2572"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w:t>
            </w:r>
            <w:r w:rsidRPr="00B138F3">
              <w:rPr>
                <w:rFonts w:ascii="GHEA Grapalat" w:hAnsi="GHEA Grapalat"/>
                <w:sz w:val="18"/>
                <w:szCs w:val="18"/>
              </w:rPr>
              <w:lastRenderedPageBreak/>
              <w:t>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FF3DE9"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bl>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0A214C" w:rsidRPr="00B138F3" w:rsidRDefault="000A214C" w:rsidP="000A214C">
      <w:pPr>
        <w:widowControl w:val="0"/>
        <w:spacing w:after="160"/>
        <w:jc w:val="both"/>
        <w:rPr>
          <w:rFonts w:ascii="GHEA Grapalat" w:hAnsi="GHEA Grapalat"/>
        </w:rPr>
      </w:pPr>
      <w:r w:rsidRPr="00B138F3">
        <w:rPr>
          <w:rFonts w:ascii="GHEA Grapalat" w:hAnsi="GHEA Grapalat"/>
        </w:rPr>
        <w:br w:type="page"/>
      </w:r>
    </w:p>
    <w:p w:rsidR="00071D1C" w:rsidRPr="00B138F3" w:rsidRDefault="00B2572B" w:rsidP="00B46D58">
      <w:pPr>
        <w:pStyle w:val="31"/>
        <w:widowControl w:val="0"/>
        <w:spacing w:after="160" w:line="240" w:lineRule="auto"/>
        <w:jc w:val="right"/>
        <w:rPr>
          <w:rFonts w:ascii="GHEA Grapalat" w:hAnsi="GHEA Grapalat" w:cs="Sylfaen"/>
          <w:b/>
          <w:sz w:val="24"/>
          <w:szCs w:val="24"/>
        </w:rPr>
      </w:pPr>
      <w:r w:rsidRPr="00B138F3">
        <w:rPr>
          <w:rFonts w:ascii="GHEA Grapalat" w:hAnsi="GHEA Grapalat"/>
          <w:b/>
          <w:sz w:val="24"/>
          <w:szCs w:val="24"/>
        </w:rPr>
        <w:lastRenderedPageBreak/>
        <w:t xml:space="preserve">Приложение № </w:t>
      </w:r>
      <w:r w:rsidR="004A51CE" w:rsidRPr="00B138F3">
        <w:rPr>
          <w:rFonts w:ascii="GHEA Grapalat" w:hAnsi="GHEA Grapalat"/>
          <w:b/>
          <w:sz w:val="24"/>
          <w:szCs w:val="24"/>
        </w:rPr>
        <w:t>6</w:t>
      </w:r>
    </w:p>
    <w:p w:rsidR="00071D1C" w:rsidRPr="00B138F3" w:rsidRDefault="00071D1C" w:rsidP="00B46D58">
      <w:pPr>
        <w:pStyle w:val="31"/>
        <w:widowControl w:val="0"/>
        <w:spacing w:after="160" w:line="240" w:lineRule="auto"/>
        <w:jc w:val="right"/>
        <w:rPr>
          <w:rFonts w:ascii="GHEA Grapalat" w:hAnsi="GHEA Grapalat" w:cs="Sylfaen"/>
          <w:b/>
          <w:sz w:val="24"/>
          <w:szCs w:val="24"/>
        </w:rPr>
      </w:pPr>
      <w:r w:rsidRPr="00B138F3">
        <w:rPr>
          <w:rFonts w:ascii="GHEA Grapalat" w:hAnsi="GHEA Grapalat"/>
          <w:b/>
          <w:sz w:val="24"/>
          <w:szCs w:val="24"/>
        </w:rPr>
        <w:t>к Приглашению на электронный аукцион</w:t>
      </w:r>
      <w:r w:rsidR="008D352C" w:rsidRPr="00B138F3">
        <w:rPr>
          <w:rFonts w:ascii="GHEA Grapalat" w:hAnsi="GHEA Grapalat" w:cs="Sylfaen"/>
          <w:b/>
          <w:sz w:val="24"/>
          <w:szCs w:val="24"/>
        </w:rPr>
        <w:br/>
      </w:r>
      <w:r w:rsidRPr="00B138F3">
        <w:rPr>
          <w:rFonts w:ascii="GHEA Grapalat" w:hAnsi="GHEA Grapalat"/>
          <w:b/>
          <w:sz w:val="24"/>
          <w:szCs w:val="24"/>
        </w:rPr>
        <w:t xml:space="preserve">под кодом </w:t>
      </w:r>
      <w:r w:rsidR="006132ED" w:rsidRPr="00B138F3">
        <w:rPr>
          <w:rFonts w:ascii="GHEA Grapalat" w:hAnsi="GHEA Grapalat"/>
          <w:b/>
          <w:sz w:val="24"/>
          <w:szCs w:val="24"/>
        </w:rPr>
        <w:t>"</w:t>
      </w:r>
      <w:r w:rsidR="00F77044" w:rsidRPr="00F77044">
        <w:rPr>
          <w:rFonts w:ascii="Sylfaen" w:hAnsi="Sylfaen"/>
          <w:sz w:val="24"/>
          <w:szCs w:val="24"/>
        </w:rPr>
        <w:t xml:space="preserve"> </w:t>
      </w:r>
      <w:r w:rsidR="00736151">
        <w:rPr>
          <w:rFonts w:ascii="Sylfaen" w:hAnsi="Sylfaen"/>
          <w:sz w:val="24"/>
          <w:szCs w:val="24"/>
        </w:rPr>
        <w:t xml:space="preserve">V3M-GHAPDZB-26/01   </w:t>
      </w:r>
      <w:r w:rsidR="00F77044">
        <w:rPr>
          <w:rFonts w:ascii="Sylfaen" w:hAnsi="Sylfaen"/>
          <w:i/>
          <w:sz w:val="24"/>
          <w:szCs w:val="24"/>
        </w:rPr>
        <w:t xml:space="preserve"> </w:t>
      </w:r>
      <w:r w:rsidR="006132ED" w:rsidRPr="00B138F3">
        <w:rPr>
          <w:rFonts w:ascii="GHEA Grapalat" w:hAnsi="GHEA Grapalat"/>
          <w:b/>
          <w:sz w:val="24"/>
          <w:szCs w:val="24"/>
        </w:rPr>
        <w:t>"</w:t>
      </w:r>
      <w:r w:rsidR="005250C2" w:rsidRPr="00B138F3">
        <w:rPr>
          <w:rStyle w:val="af6"/>
          <w:rFonts w:ascii="GHEA Grapalat" w:hAnsi="GHEA Grapalat"/>
          <w:b/>
          <w:sz w:val="24"/>
          <w:szCs w:val="24"/>
        </w:rPr>
        <w:footnoteReference w:customMarkFollows="1" w:id="18"/>
        <w:t>*</w:t>
      </w:r>
    </w:p>
    <w:p w:rsidR="008D352C" w:rsidRPr="00B138F3" w:rsidRDefault="008D352C" w:rsidP="00B46D58">
      <w:pPr>
        <w:widowControl w:val="0"/>
        <w:spacing w:after="160"/>
        <w:ind w:left="-142" w:firstLine="142"/>
        <w:jc w:val="center"/>
        <w:rPr>
          <w:rFonts w:ascii="GHEA Grapalat" w:hAnsi="GHEA Grapalat"/>
          <w:i/>
        </w:rPr>
      </w:pPr>
    </w:p>
    <w:p w:rsidR="00071D1C" w:rsidRPr="00B138F3" w:rsidRDefault="00071D1C" w:rsidP="00B46D58">
      <w:pPr>
        <w:widowControl w:val="0"/>
        <w:spacing w:after="160"/>
        <w:ind w:left="-142" w:firstLine="142"/>
        <w:jc w:val="center"/>
        <w:rPr>
          <w:rFonts w:ascii="GHEA Grapalat" w:hAnsi="GHEA Grapalat"/>
          <w:b/>
        </w:rPr>
      </w:pPr>
      <w:r w:rsidRPr="00B138F3">
        <w:rPr>
          <w:rFonts w:ascii="GHEA Grapalat" w:hAnsi="GHEA Grapalat"/>
          <w:b/>
        </w:rPr>
        <w:t xml:space="preserve">ДОГОВОР </w:t>
      </w:r>
    </w:p>
    <w:p w:rsidR="00071D1C" w:rsidRPr="00B138F3" w:rsidRDefault="00071D1C" w:rsidP="00B46D58">
      <w:pPr>
        <w:widowControl w:val="0"/>
        <w:spacing w:after="160"/>
        <w:ind w:left="-142" w:firstLine="142"/>
        <w:jc w:val="center"/>
        <w:rPr>
          <w:rFonts w:ascii="GHEA Grapalat" w:hAnsi="GHEA Grapalat" w:cs="Times Armenian"/>
          <w:b/>
        </w:rPr>
      </w:pPr>
      <w:r w:rsidRPr="00B138F3">
        <w:rPr>
          <w:rFonts w:ascii="GHEA Grapalat" w:hAnsi="GHEA Grapalat"/>
          <w:b/>
        </w:rPr>
        <w:t>ПОСТАВК</w:t>
      </w:r>
      <w:r w:rsidR="00F15CED" w:rsidRPr="00B138F3">
        <w:rPr>
          <w:rFonts w:ascii="GHEA Grapalat" w:hAnsi="GHEA Grapalat"/>
          <w:b/>
        </w:rPr>
        <w:t>И ТОВАРА ДЛЯ НУЖД ГОСУДАРСТВА</w:t>
      </w:r>
    </w:p>
    <w:p w:rsidR="00071D1C" w:rsidRPr="00B138F3" w:rsidRDefault="00071D1C" w:rsidP="00B46D58">
      <w:pPr>
        <w:widowControl w:val="0"/>
        <w:spacing w:after="160"/>
        <w:ind w:left="-142" w:firstLine="142"/>
        <w:jc w:val="center"/>
        <w:rPr>
          <w:rFonts w:ascii="GHEA Grapalat" w:hAnsi="GHEA Grapalat"/>
          <w:b/>
          <w:u w:val="single"/>
        </w:rPr>
      </w:pPr>
      <w:r w:rsidRPr="00B138F3">
        <w:rPr>
          <w:rFonts w:ascii="GHEA Grapalat" w:hAnsi="GHEA Grapalat"/>
          <w:b/>
        </w:rPr>
        <w:t>№ ____________________</w:t>
      </w:r>
    </w:p>
    <w:p w:rsidR="00071D1C" w:rsidRPr="00B138F3" w:rsidRDefault="00071D1C" w:rsidP="00B46D58">
      <w:pPr>
        <w:widowControl w:val="0"/>
        <w:spacing w:after="160"/>
        <w:jc w:val="center"/>
        <w:rPr>
          <w:rFonts w:ascii="GHEA Grapalat" w:hAnsi="GHEA Grapalat" w:cs="Sylfaen"/>
          <w:lang w:val="en-US"/>
        </w:rPr>
      </w:pPr>
    </w:p>
    <w:tbl>
      <w:tblPr>
        <w:tblStyle w:val="a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7"/>
        <w:gridCol w:w="4533"/>
      </w:tblGrid>
      <w:tr w:rsidR="00F15CED" w:rsidRPr="00B138F3" w:rsidTr="00F15CED">
        <w:tc>
          <w:tcPr>
            <w:tcW w:w="4643" w:type="dxa"/>
          </w:tcPr>
          <w:p w:rsidR="00F15CED" w:rsidRPr="00B138F3" w:rsidRDefault="00F83E0A" w:rsidP="00B46D58">
            <w:pPr>
              <w:widowControl w:val="0"/>
              <w:spacing w:after="160"/>
              <w:rPr>
                <w:rFonts w:ascii="GHEA Grapalat" w:hAnsi="GHEA Grapalat" w:cs="Sylfaen"/>
                <w:lang w:val="en-US"/>
              </w:rPr>
            </w:pPr>
            <w:r w:rsidRPr="00B138F3">
              <w:rPr>
                <w:rFonts w:ascii="GHEA Grapalat" w:hAnsi="GHEA Grapalat"/>
                <w:lang w:val="en-US"/>
              </w:rPr>
              <w:tab/>
            </w:r>
            <w:r w:rsidR="00F15CED" w:rsidRPr="00B138F3">
              <w:rPr>
                <w:rFonts w:ascii="GHEA Grapalat" w:hAnsi="GHEA Grapalat"/>
              </w:rPr>
              <w:t>г</w:t>
            </w:r>
          </w:p>
        </w:tc>
        <w:tc>
          <w:tcPr>
            <w:tcW w:w="4643" w:type="dxa"/>
          </w:tcPr>
          <w:p w:rsidR="00F15CED" w:rsidRPr="00B138F3" w:rsidRDefault="00F15CED" w:rsidP="00B46D58">
            <w:pPr>
              <w:widowControl w:val="0"/>
              <w:spacing w:after="160"/>
              <w:jc w:val="right"/>
              <w:rPr>
                <w:rFonts w:ascii="GHEA Grapalat" w:hAnsi="GHEA Grapalat" w:cs="Sylfaen"/>
                <w:lang w:val="en-US"/>
              </w:rPr>
            </w:pPr>
            <w:r w:rsidRPr="00B138F3">
              <w:rPr>
                <w:rFonts w:ascii="GHEA Grapalat" w:hAnsi="GHEA Grapalat"/>
              </w:rPr>
              <w:t>"</w:t>
            </w:r>
            <w:r w:rsidR="00F83E0A" w:rsidRPr="00B138F3">
              <w:rPr>
                <w:rFonts w:ascii="GHEA Grapalat" w:hAnsi="GHEA Grapalat"/>
                <w:lang w:val="en-US"/>
              </w:rPr>
              <w:tab/>
            </w:r>
            <w:r w:rsidRPr="00B138F3">
              <w:rPr>
                <w:rFonts w:ascii="GHEA Grapalat" w:hAnsi="GHEA Grapalat"/>
              </w:rPr>
              <w:t xml:space="preserve">" </w:t>
            </w:r>
            <w:r w:rsidR="00F83E0A" w:rsidRPr="00B138F3">
              <w:rPr>
                <w:rFonts w:ascii="GHEA Grapalat" w:hAnsi="GHEA Grapalat"/>
                <w:lang w:val="en-US"/>
              </w:rPr>
              <w:tab/>
            </w:r>
            <w:r w:rsidRPr="00B138F3">
              <w:rPr>
                <w:rFonts w:ascii="GHEA Grapalat" w:hAnsi="GHEA Grapalat"/>
                <w:lang w:val="en-US"/>
              </w:rPr>
              <w:t xml:space="preserve"> </w:t>
            </w:r>
            <w:r w:rsidRPr="00B138F3">
              <w:rPr>
                <w:rFonts w:ascii="GHEA Grapalat" w:hAnsi="GHEA Grapalat"/>
              </w:rPr>
              <w:t>20</w:t>
            </w:r>
            <w:r w:rsidR="00F83E0A" w:rsidRPr="00B138F3">
              <w:rPr>
                <w:rFonts w:ascii="GHEA Grapalat" w:hAnsi="GHEA Grapalat"/>
                <w:lang w:val="en-US"/>
              </w:rPr>
              <w:tab/>
            </w:r>
            <w:r w:rsidRPr="00B138F3">
              <w:rPr>
                <w:rFonts w:ascii="GHEA Grapalat" w:hAnsi="GHEA Grapalat"/>
              </w:rPr>
              <w:t>г.</w:t>
            </w:r>
          </w:p>
        </w:tc>
      </w:tr>
    </w:tbl>
    <w:p w:rsidR="00071D1C" w:rsidRPr="00B138F3" w:rsidRDefault="00071D1C" w:rsidP="00B46D58">
      <w:pPr>
        <w:widowControl w:val="0"/>
        <w:tabs>
          <w:tab w:val="left" w:pos="720"/>
          <w:tab w:val="left" w:pos="1440"/>
          <w:tab w:val="left" w:pos="8865"/>
        </w:tabs>
        <w:spacing w:after="160"/>
        <w:jc w:val="center"/>
        <w:rPr>
          <w:rFonts w:ascii="GHEA Grapalat" w:hAnsi="GHEA Grapalat" w:cs="Sylfaen"/>
        </w:rPr>
      </w:pPr>
    </w:p>
    <w:p w:rsidR="00071D1C" w:rsidRPr="00B138F3" w:rsidRDefault="006B3AE3" w:rsidP="00B46D58">
      <w:pPr>
        <w:widowControl w:val="0"/>
        <w:spacing w:after="160"/>
        <w:jc w:val="both"/>
        <w:rPr>
          <w:rFonts w:ascii="GHEA Grapalat" w:hAnsi="GHEA Grapalat"/>
        </w:rPr>
      </w:pPr>
      <w:r w:rsidRPr="00B138F3">
        <w:rPr>
          <w:rFonts w:ascii="GHEA Grapalat" w:hAnsi="GHEA Grapalat"/>
        </w:rPr>
        <w:t>_____________, в лице _______________________, действующего на основании устава _____________, далее — "Покупатель", с одной стороны, и</w:t>
      </w:r>
      <w:r w:rsidR="00D5443D" w:rsidRPr="00B138F3">
        <w:rPr>
          <w:rFonts w:ascii="GHEA Grapalat" w:hAnsi="GHEA Grapalat"/>
        </w:rPr>
        <w:t xml:space="preserve"> </w:t>
      </w:r>
      <w:r w:rsidRPr="00B138F3">
        <w:rPr>
          <w:rFonts w:ascii="GHEA Grapalat" w:hAnsi="GHEA Grapalat"/>
        </w:rPr>
        <w:t>__________________, в лице директора</w:t>
      </w:r>
      <w:r w:rsidR="00D5443D" w:rsidRPr="00B138F3">
        <w:rPr>
          <w:rFonts w:ascii="GHEA Grapalat" w:hAnsi="GHEA Grapalat"/>
        </w:rPr>
        <w:t xml:space="preserve"> </w:t>
      </w:r>
      <w:r w:rsidRPr="00B138F3">
        <w:rPr>
          <w:rFonts w:ascii="GHEA Grapalat" w:hAnsi="GHEA Grapalat"/>
        </w:rPr>
        <w:t>_____________________, действующего на основании устава ________________________, далее — "Продавец", с другой стороны, заключили настоящий Договор о следующем.</w:t>
      </w:r>
    </w:p>
    <w:p w:rsidR="00071D1C" w:rsidRPr="00B138F3" w:rsidRDefault="00071D1C" w:rsidP="00B46D58">
      <w:pPr>
        <w:widowControl w:val="0"/>
        <w:spacing w:after="160"/>
        <w:ind w:firstLine="709"/>
        <w:jc w:val="both"/>
        <w:rPr>
          <w:rFonts w:ascii="GHEA Grapalat" w:hAnsi="GHEA Grapalat"/>
          <w:b/>
        </w:rPr>
      </w:pPr>
    </w:p>
    <w:p w:rsidR="00071D1C" w:rsidRPr="00B138F3" w:rsidRDefault="00071D1C" w:rsidP="00B46D58">
      <w:pPr>
        <w:widowControl w:val="0"/>
        <w:spacing w:after="160"/>
        <w:jc w:val="center"/>
        <w:rPr>
          <w:rFonts w:ascii="GHEA Grapalat" w:hAnsi="GHEA Grapalat" w:cs="Times Armenian"/>
          <w:b/>
        </w:rPr>
      </w:pPr>
      <w:r w:rsidRPr="00B138F3">
        <w:rPr>
          <w:rFonts w:ascii="GHEA Grapalat" w:hAnsi="GHEA Grapalat"/>
          <w:b/>
        </w:rPr>
        <w:t>1. ПРЕДМЕТ ДОГОВОРА</w:t>
      </w:r>
    </w:p>
    <w:p w:rsidR="00071D1C" w:rsidRPr="00B138F3" w:rsidRDefault="00071D1C" w:rsidP="00B46D58">
      <w:pPr>
        <w:widowControl w:val="0"/>
        <w:tabs>
          <w:tab w:val="left" w:pos="1134"/>
        </w:tabs>
        <w:spacing w:after="160"/>
        <w:ind w:firstLine="567"/>
        <w:jc w:val="both"/>
        <w:rPr>
          <w:rFonts w:ascii="GHEA Grapalat" w:hAnsi="GHEA Grapalat" w:cs="Times Armenian"/>
        </w:rPr>
      </w:pPr>
      <w:r w:rsidRPr="00B138F3">
        <w:rPr>
          <w:rFonts w:ascii="GHEA Grapalat" w:hAnsi="GHEA Grapalat"/>
        </w:rPr>
        <w:t>1.1.</w:t>
      </w:r>
      <w:r w:rsidR="00F15CED" w:rsidRPr="00B138F3">
        <w:rPr>
          <w:rFonts w:ascii="GHEA Grapalat" w:hAnsi="GHEA Grapalat"/>
        </w:rPr>
        <w:tab/>
      </w:r>
      <w:r w:rsidRPr="00B138F3">
        <w:rPr>
          <w:rFonts w:ascii="GHEA Grapalat" w:hAnsi="GHEA Grapalat"/>
          <w:spacing w:val="6"/>
        </w:rPr>
        <w:t>Продавец обязуется в установленном настоящим Договором (далее</w:t>
      </w:r>
      <w:r w:rsidR="00F15CED" w:rsidRPr="00B138F3">
        <w:rPr>
          <w:rFonts w:ascii="Courier New" w:hAnsi="Courier New" w:cs="Courier New"/>
          <w:spacing w:val="6"/>
          <w:lang w:val="en-US"/>
        </w:rPr>
        <w:t> </w:t>
      </w:r>
      <w:r w:rsidRPr="00B138F3">
        <w:rPr>
          <w:rFonts w:ascii="GHEA Grapalat" w:hAnsi="GHEA Grapalat"/>
          <w:spacing w:val="6"/>
        </w:rPr>
        <w:t xml:space="preserve">— договор) </w:t>
      </w:r>
      <w:r w:rsidRPr="00B138F3">
        <w:rPr>
          <w:rFonts w:ascii="GHEA Grapalat" w:hAnsi="GHEA Grapalat"/>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rsidR="00071D1C" w:rsidRPr="00B138F3" w:rsidRDefault="00071D1C" w:rsidP="00B46D58">
      <w:pPr>
        <w:widowControl w:val="0"/>
        <w:spacing w:after="160"/>
        <w:ind w:firstLine="709"/>
        <w:jc w:val="both"/>
        <w:rPr>
          <w:rFonts w:ascii="GHEA Grapalat" w:hAnsi="GHEA Grapalat" w:cs="Times Armenian"/>
        </w:rPr>
      </w:pP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2.ПРАВА И ОБЯЗАННОСТИ СТОРОН</w:t>
      </w:r>
    </w:p>
    <w:p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9D71F8" w:rsidRPr="00B138F3">
        <w:rPr>
          <w:rFonts w:ascii="GHEA Grapalat" w:hAnsi="GHEA Grapalat"/>
          <w:b/>
        </w:rPr>
        <w:t>1.</w:t>
      </w:r>
      <w:r w:rsidR="009D71F8" w:rsidRPr="00B138F3">
        <w:rPr>
          <w:rFonts w:ascii="GHEA Grapalat" w:hAnsi="GHEA Grapalat"/>
          <w:b/>
        </w:rPr>
        <w:tab/>
      </w:r>
      <w:r w:rsidRPr="00B138F3">
        <w:rPr>
          <w:rFonts w:ascii="GHEA Grapalat" w:hAnsi="GHEA Grapalat"/>
          <w:b/>
        </w:rPr>
        <w:t>Покупатель имеет право:</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Отказываться от товара в случае непоставки товара Продавцом в</w:t>
      </w:r>
      <w:r w:rsidR="005250C2" w:rsidRPr="00B138F3">
        <w:rPr>
          <w:rFonts w:ascii="Courier New" w:hAnsi="Courier New" w:cs="Courier New"/>
          <w:lang w:val="en-US"/>
        </w:rPr>
        <w:t> </w:t>
      </w:r>
      <w:r w:rsidRPr="00B138F3">
        <w:rPr>
          <w:rFonts w:ascii="GHEA Grapalat" w:hAnsi="GHEA Grapalat"/>
        </w:rPr>
        <w:t>установленный договором срок, если сроки поставки были нарушены более чем на ______</w:t>
      </w:r>
      <w:r w:rsidR="00F15CED" w:rsidRPr="00B138F3">
        <w:rPr>
          <w:rFonts w:ascii="GHEA Grapalat" w:hAnsi="GHEA Grapalat"/>
        </w:rPr>
        <w:t>__________</w:t>
      </w:r>
      <w:r w:rsidR="00EC165E" w:rsidRPr="00B138F3">
        <w:rPr>
          <w:rFonts w:ascii="GHEA Grapalat" w:hAnsi="GHEA Grapalat"/>
        </w:rPr>
        <w:t>__</w:t>
      </w:r>
      <w:r w:rsidR="00F15CED" w:rsidRPr="00B138F3">
        <w:rPr>
          <w:rFonts w:ascii="GHEA Grapalat" w:hAnsi="GHEA Grapalat"/>
        </w:rPr>
        <w:t>__</w:t>
      </w:r>
      <w:r w:rsidRPr="00B138F3">
        <w:rPr>
          <w:rFonts w:ascii="GHEA Grapalat" w:hAnsi="GHEA Grapalat"/>
        </w:rPr>
        <w:t>__ дней.</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 xml:space="preserve">Если передан товар ненадлежащего качества, не соответствующий предусмотренной договором технической характеристике: </w:t>
      </w:r>
    </w:p>
    <w:p w:rsidR="00071D1C" w:rsidRPr="00B138F3" w:rsidRDefault="00071D1C" w:rsidP="00B46D58">
      <w:pPr>
        <w:widowControl w:val="0"/>
        <w:tabs>
          <w:tab w:val="left" w:pos="1134"/>
        </w:tabs>
        <w:spacing w:after="160"/>
        <w:ind w:firstLine="567"/>
        <w:jc w:val="both"/>
        <w:rPr>
          <w:rFonts w:ascii="GHEA Grapalat" w:hAnsi="GHEA Grapalat"/>
        </w:rPr>
      </w:pPr>
      <w:proofErr w:type="gramStart"/>
      <w:r w:rsidRPr="00B138F3">
        <w:rPr>
          <w:rFonts w:ascii="GHEA Grapalat" w:hAnsi="GHEA Grapalat"/>
        </w:rPr>
        <w:t>а)</w:t>
      </w:r>
      <w:r w:rsidR="005250C2" w:rsidRPr="00B138F3">
        <w:rPr>
          <w:rFonts w:ascii="GHEA Grapalat" w:hAnsi="GHEA Grapalat"/>
        </w:rPr>
        <w:tab/>
      </w:r>
      <w:proofErr w:type="gramEnd"/>
      <w:r w:rsidRPr="00B138F3">
        <w:rPr>
          <w:rFonts w:ascii="GHEA Grapalat" w:hAnsi="GHEA Grapalat"/>
        </w:rPr>
        <w:t>требовать возмещения расходов, произведенных им по причине ненадлежащего качества товара;</w:t>
      </w:r>
    </w:p>
    <w:p w:rsidR="00071D1C" w:rsidRPr="00B138F3" w:rsidRDefault="00071D1C" w:rsidP="00B46D58">
      <w:pPr>
        <w:widowControl w:val="0"/>
        <w:tabs>
          <w:tab w:val="left" w:pos="1134"/>
        </w:tabs>
        <w:spacing w:after="160"/>
        <w:ind w:firstLine="567"/>
        <w:jc w:val="both"/>
        <w:rPr>
          <w:rFonts w:ascii="GHEA Grapalat" w:hAnsi="GHEA Grapalat"/>
        </w:rPr>
      </w:pPr>
      <w:proofErr w:type="gramStart"/>
      <w:r w:rsidRPr="00B138F3">
        <w:rPr>
          <w:rFonts w:ascii="GHEA Grapalat" w:hAnsi="GHEA Grapalat"/>
        </w:rPr>
        <w:t>б)</w:t>
      </w:r>
      <w:r w:rsidR="005250C2" w:rsidRPr="00B138F3">
        <w:rPr>
          <w:rFonts w:ascii="GHEA Grapalat" w:hAnsi="GHEA Grapalat"/>
        </w:rPr>
        <w:tab/>
      </w:r>
      <w:proofErr w:type="gramEnd"/>
      <w:r w:rsidRPr="00B138F3">
        <w:rPr>
          <w:rFonts w:ascii="GHEA Grapalat" w:hAnsi="GHEA Grapalat"/>
        </w:rPr>
        <w:t xml:space="preserve">не принимать товар, установив по своему усмотрению разумный срок </w:t>
      </w:r>
      <w:r w:rsidRPr="00B138F3">
        <w:rPr>
          <w:rFonts w:ascii="GHEA Grapalat" w:hAnsi="GHEA Grapalat"/>
        </w:rPr>
        <w:lastRenderedPageBreak/>
        <w:t xml:space="preserve">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rsidR="00071D1C" w:rsidRPr="00B138F3" w:rsidRDefault="00071D1C" w:rsidP="00B46D58">
      <w:pPr>
        <w:widowControl w:val="0"/>
        <w:tabs>
          <w:tab w:val="left" w:pos="1134"/>
        </w:tabs>
        <w:spacing w:after="160"/>
        <w:ind w:firstLine="567"/>
        <w:jc w:val="both"/>
        <w:rPr>
          <w:rFonts w:ascii="GHEA Grapalat" w:hAnsi="GHEA Grapalat"/>
        </w:rPr>
      </w:pPr>
      <w:proofErr w:type="gramStart"/>
      <w:r w:rsidRPr="00B138F3">
        <w:rPr>
          <w:rFonts w:ascii="GHEA Grapalat" w:hAnsi="GHEA Grapalat"/>
        </w:rPr>
        <w:t>в)</w:t>
      </w:r>
      <w:r w:rsidR="005250C2" w:rsidRPr="00B138F3">
        <w:rPr>
          <w:rFonts w:ascii="GHEA Grapalat" w:hAnsi="GHEA Grapalat"/>
        </w:rPr>
        <w:tab/>
      </w:r>
      <w:proofErr w:type="gramEnd"/>
      <w:r w:rsidRPr="00B138F3">
        <w:rPr>
          <w:rFonts w:ascii="GHEA Grapalat" w:hAnsi="GHEA Grapalat"/>
        </w:rPr>
        <w:t>отказываться от исполнения договора и требовать возврата уплаченной за товар суммы.</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 xml:space="preserve">Если передан товар в количестве меньше оговоренного в договоре, то: </w:t>
      </w:r>
    </w:p>
    <w:p w:rsidR="00071D1C" w:rsidRPr="00B138F3" w:rsidRDefault="00071D1C" w:rsidP="00B46D58">
      <w:pPr>
        <w:widowControl w:val="0"/>
        <w:tabs>
          <w:tab w:val="left" w:pos="1134"/>
        </w:tabs>
        <w:spacing w:after="160"/>
        <w:ind w:firstLine="567"/>
        <w:jc w:val="both"/>
        <w:rPr>
          <w:rFonts w:ascii="GHEA Grapalat" w:hAnsi="GHEA Grapalat"/>
        </w:rPr>
      </w:pPr>
      <w:proofErr w:type="gramStart"/>
      <w:r w:rsidRPr="00B138F3">
        <w:rPr>
          <w:rFonts w:ascii="GHEA Grapalat" w:hAnsi="GHEA Grapalat"/>
        </w:rPr>
        <w:t>а)</w:t>
      </w:r>
      <w:r w:rsidR="005250C2" w:rsidRPr="00B138F3">
        <w:rPr>
          <w:rFonts w:ascii="GHEA Grapalat" w:hAnsi="GHEA Grapalat"/>
        </w:rPr>
        <w:tab/>
      </w:r>
      <w:proofErr w:type="gramEnd"/>
      <w:r w:rsidRPr="00B138F3">
        <w:rPr>
          <w:rFonts w:ascii="GHEA Grapalat" w:hAnsi="GHEA Grapalat"/>
        </w:rPr>
        <w:t>требовать восполнения недопереданного количества</w:t>
      </w:r>
      <w:r w:rsidR="00AA7117" w:rsidRPr="00B138F3">
        <w:rPr>
          <w:rFonts w:ascii="GHEA Grapalat" w:hAnsi="GHEA Grapalat"/>
        </w:rPr>
        <w:t xml:space="preserve"> </w:t>
      </w:r>
      <w:r w:rsidRPr="00B138F3">
        <w:rPr>
          <w:rFonts w:ascii="GHEA Grapalat" w:hAnsi="GHEA Grapalat"/>
        </w:rPr>
        <w:t>товара;</w:t>
      </w:r>
    </w:p>
    <w:p w:rsidR="00071D1C" w:rsidRPr="00B138F3" w:rsidRDefault="00071D1C" w:rsidP="00B46D58">
      <w:pPr>
        <w:widowControl w:val="0"/>
        <w:tabs>
          <w:tab w:val="left" w:pos="1134"/>
        </w:tabs>
        <w:spacing w:after="160"/>
        <w:ind w:firstLine="567"/>
        <w:jc w:val="both"/>
        <w:rPr>
          <w:rFonts w:ascii="GHEA Grapalat" w:hAnsi="GHEA Grapalat"/>
        </w:rPr>
      </w:pPr>
      <w:proofErr w:type="gramStart"/>
      <w:r w:rsidRPr="00B138F3">
        <w:rPr>
          <w:rFonts w:ascii="GHEA Grapalat" w:hAnsi="GHEA Grapalat"/>
        </w:rPr>
        <w:t>б)</w:t>
      </w:r>
      <w:r w:rsidR="005250C2" w:rsidRPr="00B138F3">
        <w:rPr>
          <w:rFonts w:ascii="GHEA Grapalat" w:hAnsi="GHEA Grapalat"/>
        </w:rPr>
        <w:tab/>
      </w:r>
      <w:proofErr w:type="gramEnd"/>
      <w:r w:rsidRPr="00B138F3">
        <w:rPr>
          <w:rFonts w:ascii="GHEA Grapalat" w:hAnsi="GHEA Grapalat"/>
        </w:rPr>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2.1.4</w:t>
      </w:r>
      <w:r w:rsidR="005250C2" w:rsidRPr="00B138F3">
        <w:rPr>
          <w:rFonts w:ascii="GHEA Grapalat" w:hAnsi="GHEA Grapalat"/>
        </w:rPr>
        <w:t>.</w:t>
      </w:r>
      <w:r w:rsidR="005250C2" w:rsidRPr="00B138F3">
        <w:rPr>
          <w:rFonts w:ascii="GHEA Grapalat" w:hAnsi="GHEA Grapalat"/>
        </w:rPr>
        <w:tab/>
      </w:r>
      <w:r w:rsidRPr="00B138F3">
        <w:rPr>
          <w:rFonts w:ascii="GHEA Grapalat" w:hAnsi="GHEA Grapalat"/>
        </w:rPr>
        <w:t>Если передан товар с нарушением условия его вида, по своему усмотрению:</w:t>
      </w:r>
    </w:p>
    <w:p w:rsidR="00071D1C" w:rsidRPr="00B138F3" w:rsidRDefault="00071D1C" w:rsidP="00B46D58">
      <w:pPr>
        <w:widowControl w:val="0"/>
        <w:tabs>
          <w:tab w:val="left" w:pos="1134"/>
        </w:tabs>
        <w:spacing w:after="160"/>
        <w:ind w:firstLine="567"/>
        <w:jc w:val="both"/>
        <w:rPr>
          <w:rFonts w:ascii="GHEA Grapalat" w:hAnsi="GHEA Grapalat"/>
        </w:rPr>
      </w:pPr>
      <w:proofErr w:type="gramStart"/>
      <w:r w:rsidRPr="00B138F3">
        <w:rPr>
          <w:rFonts w:ascii="GHEA Grapalat" w:hAnsi="GHEA Grapalat"/>
        </w:rPr>
        <w:t>а)</w:t>
      </w:r>
      <w:r w:rsidR="005250C2" w:rsidRPr="00B138F3">
        <w:rPr>
          <w:rFonts w:ascii="GHEA Grapalat" w:hAnsi="GHEA Grapalat"/>
        </w:rPr>
        <w:tab/>
      </w:r>
      <w:proofErr w:type="gramEnd"/>
      <w:r w:rsidRPr="00B138F3">
        <w:rPr>
          <w:rFonts w:ascii="GHEA Grapalat" w:hAnsi="GHEA Grapalat"/>
        </w:rPr>
        <w:t>принимать товар, соответствующий условию относительно его вида, и отказываться от остальных товаров;</w:t>
      </w:r>
    </w:p>
    <w:p w:rsidR="00071D1C" w:rsidRPr="00B138F3" w:rsidRDefault="00071D1C" w:rsidP="00B46D58">
      <w:pPr>
        <w:widowControl w:val="0"/>
        <w:tabs>
          <w:tab w:val="left" w:pos="1134"/>
        </w:tabs>
        <w:spacing w:after="160"/>
        <w:ind w:firstLine="567"/>
        <w:jc w:val="both"/>
        <w:rPr>
          <w:rFonts w:ascii="GHEA Grapalat" w:hAnsi="GHEA Grapalat"/>
        </w:rPr>
      </w:pPr>
      <w:proofErr w:type="gramStart"/>
      <w:r w:rsidRPr="00B138F3">
        <w:rPr>
          <w:rFonts w:ascii="GHEA Grapalat" w:hAnsi="GHEA Grapalat"/>
        </w:rPr>
        <w:t>б)</w:t>
      </w:r>
      <w:r w:rsidR="005250C2" w:rsidRPr="00B138F3">
        <w:rPr>
          <w:rFonts w:ascii="GHEA Grapalat" w:hAnsi="GHEA Grapalat"/>
        </w:rPr>
        <w:tab/>
      </w:r>
      <w:proofErr w:type="gramEnd"/>
      <w:r w:rsidRPr="00B138F3">
        <w:rPr>
          <w:rFonts w:ascii="GHEA Grapalat" w:hAnsi="GHEA Grapalat"/>
        </w:rPr>
        <w:t xml:space="preserve">отказываться от всех переданных товаров и требовать уплаты пени, предусмотренной пунктом 6.2 договора; </w:t>
      </w:r>
    </w:p>
    <w:p w:rsidR="00071D1C" w:rsidRPr="00B138F3" w:rsidRDefault="00071D1C" w:rsidP="00B46D58">
      <w:pPr>
        <w:widowControl w:val="0"/>
        <w:tabs>
          <w:tab w:val="left" w:pos="1134"/>
        </w:tabs>
        <w:spacing w:after="160"/>
        <w:ind w:firstLine="567"/>
        <w:jc w:val="both"/>
        <w:rPr>
          <w:rFonts w:ascii="GHEA Grapalat" w:hAnsi="GHEA Grapalat"/>
        </w:rPr>
      </w:pPr>
      <w:proofErr w:type="gramStart"/>
      <w:r w:rsidRPr="00B138F3">
        <w:rPr>
          <w:rFonts w:ascii="GHEA Grapalat" w:hAnsi="GHEA Grapalat"/>
        </w:rPr>
        <w:t>в)</w:t>
      </w:r>
      <w:r w:rsidR="005250C2" w:rsidRPr="00B138F3">
        <w:rPr>
          <w:rFonts w:ascii="GHEA Grapalat" w:hAnsi="GHEA Grapalat"/>
        </w:rPr>
        <w:tab/>
      </w:r>
      <w:proofErr w:type="gramEnd"/>
      <w:r w:rsidRPr="00B138F3">
        <w:rPr>
          <w:rFonts w:ascii="GHEA Grapalat" w:hAnsi="GHEA Grapalat"/>
        </w:rPr>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B138F3">
        <w:rPr>
          <w:rFonts w:ascii="Courier New" w:hAnsi="Courier New" w:cs="Courier New"/>
          <w:lang w:val="en-US"/>
        </w:rPr>
        <w:t> </w:t>
      </w:r>
      <w:r w:rsidRPr="00B138F3">
        <w:rPr>
          <w:rFonts w:ascii="GHEA Grapalat" w:hAnsi="GHEA Grapalat"/>
        </w:rPr>
        <w:t>виду.</w:t>
      </w:r>
    </w:p>
    <w:p w:rsidR="009E45F3"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Требовать у Продавца возмещения убытков, если Покупатель в</w:t>
      </w:r>
      <w:r w:rsidR="005250C2" w:rsidRPr="00B138F3">
        <w:rPr>
          <w:rFonts w:ascii="Courier New" w:hAnsi="Courier New" w:cs="Courier New"/>
          <w:lang w:val="en-US"/>
        </w:rPr>
        <w:t> </w:t>
      </w:r>
      <w:r w:rsidRPr="00B138F3">
        <w:rPr>
          <w:rFonts w:ascii="GHEA Grapalat" w:hAnsi="GHEA Grapalat"/>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В одностороннем порядке расторгать договор (полностью или частично), если Продавец существенным образом нарушил договор;</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2.1.7.</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Нарушение договора Продавцом считается существенным, если:</w:t>
      </w:r>
    </w:p>
    <w:p w:rsidR="00071D1C" w:rsidRPr="00B138F3" w:rsidRDefault="00071D1C" w:rsidP="00B46D58">
      <w:pPr>
        <w:widowControl w:val="0"/>
        <w:tabs>
          <w:tab w:val="left" w:pos="1134"/>
        </w:tabs>
        <w:spacing w:after="160"/>
        <w:ind w:firstLine="567"/>
        <w:jc w:val="both"/>
        <w:rPr>
          <w:rFonts w:ascii="GHEA Grapalat" w:hAnsi="GHEA Grapalat"/>
        </w:rPr>
      </w:pPr>
      <w:proofErr w:type="gramStart"/>
      <w:r w:rsidRPr="00B138F3">
        <w:rPr>
          <w:rFonts w:ascii="GHEA Grapalat" w:hAnsi="GHEA Grapalat"/>
        </w:rPr>
        <w:t>а)</w:t>
      </w:r>
      <w:r w:rsidR="005250C2" w:rsidRPr="00B138F3">
        <w:rPr>
          <w:rFonts w:ascii="GHEA Grapalat" w:hAnsi="GHEA Grapalat"/>
        </w:rPr>
        <w:tab/>
      </w:r>
      <w:proofErr w:type="gramEnd"/>
      <w:r w:rsidRPr="00B138F3">
        <w:rPr>
          <w:rFonts w:ascii="GHEA Grapalat" w:hAnsi="GHEA Grapalat"/>
        </w:rPr>
        <w:t>был поставлен товар ненадлежащего качества, который не может быть заменен в приемлемый для Покупателя срок;</w:t>
      </w:r>
    </w:p>
    <w:p w:rsidR="00071D1C" w:rsidRPr="00B138F3" w:rsidRDefault="00071D1C" w:rsidP="00B46D58">
      <w:pPr>
        <w:widowControl w:val="0"/>
        <w:tabs>
          <w:tab w:val="left" w:pos="1134"/>
        </w:tabs>
        <w:spacing w:after="160"/>
        <w:ind w:firstLine="567"/>
        <w:jc w:val="both"/>
        <w:rPr>
          <w:rFonts w:ascii="GHEA Grapalat" w:hAnsi="GHEA Grapalat"/>
        </w:rPr>
      </w:pPr>
      <w:proofErr w:type="gramStart"/>
      <w:r w:rsidRPr="00B138F3">
        <w:rPr>
          <w:rFonts w:ascii="GHEA Grapalat" w:hAnsi="GHEA Grapalat"/>
        </w:rPr>
        <w:t>б)</w:t>
      </w:r>
      <w:r w:rsidR="005250C2" w:rsidRPr="00B138F3">
        <w:rPr>
          <w:rFonts w:ascii="GHEA Grapalat" w:hAnsi="GHEA Grapalat"/>
        </w:rPr>
        <w:tab/>
      </w:r>
      <w:proofErr w:type="gramEnd"/>
      <w:r w:rsidRPr="00B138F3">
        <w:rPr>
          <w:rFonts w:ascii="GHEA Grapalat" w:hAnsi="GHEA Grapalat"/>
        </w:rPr>
        <w:t>сроки поставки товара нарушены более чем на ____</w:t>
      </w:r>
      <w:r w:rsidR="00786A78" w:rsidRPr="00B138F3">
        <w:rPr>
          <w:rFonts w:ascii="GHEA Grapalat" w:hAnsi="GHEA Grapalat"/>
        </w:rPr>
        <w:t>_________</w:t>
      </w:r>
      <w:r w:rsidRPr="00B138F3">
        <w:rPr>
          <w:rFonts w:ascii="GHEA Grapalat" w:hAnsi="GHEA Grapalat"/>
        </w:rPr>
        <w:t>___ дней;</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Осматривать товар и незамедлительно уведомлять Продавца о</w:t>
      </w:r>
      <w:r w:rsidR="005250C2" w:rsidRPr="00B138F3">
        <w:rPr>
          <w:rFonts w:ascii="Courier New" w:hAnsi="Courier New" w:cs="Courier New"/>
          <w:lang w:val="en-US"/>
        </w:rPr>
        <w:t> </w:t>
      </w:r>
      <w:r w:rsidRPr="00B138F3">
        <w:rPr>
          <w:rFonts w:ascii="GHEA Grapalat" w:hAnsi="GHEA Grapalat"/>
        </w:rPr>
        <w:t>выявленных дефектах.</w:t>
      </w:r>
    </w:p>
    <w:p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lastRenderedPageBreak/>
        <w:t>2.</w:t>
      </w:r>
      <w:r w:rsidR="009D71F8" w:rsidRPr="00B138F3">
        <w:rPr>
          <w:rFonts w:ascii="GHEA Grapalat" w:hAnsi="GHEA Grapalat"/>
          <w:b/>
        </w:rPr>
        <w:t>2.</w:t>
      </w:r>
      <w:r w:rsidR="009D71F8" w:rsidRPr="00B138F3">
        <w:rPr>
          <w:rFonts w:ascii="GHEA Grapalat" w:hAnsi="GHEA Grapalat"/>
          <w:b/>
        </w:rPr>
        <w:tab/>
      </w:r>
      <w:r w:rsidRPr="00B138F3">
        <w:rPr>
          <w:rFonts w:ascii="GHEA Grapalat" w:hAnsi="GHEA Grapalat"/>
          <w:b/>
        </w:rPr>
        <w:t>Покупатель обязан:</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Выполнять все необходимые действия, обеспечивающие прием товара, поставленного в соответствии с договором.</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rsidR="00C45B20"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rsidR="00071D1C" w:rsidRPr="00B138F3" w:rsidRDefault="00071D1C" w:rsidP="00B46D58">
      <w:pPr>
        <w:widowControl w:val="0"/>
        <w:tabs>
          <w:tab w:val="left" w:pos="1276"/>
        </w:tabs>
        <w:spacing w:after="160"/>
        <w:ind w:firstLine="567"/>
        <w:jc w:val="both"/>
        <w:rPr>
          <w:rFonts w:ascii="GHEA Grapalat" w:hAnsi="GHEA Grapalat"/>
          <w:b/>
        </w:rPr>
      </w:pPr>
      <w:r w:rsidRPr="00B138F3">
        <w:rPr>
          <w:rFonts w:ascii="GHEA Grapalat" w:hAnsi="GHEA Grapalat"/>
          <w:b/>
        </w:rPr>
        <w:t>2.</w:t>
      </w:r>
      <w:r w:rsidR="005B2A24" w:rsidRPr="00B138F3">
        <w:rPr>
          <w:rFonts w:ascii="GHEA Grapalat" w:hAnsi="GHEA Grapalat"/>
          <w:b/>
        </w:rPr>
        <w:t>3.</w:t>
      </w:r>
      <w:r w:rsidR="005B2A24" w:rsidRPr="00B138F3">
        <w:rPr>
          <w:rFonts w:ascii="GHEA Grapalat" w:hAnsi="GHEA Grapalat"/>
          <w:b/>
        </w:rPr>
        <w:tab/>
      </w:r>
      <w:r w:rsidRPr="00B138F3">
        <w:rPr>
          <w:rFonts w:ascii="GHEA Grapalat" w:hAnsi="GHEA Grapalat"/>
          <w:b/>
        </w:rPr>
        <w:t>Продавец имеет право:</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Требовать у Покупателя принимать товар, поставленный в предусмотренные договором порядке, объемах, сроки и по адресу. </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одностороннем порядке расторгать договор (полностью или частично), если Покупатель существенным образом нарушил договор.</w:t>
      </w:r>
    </w:p>
    <w:p w:rsidR="00071D1C" w:rsidRPr="00B138F3" w:rsidRDefault="00071D1C" w:rsidP="00B46D58">
      <w:pPr>
        <w:widowControl w:val="0"/>
        <w:tabs>
          <w:tab w:val="left" w:pos="1560"/>
        </w:tabs>
        <w:spacing w:after="160"/>
        <w:ind w:firstLine="567"/>
        <w:jc w:val="both"/>
        <w:rPr>
          <w:rFonts w:ascii="GHEA Grapalat" w:hAnsi="GHEA Grapalat"/>
        </w:rPr>
      </w:pPr>
      <w:r w:rsidRPr="00B138F3">
        <w:rPr>
          <w:rFonts w:ascii="GHEA Grapalat" w:hAnsi="GHEA Grapalat"/>
        </w:rPr>
        <w:t>2.3.3.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Нарушение договора Покупателем считается существенным, если сроки оплаты товара нарушены неоднократно.</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Досрочно поставля</w:t>
      </w:r>
      <w:r w:rsidR="00C45B20" w:rsidRPr="00B138F3">
        <w:rPr>
          <w:rFonts w:ascii="GHEA Grapalat" w:hAnsi="GHEA Grapalat"/>
        </w:rPr>
        <w:t>ть товар с согласия Покупателя.</w:t>
      </w:r>
    </w:p>
    <w:p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552934" w:rsidRPr="00B138F3">
        <w:rPr>
          <w:rFonts w:ascii="GHEA Grapalat" w:hAnsi="GHEA Grapalat"/>
          <w:b/>
        </w:rPr>
        <w:t>4.</w:t>
      </w:r>
      <w:r w:rsidR="00552934" w:rsidRPr="00B138F3">
        <w:rPr>
          <w:rFonts w:ascii="GHEA Grapalat" w:hAnsi="GHEA Grapalat"/>
          <w:b/>
        </w:rPr>
        <w:tab/>
      </w:r>
      <w:r w:rsidRPr="00B138F3">
        <w:rPr>
          <w:rFonts w:ascii="GHEA Grapalat" w:hAnsi="GHEA Grapalat"/>
          <w:b/>
        </w:rPr>
        <w:t>Продавец обязан:</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Передавать товар Покупателю в порядке, объемах, сроки и по адресу, предусмотренные договором.</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Обеспечивать поставку товара в соответствии с подпунктом б) пункта 2.1.2 и (или) пунктом 2.1.5 договора в ус</w:t>
      </w:r>
      <w:r w:rsidR="00C45B20" w:rsidRPr="00B138F3">
        <w:rPr>
          <w:rFonts w:ascii="GHEA Grapalat" w:hAnsi="GHEA Grapalat"/>
        </w:rPr>
        <w:t>тановленные Покупателем сроки.</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Передавать Покупателю товар, свободный от прав третьих лиц.</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Передавать Покупателю товар предусмотренного</w:t>
      </w:r>
      <w:r w:rsidR="00AA7117" w:rsidRPr="00B138F3">
        <w:rPr>
          <w:rFonts w:ascii="GHEA Grapalat" w:hAnsi="GHEA Grapalat"/>
        </w:rPr>
        <w:t xml:space="preserve"> </w:t>
      </w:r>
      <w:r w:rsidRPr="00B138F3">
        <w:rPr>
          <w:rFonts w:ascii="GHEA Grapalat" w:hAnsi="GHEA Grapalat"/>
        </w:rPr>
        <w:t xml:space="preserve">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w:t>
      </w:r>
      <w:r w:rsidRPr="00B138F3">
        <w:rPr>
          <w:rFonts w:ascii="GHEA Grapalat" w:hAnsi="GHEA Grapalat"/>
        </w:rPr>
        <w:lastRenderedPageBreak/>
        <w:t xml:space="preserve">установленные законодательством Республики Армения. </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В случае допущения недопоставки, в установленном договором порядке восполнять недопоставку.</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В предусмотренных договором случаях уплачивать предусмотренные пунктами 6.2 и 6.3 договора пеню и штраф.</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6E15CD" w:rsidRPr="00B138F3">
        <w:rPr>
          <w:rFonts w:ascii="GHEA Grapalat" w:hAnsi="GHEA Grapalat"/>
        </w:rPr>
        <w:t>9.</w:t>
      </w:r>
      <w:r w:rsidR="006E15CD" w:rsidRPr="00B138F3">
        <w:rPr>
          <w:rFonts w:ascii="GHEA Grapalat" w:hAnsi="GHEA Grapalat"/>
        </w:rPr>
        <w:tab/>
      </w:r>
      <w:r w:rsidRPr="00B138F3">
        <w:rPr>
          <w:rFonts w:ascii="GHEA Grapalat" w:hAnsi="GHEA Grapalat"/>
        </w:rPr>
        <w:t>Передавать Покупателю принадлежности товара и соответствующие документы.</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2.4.1</w:t>
      </w:r>
      <w:r w:rsidR="006E15CD" w:rsidRPr="00B138F3">
        <w:rPr>
          <w:rFonts w:ascii="GHEA Grapalat" w:hAnsi="GHEA Grapalat"/>
        </w:rPr>
        <w:t>0.</w:t>
      </w:r>
      <w:r w:rsidR="006E15CD" w:rsidRPr="00B138F3">
        <w:rPr>
          <w:rFonts w:ascii="GHEA Grapalat" w:hAnsi="GHEA Grapalat"/>
        </w:rPr>
        <w:tab/>
      </w:r>
      <w:r w:rsidRPr="00B138F3">
        <w:rPr>
          <w:rFonts w:ascii="GHEA Grapalat" w:hAnsi="GHEA Grapalat"/>
        </w:rPr>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rsidR="00C45B20" w:rsidRPr="00B138F3" w:rsidRDefault="00071D1C" w:rsidP="00011CB9">
      <w:pPr>
        <w:widowControl w:val="0"/>
        <w:tabs>
          <w:tab w:val="left" w:pos="1418"/>
        </w:tabs>
        <w:spacing w:after="160"/>
        <w:ind w:firstLine="567"/>
        <w:jc w:val="both"/>
        <w:rPr>
          <w:rFonts w:ascii="GHEA Grapalat" w:hAnsi="GHEA Grapalat"/>
        </w:rPr>
      </w:pPr>
      <w:r w:rsidRPr="00B138F3">
        <w:rPr>
          <w:rFonts w:ascii="GHEA Grapalat" w:hAnsi="GHEA Grapalat"/>
        </w:rPr>
        <w:t>2.4.1</w:t>
      </w:r>
      <w:r w:rsidR="009D71F8" w:rsidRPr="00B138F3">
        <w:rPr>
          <w:rFonts w:ascii="GHEA Grapalat" w:hAnsi="GHEA Grapalat"/>
        </w:rPr>
        <w:t>1.</w:t>
      </w:r>
      <w:r w:rsidR="009D71F8" w:rsidRPr="00B138F3">
        <w:rPr>
          <w:rFonts w:ascii="GHEA Grapalat" w:hAnsi="GHEA Grapalat"/>
        </w:rPr>
        <w:tab/>
      </w:r>
      <w:r w:rsidR="00011CB9" w:rsidRPr="00B138F3">
        <w:rPr>
          <w:rFonts w:ascii="GHEA Grapalat" w:hAnsi="GHEA Grapalat"/>
        </w:rPr>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3. ЦЕНА ДОГОВОРА И ПОРЯДОК ОПЛАТЫ</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Цена договора составляет ________</w:t>
      </w:r>
      <w:r w:rsidR="00C45B20" w:rsidRPr="00B138F3">
        <w:rPr>
          <w:rFonts w:ascii="GHEA Grapalat" w:hAnsi="GHEA Grapalat"/>
        </w:rPr>
        <w:t>_____</w:t>
      </w:r>
      <w:r w:rsidRPr="00B138F3">
        <w:rPr>
          <w:rFonts w:ascii="GHEA Grapalat" w:hAnsi="GHEA Grapalat"/>
        </w:rPr>
        <w:t>________ драмов Республики Армения, включая НДС</w:t>
      </w:r>
      <w:r w:rsidR="00D043FA" w:rsidRPr="00B138F3">
        <w:rPr>
          <w:rStyle w:val="af6"/>
          <w:rFonts w:ascii="GHEA Grapalat" w:hAnsi="GHEA Grapalat"/>
        </w:rPr>
        <w:footnoteReference w:customMarkFollows="1" w:id="19"/>
        <w:t>17</w:t>
      </w:r>
      <w:r w:rsidRPr="00B138F3">
        <w:rPr>
          <w:rFonts w:ascii="GHEA Grapalat" w:hAnsi="GHEA Grapalat"/>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Цена поставки товара стабильна, и Продавец не вправе требовать увеличения, а Покупатель — снижения этой цены.</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3.</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Покупатель перечи</w:t>
      </w:r>
      <w:r w:rsidR="00C45B20" w:rsidRPr="00B138F3">
        <w:rPr>
          <w:rFonts w:ascii="GHEA Grapalat" w:hAnsi="GHEA Grapalat"/>
        </w:rPr>
        <w:t>сляет сумму в размере до ______</w:t>
      </w:r>
      <w:r w:rsidRPr="00B138F3">
        <w:rPr>
          <w:rFonts w:ascii="GHEA Grapalat" w:hAnsi="GHEA Grapalat"/>
        </w:rPr>
        <w:t xml:space="preserve">_________ драмов Республики Армения от цены договора на банковский счет Продавца в качестве предоплаты. Погашение предоплаты осуществляется в форме уменьшений (удержаний) из выплат, производимых на основании актов приема-передачи. </w:t>
      </w:r>
      <w:r w:rsidR="0072587C" w:rsidRPr="00B138F3">
        <w:rPr>
          <w:rFonts w:ascii="GHEA Grapalat" w:hAnsi="GHEA Grapalat"/>
        </w:rPr>
        <w:t xml:space="preserve">При этом до полного погашения предоплаты платежи </w:t>
      </w:r>
      <w:r w:rsidR="00EC00EF" w:rsidRPr="00750E05">
        <w:rPr>
          <w:rFonts w:ascii="GHEA Grapalat" w:hAnsi="GHEA Grapalat"/>
        </w:rPr>
        <w:t>Продавцу</w:t>
      </w:r>
      <w:r w:rsidR="0072587C" w:rsidRPr="00750E05">
        <w:rPr>
          <w:rFonts w:ascii="GHEA Grapalat" w:hAnsi="GHEA Grapalat"/>
        </w:rPr>
        <w:t xml:space="preserve"> не</w:t>
      </w:r>
      <w:r w:rsidR="0072587C" w:rsidRPr="00B138F3">
        <w:rPr>
          <w:rFonts w:ascii="GHEA Grapalat" w:hAnsi="GHEA Grapalat"/>
        </w:rPr>
        <w:t xml:space="preserve"> </w:t>
      </w:r>
      <w:proofErr w:type="gramStart"/>
      <w:r w:rsidR="0072587C" w:rsidRPr="00B138F3">
        <w:rPr>
          <w:rFonts w:ascii="GHEA Grapalat" w:hAnsi="GHEA Grapalat"/>
        </w:rPr>
        <w:t>производятся.</w:t>
      </w:r>
      <w:r w:rsidR="003C61D5" w:rsidRPr="00B138F3">
        <w:rPr>
          <w:rStyle w:val="af6"/>
          <w:rFonts w:ascii="GHEA Grapalat" w:hAnsi="GHEA Grapalat"/>
        </w:rPr>
        <w:footnoteReference w:customMarkFollows="1" w:id="20"/>
        <w:t>18</w:t>
      </w:r>
      <w:r w:rsidR="00C45B20" w:rsidRPr="00B138F3">
        <w:rPr>
          <w:rFonts w:ascii="GHEA Grapalat" w:hAnsi="GHEA Grapalat"/>
        </w:rPr>
        <w:t>.</w:t>
      </w:r>
      <w:proofErr w:type="gramEnd"/>
    </w:p>
    <w:p w:rsidR="00071D1C" w:rsidRDefault="00071D1C" w:rsidP="00B46D58">
      <w:pPr>
        <w:widowControl w:val="0"/>
        <w:tabs>
          <w:tab w:val="left" w:pos="1134"/>
        </w:tabs>
        <w:spacing w:after="160"/>
        <w:ind w:firstLine="567"/>
        <w:jc w:val="both"/>
        <w:rPr>
          <w:rFonts w:ascii="GHEA Grapalat" w:hAnsi="GHEA Grapalat"/>
          <w:lang w:val="hy-AM"/>
        </w:rPr>
      </w:pPr>
      <w:r w:rsidRPr="00B138F3">
        <w:rPr>
          <w:rFonts w:ascii="GHEA Grapalat" w:hAnsi="GHEA Grapalat"/>
        </w:rPr>
        <w:lastRenderedPageBreak/>
        <w:t>3.</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Покупатель платит за поставленный ему товар в драмах Республики Армения, в безналичной форме, путем перечисления денежных средств на</w:t>
      </w:r>
      <w:r w:rsidR="00C45B20" w:rsidRPr="00B138F3">
        <w:rPr>
          <w:rFonts w:ascii="Courier New" w:hAnsi="Courier New" w:cs="Courier New"/>
          <w:lang w:val="en-US"/>
        </w:rPr>
        <w:t> </w:t>
      </w:r>
      <w:r w:rsidRPr="00B138F3">
        <w:rPr>
          <w:rFonts w:ascii="GHEA Grapalat" w:hAnsi="GHEA Grapalat"/>
        </w:rPr>
        <w:t xml:space="preserve">расчетный счет Продавца. Перечисление денежных средств производится на основании акта приема-передачи </w:t>
      </w:r>
      <w:r w:rsidR="0044370A" w:rsidRPr="001515B8">
        <w:rPr>
          <w:rFonts w:ascii="GHEA Grapalat" w:hAnsi="GHEA Grapalat"/>
        </w:rPr>
        <w:t>в течение месяцев</w:t>
      </w:r>
      <w:r w:rsidR="0044370A" w:rsidRPr="00CF61D6">
        <w:rPr>
          <w:rFonts w:ascii="GHEA Grapalat" w:hAnsi="GHEA Grapalat"/>
        </w:rPr>
        <w:t>, предусмотренных</w:t>
      </w:r>
      <w:r w:rsidR="0044370A" w:rsidRPr="00B138F3" w:rsidDel="0044370A">
        <w:rPr>
          <w:rFonts w:ascii="GHEA Grapalat" w:hAnsi="GHEA Grapalat"/>
        </w:rPr>
        <w:t xml:space="preserve"> </w:t>
      </w:r>
      <w:r w:rsidRPr="00B138F3">
        <w:rPr>
          <w:rFonts w:ascii="GHEA Grapalat" w:hAnsi="GHEA Grapalat"/>
        </w:rPr>
        <w:t>графиком оплаты договора (Приложение № 2, но</w:t>
      </w:r>
      <w:r w:rsidR="00C45B20" w:rsidRPr="00B138F3">
        <w:rPr>
          <w:rFonts w:ascii="Courier New" w:hAnsi="Courier New" w:cs="Courier New"/>
          <w:lang w:val="en-US"/>
        </w:rPr>
        <w:t> </w:t>
      </w:r>
      <w:r w:rsidRPr="00B138F3">
        <w:rPr>
          <w:rFonts w:ascii="GHEA Grapalat" w:hAnsi="GHEA Grapalat"/>
        </w:rPr>
        <w:t xml:space="preserve">не позднее чем </w:t>
      </w:r>
      <w:proofErr w:type="gramStart"/>
      <w:r w:rsidRPr="00B138F3">
        <w:rPr>
          <w:rFonts w:ascii="GHEA Grapalat" w:hAnsi="GHEA Grapalat"/>
        </w:rPr>
        <w:t xml:space="preserve">до </w:t>
      </w:r>
      <w:r w:rsidR="001762F4">
        <w:rPr>
          <w:rFonts w:ascii="GHEA Grapalat" w:hAnsi="GHEA Grapalat"/>
        </w:rPr>
        <w:t xml:space="preserve"> ---</w:t>
      </w:r>
      <w:proofErr w:type="gramEnd"/>
      <w:r w:rsidR="0044370A" w:rsidRPr="00B138F3">
        <w:rPr>
          <w:rFonts w:ascii="GHEA Grapalat" w:hAnsi="GHEA Grapalat"/>
        </w:rPr>
        <w:t>ого</w:t>
      </w:r>
      <w:r w:rsidR="0044370A">
        <w:rPr>
          <w:rFonts w:ascii="GHEA Grapalat" w:hAnsi="GHEA Grapalat"/>
          <w:lang w:val="hy-AM"/>
        </w:rPr>
        <w:t xml:space="preserve"> </w:t>
      </w:r>
      <w:r w:rsidRPr="00B138F3">
        <w:rPr>
          <w:rFonts w:ascii="GHEA Grapalat" w:hAnsi="GHEA Grapalat"/>
        </w:rPr>
        <w:t xml:space="preserve">декабря данного года. </w:t>
      </w:r>
    </w:p>
    <w:p w:rsidR="00232E31" w:rsidRPr="001762F4" w:rsidRDefault="00232E31" w:rsidP="00B46D58">
      <w:pPr>
        <w:widowControl w:val="0"/>
        <w:tabs>
          <w:tab w:val="left" w:pos="1134"/>
        </w:tabs>
        <w:spacing w:after="160"/>
        <w:ind w:firstLine="567"/>
        <w:jc w:val="both"/>
        <w:rPr>
          <w:rFonts w:ascii="GHEA Grapalat" w:hAnsi="GHEA Grapalat"/>
          <w:lang w:val="hy-AM"/>
        </w:rPr>
      </w:pPr>
      <w:r w:rsidRPr="003F3CF4">
        <w:rPr>
          <w:rFonts w:ascii="GHEA Grapalat" w:hAnsi="GHEA Grapalat"/>
          <w:lang w:val="hy-AM"/>
        </w:rPr>
        <w:t>При этом</w:t>
      </w:r>
      <w:r>
        <w:rPr>
          <w:rFonts w:ascii="GHEA Grapalat" w:hAnsi="GHEA Grapalat"/>
          <w:lang w:val="hy-AM"/>
        </w:rPr>
        <w:t>,</w:t>
      </w:r>
      <w:r w:rsidRPr="003F3CF4">
        <w:rPr>
          <w:rFonts w:ascii="GHEA Grapalat" w:hAnsi="GHEA Grapalat"/>
          <w:lang w:val="hy-AM"/>
        </w:rPr>
        <w:t xml:space="preserve"> с целью совершения платежа</w:t>
      </w:r>
      <w:r>
        <w:rPr>
          <w:rFonts w:ascii="GHEA Grapalat" w:hAnsi="GHEA Grapalat"/>
          <w:lang w:val="hy-AM"/>
        </w:rPr>
        <w:t>,</w:t>
      </w:r>
      <w:r w:rsidRPr="003F3CF4">
        <w:rPr>
          <w:rFonts w:ascii="GHEA Grapalat" w:hAnsi="GHEA Grapalat"/>
          <w:lang w:val="hy-AM"/>
        </w:rPr>
        <w:t xml:space="preserve">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w:t>
      </w:r>
      <w:r>
        <w:rPr>
          <w:rFonts w:ascii="GHEA Grapalat" w:hAnsi="GHEA Grapalat"/>
          <w:lang w:val="hy-AM"/>
        </w:rPr>
        <w:t xml:space="preserve"> </w:t>
      </w:r>
      <w:r w:rsidRPr="003F3CF4">
        <w:rPr>
          <w:rFonts w:ascii="GHEA Grapalat" w:hAnsi="GHEA Grapalat"/>
          <w:lang w:val="hy-AM"/>
        </w:rPr>
        <w:t xml:space="preserve">в сроки, установленные графиком </w:t>
      </w:r>
      <w:r>
        <w:rPr>
          <w:rFonts w:ascii="GHEA Grapalat" w:hAnsi="GHEA Grapalat"/>
          <w:lang w:val="hy-AM"/>
        </w:rPr>
        <w:t>օ</w:t>
      </w:r>
      <w:r w:rsidRPr="003F3CF4">
        <w:rPr>
          <w:rFonts w:ascii="GHEA Grapalat" w:hAnsi="GHEA Grapalat"/>
          <w:lang w:val="hy-AM"/>
        </w:rPr>
        <w:t>платы настоящего Договора, в течение пяти рабочих дней</w:t>
      </w:r>
      <w:r>
        <w:rPr>
          <w:rFonts w:ascii="GHEA Grapalat" w:hAnsi="GHEA Grapalat"/>
          <w:lang w:val="hy-AM"/>
        </w:rPr>
        <w:t xml:space="preserve"> </w:t>
      </w:r>
      <w:r w:rsidRPr="001762F4">
        <w:rPr>
          <w:rFonts w:ascii="GHEA Grapalat" w:hAnsi="GHEA Grapalat"/>
          <w:vertAlign w:val="superscript"/>
          <w:lang w:val="hy-AM"/>
        </w:rPr>
        <w:t>17,1</w:t>
      </w:r>
      <w:r>
        <w:rPr>
          <w:rFonts w:ascii="GHEA Grapalat" w:hAnsi="GHEA Grapalat"/>
          <w:lang w:val="hy-AM"/>
        </w:rPr>
        <w:t>.</w:t>
      </w:r>
    </w:p>
    <w:p w:rsidR="00071D1C" w:rsidRPr="00B138F3" w:rsidRDefault="00071D1C" w:rsidP="00B46D58">
      <w:pPr>
        <w:widowControl w:val="0"/>
        <w:spacing w:after="160"/>
        <w:ind w:firstLine="720"/>
        <w:jc w:val="both"/>
        <w:rPr>
          <w:rFonts w:ascii="GHEA Grapalat" w:hAnsi="GHEA Grapalat" w:cs="Sylfaen"/>
          <w:i/>
          <w:u w:val="single"/>
          <w:lang w:val="hy-AM"/>
        </w:rPr>
      </w:pP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4. КАЧЕСТВО И ГАРАНТИЯ ТОВАРА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4.</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Продавец гарантирует соответствие качества поставленного товара требованиям государственного стандарта.</w:t>
      </w:r>
    </w:p>
    <w:p w:rsidR="009E45F3"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4.</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Для товаров, являющихся основным средством, гарантийным сроком устанавливается _____</w:t>
      </w:r>
      <w:r w:rsidR="00C45B20" w:rsidRPr="00B138F3">
        <w:rPr>
          <w:rFonts w:ascii="GHEA Grapalat" w:hAnsi="GHEA Grapalat"/>
        </w:rPr>
        <w:t>________</w:t>
      </w:r>
      <w:r w:rsidRPr="00B138F3">
        <w:rPr>
          <w:rFonts w:ascii="GHEA Grapalat" w:hAnsi="GHEA Grapalat"/>
        </w:rPr>
        <w:t>___ календарных дней со дня, следующего за днем принятия товара Покупателем.</w:t>
      </w:r>
      <w:r w:rsidR="00AA7117" w:rsidRPr="00B138F3">
        <w:rPr>
          <w:rFonts w:ascii="GHEA Grapalat" w:hAnsi="GHEA Grapalat"/>
        </w:rPr>
        <w:t xml:space="preserve"> </w:t>
      </w:r>
      <w:r w:rsidRPr="00B138F3">
        <w:rPr>
          <w:rFonts w:ascii="GHEA Grapalat" w:hAnsi="GHEA Grapalat"/>
        </w:rPr>
        <w:t>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7A12AE" w:rsidRPr="00B138F3">
        <w:rPr>
          <w:rStyle w:val="af6"/>
          <w:rFonts w:ascii="GHEA Grapalat" w:hAnsi="GHEA Grapalat"/>
        </w:rPr>
        <w:footnoteReference w:customMarkFollows="1" w:id="21"/>
        <w:t>19</w:t>
      </w:r>
      <w:r w:rsidRPr="00B138F3">
        <w:rPr>
          <w:rFonts w:ascii="GHEA Grapalat" w:hAnsi="GHEA Grapalat"/>
        </w:rPr>
        <w:t>.</w:t>
      </w:r>
    </w:p>
    <w:p w:rsidR="009E45F3" w:rsidRPr="00B138F3" w:rsidRDefault="009E45F3" w:rsidP="00B46D58">
      <w:pPr>
        <w:widowControl w:val="0"/>
        <w:spacing w:after="160"/>
        <w:jc w:val="center"/>
        <w:rPr>
          <w:rFonts w:ascii="GHEA Grapalat" w:hAnsi="GHEA Grapalat"/>
          <w:b/>
        </w:rPr>
      </w:pPr>
      <w:r w:rsidRPr="00B138F3">
        <w:rPr>
          <w:rFonts w:ascii="GHEA Grapalat" w:hAnsi="GHEA Grapalat"/>
          <w:b/>
        </w:rPr>
        <w:t>5. ПЕРЕДАЧА И ПРИЕМ ТОВАРА</w:t>
      </w:r>
    </w:p>
    <w:p w:rsidR="009E45F3" w:rsidRPr="00B138F3" w:rsidRDefault="009E45F3" w:rsidP="00B46D58">
      <w:pPr>
        <w:widowControl w:val="0"/>
        <w:tabs>
          <w:tab w:val="left" w:pos="1134"/>
        </w:tabs>
        <w:spacing w:after="160"/>
        <w:ind w:firstLine="567"/>
        <w:jc w:val="both"/>
        <w:rPr>
          <w:rFonts w:ascii="GHEA Grapalat" w:hAnsi="GHEA Grapalat"/>
        </w:rPr>
      </w:pPr>
      <w:r w:rsidRPr="00B138F3">
        <w:rPr>
          <w:rFonts w:ascii="GHEA Grapalat" w:hAnsi="GHEA Grapalat"/>
        </w:rPr>
        <w:t>5.</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C45B20" w:rsidRPr="00B138F3">
        <w:rPr>
          <w:rFonts w:ascii="GHEA Grapalat" w:hAnsi="GHEA Grapalat"/>
        </w:rPr>
        <w:t>ием даты составления документа.</w:t>
      </w:r>
    </w:p>
    <w:p w:rsidR="00CE1E11" w:rsidRDefault="00CE1E11" w:rsidP="00CE1E11">
      <w:pPr>
        <w:widowControl w:val="0"/>
        <w:spacing w:after="160"/>
        <w:ind w:firstLine="567"/>
        <w:jc w:val="both"/>
        <w:rPr>
          <w:rFonts w:ascii="GHEA Grapalat" w:hAnsi="GHEA Grapalat" w:cs="Sylfaen"/>
        </w:rPr>
      </w:pPr>
      <w:r>
        <w:rPr>
          <w:rFonts w:ascii="GHEA Grapalat" w:hAnsi="GHEA Grapalat"/>
        </w:rPr>
        <w:t xml:space="preserve">Включительно до дня, предусмотренного для поставки товара по договору, Продавец предоставляет </w:t>
      </w:r>
      <w:proofErr w:type="gramStart"/>
      <w:r>
        <w:rPr>
          <w:rFonts w:ascii="GHEA Grapalat" w:hAnsi="GHEA Grapalat"/>
        </w:rPr>
        <w:t>Покупателю</w:t>
      </w:r>
      <w:proofErr w:type="gramEnd"/>
      <w:r>
        <w:rPr>
          <w:rFonts w:ascii="GHEA Grapalat" w:hAnsi="GHEA Grapalat"/>
        </w:rPr>
        <w:t xml:space="preserve"> подписанный им документ, фиксирующий факт передачи товара Покупателю (Приложение № 3.1) и _______ экземпляр акта приема-передачи (Приложение № 3). </w:t>
      </w:r>
    </w:p>
    <w:p w:rsidR="001E4776" w:rsidRDefault="001E4776" w:rsidP="00CE1E11">
      <w:pPr>
        <w:widowControl w:val="0"/>
        <w:tabs>
          <w:tab w:val="left" w:pos="1134"/>
        </w:tabs>
        <w:spacing w:after="160"/>
        <w:ind w:firstLine="567"/>
        <w:jc w:val="both"/>
        <w:rPr>
          <w:rFonts w:ascii="GHEA Grapalat" w:hAnsi="GHEA Grapalat" w:cs="Sylfaen"/>
        </w:rPr>
      </w:pPr>
      <w:r>
        <w:rPr>
          <w:rFonts w:ascii="GHEA Grapalat" w:hAnsi="GHEA Grapalat"/>
        </w:rPr>
        <w:lastRenderedPageBreak/>
        <w:t>5.2.</w:t>
      </w:r>
      <w:r>
        <w:rPr>
          <w:rFonts w:ascii="GHEA Grapalat" w:hAnsi="GHEA Grapalat"/>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rsidR="001E4776" w:rsidRDefault="001E4776" w:rsidP="00AA6428">
      <w:pPr>
        <w:widowControl w:val="0"/>
        <w:tabs>
          <w:tab w:val="left" w:pos="1134"/>
        </w:tabs>
        <w:spacing w:after="160"/>
        <w:ind w:firstLine="567"/>
        <w:jc w:val="both"/>
        <w:rPr>
          <w:rFonts w:ascii="GHEA Grapalat" w:hAnsi="GHEA Grapalat" w:cs="Sylfaen"/>
        </w:rPr>
      </w:pPr>
      <w:proofErr w:type="gramStart"/>
      <w:r>
        <w:rPr>
          <w:rFonts w:ascii="GHEA Grapalat" w:hAnsi="GHEA Grapalat"/>
        </w:rPr>
        <w:t>а)</w:t>
      </w:r>
      <w:r>
        <w:rPr>
          <w:rFonts w:ascii="GHEA Grapalat" w:hAnsi="GHEA Grapalat"/>
        </w:rPr>
        <w:tab/>
      </w:r>
      <w:proofErr w:type="gramEnd"/>
      <w:r>
        <w:rPr>
          <w:rFonts w:ascii="GHEA Grapalat" w:hAnsi="GHEA Grapalat"/>
        </w:rPr>
        <w:t>для урегулирования вопроса предпринимает меры, предусмотренные договором для подобной ситуации;</w:t>
      </w:r>
    </w:p>
    <w:p w:rsidR="001E4776" w:rsidRDefault="001E4776" w:rsidP="00AA6428">
      <w:pPr>
        <w:widowControl w:val="0"/>
        <w:tabs>
          <w:tab w:val="left" w:pos="1134"/>
        </w:tabs>
        <w:spacing w:after="160"/>
        <w:ind w:firstLine="567"/>
        <w:jc w:val="both"/>
        <w:rPr>
          <w:rFonts w:ascii="GHEA Grapalat" w:hAnsi="GHEA Grapalat" w:cs="Sylfaen"/>
        </w:rPr>
      </w:pPr>
      <w:proofErr w:type="gramStart"/>
      <w:r>
        <w:rPr>
          <w:rFonts w:ascii="GHEA Grapalat" w:hAnsi="GHEA Grapalat"/>
        </w:rPr>
        <w:t>б)</w:t>
      </w:r>
      <w:r>
        <w:rPr>
          <w:rFonts w:ascii="GHEA Grapalat" w:hAnsi="GHEA Grapalat"/>
        </w:rPr>
        <w:tab/>
      </w:r>
      <w:proofErr w:type="gramEnd"/>
      <w:r>
        <w:rPr>
          <w:rFonts w:ascii="GHEA Grapalat" w:hAnsi="GHEA Grapalat"/>
        </w:rPr>
        <w:t>в отношении Продавца применяет меры ответственности, предусмотренные договором.</w:t>
      </w:r>
    </w:p>
    <w:p w:rsidR="00371CF8" w:rsidRDefault="00CB1211" w:rsidP="00371CF8">
      <w:pPr>
        <w:widowControl w:val="0"/>
        <w:tabs>
          <w:tab w:val="left" w:pos="1134"/>
        </w:tabs>
        <w:spacing w:after="160"/>
        <w:ind w:firstLine="567"/>
        <w:jc w:val="both"/>
        <w:rPr>
          <w:rFonts w:ascii="GHEA Grapalat" w:hAnsi="GHEA Grapalat"/>
        </w:rPr>
      </w:pPr>
      <w:r w:rsidRPr="00B138F3">
        <w:rPr>
          <w:rFonts w:ascii="GHEA Grapalat" w:hAnsi="GHEA Grapalat"/>
        </w:rPr>
        <w:t>5</w:t>
      </w:r>
      <w:r w:rsidR="009123CA" w:rsidRPr="00B138F3">
        <w:rPr>
          <w:rFonts w:ascii="GHEA Grapalat" w:hAnsi="GHEA Grapalat"/>
        </w:rPr>
        <w:t>.</w:t>
      </w:r>
      <w:r w:rsidR="005B2A24" w:rsidRPr="00B138F3">
        <w:rPr>
          <w:rFonts w:ascii="GHEA Grapalat" w:hAnsi="GHEA Grapalat"/>
        </w:rPr>
        <w:t>3.</w:t>
      </w:r>
      <w:r w:rsidR="005B2A24" w:rsidRPr="00B138F3">
        <w:rPr>
          <w:rFonts w:ascii="GHEA Grapalat" w:hAnsi="GHEA Grapalat"/>
        </w:rPr>
        <w:tab/>
      </w:r>
      <w:r w:rsidR="00371CF8">
        <w:rPr>
          <w:rFonts w:ascii="GHEA Grapalat" w:hAnsi="GHEA Grapalat"/>
        </w:rPr>
        <w:t>Покупатель в течение _____ рабочих дней с рабочего дня, следующего за днем получения акта приема-передачи представляет Продавцу один экземпляр подписанного им акта приема-передачи либо мотивированное отклонение непринятия товара.</w:t>
      </w:r>
    </w:p>
    <w:p w:rsidR="00371CF8" w:rsidRDefault="00371CF8" w:rsidP="00371CF8">
      <w:pPr>
        <w:widowControl w:val="0"/>
        <w:tabs>
          <w:tab w:val="left" w:pos="1134"/>
        </w:tabs>
        <w:spacing w:after="160"/>
        <w:ind w:firstLine="567"/>
        <w:jc w:val="both"/>
        <w:rPr>
          <w:rFonts w:ascii="GHEA Grapalat" w:hAnsi="GHEA Grapalat" w:cs="Sylfaen"/>
        </w:rPr>
      </w:pPr>
      <w:r>
        <w:rPr>
          <w:rFonts w:ascii="GHEA Grapalat" w:hAnsi="GHEA Grapalat"/>
        </w:rPr>
        <w:t>5.4.</w:t>
      </w:r>
      <w:r>
        <w:rPr>
          <w:rFonts w:ascii="GHEA Grapalat" w:hAnsi="GHEA Grapalat"/>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rsidR="00BE5F44" w:rsidRDefault="00BE5F44" w:rsidP="00B46D58">
      <w:pPr>
        <w:widowControl w:val="0"/>
        <w:tabs>
          <w:tab w:val="left" w:pos="1134"/>
        </w:tabs>
        <w:spacing w:after="160"/>
        <w:ind w:firstLine="567"/>
        <w:jc w:val="both"/>
        <w:rPr>
          <w:rFonts w:ascii="GHEA Grapalat" w:hAnsi="GHEA Grapalat"/>
        </w:rPr>
      </w:pPr>
    </w:p>
    <w:p w:rsidR="009123CA" w:rsidRPr="00B138F3" w:rsidRDefault="009123CA" w:rsidP="00B46D58">
      <w:pPr>
        <w:widowControl w:val="0"/>
        <w:spacing w:after="160"/>
        <w:jc w:val="center"/>
        <w:rPr>
          <w:rFonts w:ascii="GHEA Grapalat" w:hAnsi="GHEA Grapalat"/>
          <w:b/>
        </w:rPr>
      </w:pPr>
      <w:r w:rsidRPr="00B138F3">
        <w:rPr>
          <w:rFonts w:ascii="GHEA Grapalat" w:hAnsi="GHEA Grapalat"/>
          <w:b/>
        </w:rPr>
        <w:t>6. ОТВЕТСТВЕННОСТЬ СТОРОН</w:t>
      </w:r>
    </w:p>
    <w:p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Продавец несет ответственность за качество переданного товара и соблюдение предусмотренных договором сроков поставки.</w:t>
      </w:r>
    </w:p>
    <w:p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 случае нарушения Продавцом предусмотренных договором сроков поставки товара с Продавца за каждый просроченный</w:t>
      </w:r>
      <w:r w:rsidR="00E91A69" w:rsidRPr="00B138F3">
        <w:rPr>
          <w:rFonts w:ascii="GHEA Grapalat" w:hAnsi="GHEA Grapalat"/>
        </w:rPr>
        <w:t xml:space="preserve"> рабочий</w:t>
      </w:r>
      <w:r w:rsidRPr="00B138F3">
        <w:rPr>
          <w:rFonts w:ascii="GHEA Grapalat" w:hAnsi="GHEA Grapalat"/>
        </w:rPr>
        <w:t xml:space="preserve"> день взимается пеня в размере 0,05 (ноль целых пять сотых) процента от цены подлежащего поставке, но не поставленного товара.</w:t>
      </w:r>
    </w:p>
    <w:p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каждом случае поставки товара, не соответствующего указанной в</w:t>
      </w:r>
      <w:r w:rsidR="00D52566" w:rsidRPr="00B138F3">
        <w:rPr>
          <w:rFonts w:ascii="Courier New" w:hAnsi="Courier New" w:cs="Courier New"/>
          <w:lang w:val="en-US"/>
        </w:rPr>
        <w:t> </w:t>
      </w:r>
      <w:r w:rsidRPr="00B138F3">
        <w:rPr>
          <w:rFonts w:ascii="GHEA Grapalat" w:hAnsi="GHEA Grapalat"/>
        </w:rPr>
        <w:t>пункте 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договора технической характеристике, с Продавца взимается штраф в размере 0,5 (ноль целых пять десятых) процента от цены договора</w:t>
      </w:r>
      <w:r w:rsidR="00803ED8" w:rsidRPr="00B138F3">
        <w:rPr>
          <w:rStyle w:val="af6"/>
          <w:rFonts w:ascii="GHEA Grapalat" w:hAnsi="GHEA Grapalat"/>
        </w:rPr>
        <w:footnoteReference w:customMarkFollows="1" w:id="22"/>
        <w:t>20</w:t>
      </w:r>
      <w:r w:rsidRPr="00B138F3">
        <w:rPr>
          <w:rFonts w:ascii="GHEA Grapalat" w:hAnsi="GHEA Grapalat"/>
        </w:rPr>
        <w:t>.</w:t>
      </w:r>
      <w:r w:rsidR="00DF0BD2" w:rsidRPr="00B138F3">
        <w:rPr>
          <w:rFonts w:ascii="GHEA Grapalat" w:hAnsi="GHEA Grapalat"/>
        </w:rPr>
        <w:t xml:space="preserve"> При этом</w:t>
      </w:r>
      <w:r w:rsidR="00DF0BD2" w:rsidRPr="00B138F3">
        <w:rPr>
          <w:rFonts w:ascii="GHEA Grapalat" w:hAnsi="GHEA Grapalat"/>
          <w:lang w:val="hy-AM"/>
        </w:rPr>
        <w:t>,</w:t>
      </w:r>
      <w:r w:rsidR="00DF0BD2" w:rsidRPr="00B138F3">
        <w:rPr>
          <w:rFonts w:ascii="GHEA Grapalat" w:hAnsi="GHEA Grapalat"/>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Предусмотренные пунктами 6.2 и 6.3 договора пеня и штраф исчисляются и зачитываются вместе с суммами, подлежащими уплате Продавцу.</w:t>
      </w:r>
    </w:p>
    <w:p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lastRenderedPageBreak/>
        <w:t>6.</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 xml:space="preserve">За нарушение Покупателем предусмотренного пунктом 3.3 договора срока, в отношении Покупателя за каждый просроченный </w:t>
      </w:r>
      <w:r w:rsidR="00E17450" w:rsidRPr="00B138F3">
        <w:rPr>
          <w:rFonts w:ascii="GHEA Grapalat" w:hAnsi="GHEA Grapalat"/>
        </w:rPr>
        <w:t xml:space="preserve">рабочий </w:t>
      </w:r>
      <w:r w:rsidRPr="00B138F3">
        <w:rPr>
          <w:rFonts w:ascii="GHEA Grapalat" w:hAnsi="GHEA Grapalat"/>
        </w:rPr>
        <w:t>день исчисляется пеня в размере 0,05 (ноль целых пять сотых) процента от подлежащей уплате, но не уплаченной суммы.</w:t>
      </w:r>
    </w:p>
    <w:p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94684E" w:rsidRPr="00B138F3" w:rsidRDefault="00BE5525"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4684E" w:rsidRPr="00B138F3">
        <w:rPr>
          <w:rFonts w:ascii="GHEA Grapalat" w:hAnsi="GHEA Grapalat"/>
        </w:rPr>
        <w:t>.</w:t>
      </w:r>
      <w:r w:rsidR="00AC30D5" w:rsidRPr="00B138F3">
        <w:rPr>
          <w:rFonts w:ascii="GHEA Grapalat" w:hAnsi="GHEA Grapalat"/>
        </w:rPr>
        <w:t>7.</w:t>
      </w:r>
      <w:r w:rsidR="00AC30D5" w:rsidRPr="00B138F3">
        <w:rPr>
          <w:rFonts w:ascii="GHEA Grapalat" w:hAnsi="GHEA Grapalat"/>
        </w:rPr>
        <w:tab/>
      </w:r>
      <w:r w:rsidR="0094684E" w:rsidRPr="00B138F3">
        <w:rPr>
          <w:rFonts w:ascii="GHEA Grapalat" w:hAnsi="GHEA Grapalat"/>
        </w:rPr>
        <w:t>Уплата пеней и (или) штрафов не освобождает стороны от полного исполнения своих договорных обязательств.</w:t>
      </w:r>
    </w:p>
    <w:p w:rsidR="00D52566" w:rsidRPr="00B138F3" w:rsidRDefault="00D52566" w:rsidP="00B46D58">
      <w:pPr>
        <w:rPr>
          <w:rFonts w:ascii="GHEA Grapalat" w:hAnsi="GHEA Grapalat"/>
          <w:lang w:val="hy-AM"/>
        </w:rPr>
      </w:pPr>
    </w:p>
    <w:p w:rsidR="009F337A" w:rsidRPr="00B138F3" w:rsidRDefault="009F337A" w:rsidP="00B46D58">
      <w:pPr>
        <w:widowControl w:val="0"/>
        <w:spacing w:after="160"/>
        <w:jc w:val="center"/>
        <w:rPr>
          <w:rFonts w:ascii="GHEA Grapalat" w:hAnsi="GHEA Grapalat"/>
          <w:b/>
        </w:rPr>
      </w:pPr>
      <w:r w:rsidRPr="00B138F3">
        <w:rPr>
          <w:rFonts w:ascii="GHEA Grapalat" w:hAnsi="GHEA Grapalat"/>
          <w:b/>
        </w:rPr>
        <w:t>7. ДЕЙСТВИЕ НЕПРЕОДОЛИМОЙ СИЛЫ (ФОРС-МАЖОР)</w:t>
      </w:r>
    </w:p>
    <w:p w:rsidR="009F337A" w:rsidRPr="00B138F3" w:rsidRDefault="009F337A" w:rsidP="00B46D58">
      <w:pPr>
        <w:widowControl w:val="0"/>
        <w:spacing w:after="160"/>
        <w:ind w:firstLine="567"/>
        <w:jc w:val="both"/>
        <w:rPr>
          <w:rFonts w:ascii="GHEA Grapalat" w:hAnsi="GHEA Grapalat"/>
        </w:rPr>
      </w:pPr>
      <w:r w:rsidRPr="00B138F3">
        <w:rPr>
          <w:rFonts w:ascii="GHEA Grapalat" w:hAnsi="GHEA Grapalat"/>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94684E" w:rsidRPr="00B138F3" w:rsidRDefault="0094684E" w:rsidP="00B46D58">
      <w:pPr>
        <w:widowControl w:val="0"/>
        <w:spacing w:after="160"/>
        <w:jc w:val="center"/>
        <w:rPr>
          <w:rFonts w:ascii="GHEA Grapalat" w:hAnsi="GHEA Grapalat"/>
          <w:lang w:val="hy-AM"/>
        </w:rPr>
      </w:pP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8. ИНЫЕ УСЛОВИЯ</w:t>
      </w:r>
    </w:p>
    <w:p w:rsidR="00071D1C" w:rsidRPr="00B138F3" w:rsidRDefault="00071D1C" w:rsidP="00B46D58">
      <w:pPr>
        <w:widowControl w:val="0"/>
        <w:tabs>
          <w:tab w:val="left" w:pos="1134"/>
        </w:tabs>
        <w:spacing w:after="160"/>
        <w:ind w:firstLine="567"/>
        <w:jc w:val="both"/>
        <w:rPr>
          <w:rFonts w:ascii="GHEA Grapalat" w:hAnsi="GHEA Grapalat" w:cs="Times Armenian"/>
        </w:rPr>
      </w:pPr>
      <w:r w:rsidRPr="00B138F3">
        <w:rPr>
          <w:rFonts w:ascii="GHEA Grapalat" w:hAnsi="GHEA Grapalat"/>
        </w:rPr>
        <w:t>8.</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860B6" w:rsidRPr="00B138F3">
        <w:rPr>
          <w:rStyle w:val="af6"/>
          <w:rFonts w:ascii="GHEA Grapalat" w:hAnsi="GHEA Grapalat"/>
        </w:rPr>
        <w:footnoteReference w:customMarkFollows="1" w:id="23"/>
        <w:t>21</w:t>
      </w:r>
      <w:r w:rsidRPr="00B138F3">
        <w:rPr>
          <w:rFonts w:ascii="GHEA Grapalat" w:hAnsi="GHEA Grapalat"/>
        </w:rPr>
        <w:t>.</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000209D3" w:rsidRPr="00B138F3">
        <w:rPr>
          <w:rFonts w:ascii="Courier New" w:hAnsi="Courier New" w:cs="Courier New"/>
          <w:lang w:val="en-US"/>
        </w:rPr>
        <w:t> </w:t>
      </w:r>
      <w:r w:rsidRPr="00B138F3">
        <w:rPr>
          <w:rFonts w:ascii="GHEA Grapalat" w:hAnsi="GHEA Grapalat"/>
        </w:rPr>
        <w:t>тре</w:t>
      </w:r>
      <w:r w:rsidR="00D52566" w:rsidRPr="00B138F3">
        <w:rPr>
          <w:rFonts w:ascii="GHEA Grapalat" w:hAnsi="GHEA Grapalat"/>
        </w:rPr>
        <w:t>бования, вытекающее из договора</w:t>
      </w:r>
      <w:r w:rsidRPr="00B138F3">
        <w:rPr>
          <w:rFonts w:ascii="GHEA Grapalat" w:hAnsi="GHEA Grapalat"/>
        </w:rPr>
        <w:t xml:space="preserve">, не может быть передано другому лицу без письменного согласия стороны должника. </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 xml:space="preserve">В том случае, когда в установленном законом порядке в результате </w:t>
      </w:r>
      <w:r w:rsidRPr="00B138F3">
        <w:rPr>
          <w:rFonts w:ascii="GHEA Grapalat" w:hAnsi="GHEA Grapalat"/>
        </w:rPr>
        <w:lastRenderedPageBreak/>
        <w:t>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 одностороннем порядке</w:t>
      </w:r>
      <w:r w:rsidR="002B6548" w:rsidRPr="00B138F3">
        <w:rPr>
          <w:rFonts w:ascii="GHEA Grapalat" w:hAnsi="GHEA Grapalat"/>
          <w:lang w:val="hy-AM"/>
        </w:rPr>
        <w:t xml:space="preserve"> расторгает договор</w:t>
      </w:r>
      <w:r w:rsidRPr="00B138F3">
        <w:rPr>
          <w:rFonts w:ascii="GHEA Grapalat" w:hAnsi="GHEA Grapalat"/>
        </w:rPr>
        <w:t>,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Споры в связи с договором подлежат рассмотрению в судах Республики Армения.</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8.5</w:t>
      </w:r>
      <w:r w:rsidRPr="00B138F3">
        <w:rPr>
          <w:rFonts w:ascii="GHEA Grapalat" w:hAnsi="GHEA Grapalat"/>
        </w:rPr>
        <w:tab/>
        <w:t xml:space="preserve">Изменения и дополнения могут быть внесены в договор исключительно с взаимного согласия сторон </w:t>
      </w:r>
      <w:r w:rsidR="009F10E4" w:rsidRPr="00B138F3">
        <w:rPr>
          <w:rFonts w:ascii="GHEA Grapalat" w:hAnsi="GHEA Grapalat"/>
        </w:rPr>
        <w:t>—</w:t>
      </w:r>
      <w:r w:rsidRPr="00B138F3">
        <w:rPr>
          <w:rFonts w:ascii="GHEA Grapalat" w:hAnsi="GHEA Grapalat"/>
        </w:rPr>
        <w:t xml:space="preserve"> посредством заключения соглашения, которое будет являться неотъемлемой частью договора. </w:t>
      </w:r>
    </w:p>
    <w:p w:rsidR="00071D1C" w:rsidRPr="00B138F3" w:rsidRDefault="00071D1C" w:rsidP="00B46D58">
      <w:pPr>
        <w:widowControl w:val="0"/>
        <w:tabs>
          <w:tab w:val="left" w:pos="1134"/>
        </w:tabs>
        <w:spacing w:after="160"/>
        <w:ind w:firstLine="567"/>
        <w:jc w:val="both"/>
        <w:rPr>
          <w:rFonts w:ascii="GHEA Grapalat" w:hAnsi="GHEA Grapalat" w:cs="Sylfaen"/>
          <w:spacing w:val="-6"/>
        </w:rPr>
      </w:pPr>
      <w:r w:rsidRPr="00B138F3">
        <w:rPr>
          <w:rFonts w:ascii="GHEA Grapalat" w:hAnsi="GHEA Grapalat"/>
          <w:spacing w:val="-6"/>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071D1C" w:rsidRPr="00B138F3" w:rsidRDefault="00071D1C" w:rsidP="00B46D58">
      <w:pPr>
        <w:widowControl w:val="0"/>
        <w:spacing w:after="160"/>
        <w:ind w:firstLine="567"/>
        <w:jc w:val="both"/>
        <w:rPr>
          <w:rFonts w:ascii="GHEA Grapalat" w:hAnsi="GHEA Grapalat"/>
        </w:rPr>
      </w:pPr>
      <w:r w:rsidRPr="00B138F3">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Если договор осуществляется посредством заключения агентского договора: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1)</w:t>
      </w:r>
      <w:r w:rsidR="00E95CE6" w:rsidRPr="00B138F3">
        <w:rPr>
          <w:rFonts w:ascii="GHEA Grapalat" w:hAnsi="GHEA Grapalat"/>
        </w:rPr>
        <w:tab/>
      </w:r>
      <w:r w:rsidRPr="00B138F3">
        <w:rPr>
          <w:rFonts w:ascii="GHEA Grapalat" w:hAnsi="GHEA Grapalat"/>
        </w:rPr>
        <w:t>Продавец несет ответственность за неисполнение или ненадлежащее исполнение обязательств агента;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2)</w:t>
      </w:r>
      <w:r w:rsidR="00E95CE6" w:rsidRPr="00B138F3">
        <w:rPr>
          <w:rFonts w:ascii="GHEA Grapalat" w:hAnsi="GHEA Grapalat"/>
        </w:rPr>
        <w:tab/>
      </w:r>
      <w:r w:rsidRPr="00B138F3">
        <w:rPr>
          <w:rFonts w:ascii="GHEA Grapalat" w:hAnsi="GHEA Grapalat"/>
        </w:rPr>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3822FA">
        <w:rPr>
          <w:rFonts w:ascii="GHEA Grapalat" w:hAnsi="GHEA Grapalat"/>
        </w:rPr>
        <w:t xml:space="preserve">. </w:t>
      </w:r>
      <w:r w:rsidR="003822FA" w:rsidRPr="0080548C">
        <w:rPr>
          <w:rFonts w:ascii="GHEA Grapalat" w:hAnsi="GHEA Grapalat"/>
        </w:rPr>
        <w:t>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0548C">
        <w:t>.</w:t>
      </w:r>
      <w:r w:rsidR="008D68DB" w:rsidRPr="00B138F3">
        <w:rPr>
          <w:rStyle w:val="af6"/>
          <w:rFonts w:ascii="GHEA Grapalat" w:hAnsi="GHEA Grapalat"/>
        </w:rPr>
        <w:footnoteReference w:customMarkFollows="1" w:id="24"/>
        <w:t>22</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 xml:space="preserve">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w:t>
      </w:r>
      <w:r w:rsidRPr="00B138F3">
        <w:rPr>
          <w:rFonts w:ascii="GHEA Grapalat" w:hAnsi="GHEA Grapalat"/>
        </w:rPr>
        <w:lastRenderedPageBreak/>
        <w:t>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BC5D2F" w:rsidRPr="00B138F3">
        <w:rPr>
          <w:rStyle w:val="af6"/>
          <w:rFonts w:ascii="GHEA Grapalat" w:hAnsi="GHEA Grapalat"/>
        </w:rPr>
        <w:footnoteReference w:customMarkFollows="1" w:id="25"/>
        <w:t>23</w:t>
      </w:r>
      <w:r w:rsidRPr="00B138F3">
        <w:rPr>
          <w:rFonts w:ascii="GHEA Grapalat" w:hAnsi="GHEA Grapalat"/>
        </w:rPr>
        <w:t>.</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 xml:space="preserve">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w:t>
      </w:r>
      <w:proofErr w:type="gramStart"/>
      <w:r w:rsidRPr="00B138F3">
        <w:rPr>
          <w:rFonts w:ascii="GHEA Grapalat" w:hAnsi="GHEA Grapalat"/>
        </w:rPr>
        <w:t>товара</w:t>
      </w:r>
      <w:r w:rsidR="005A3009" w:rsidRPr="00B138F3">
        <w:rPr>
          <w:rFonts w:ascii="GHEA Grapalat" w:hAnsi="GHEA Grapalat"/>
        </w:rPr>
        <w:t>,а</w:t>
      </w:r>
      <w:proofErr w:type="gramEnd"/>
      <w:r w:rsidR="005A3009" w:rsidRPr="00B138F3">
        <w:rPr>
          <w:rFonts w:ascii="GHEA Grapalat" w:hAnsi="GHEA Grapalat"/>
        </w:rPr>
        <w:t xml:space="preserve"> предложение продавца было представлено не позднее </w:t>
      </w:r>
      <w:r w:rsidR="006F01FB" w:rsidRPr="006F01FB">
        <w:rPr>
          <w:rFonts w:ascii="GHEA Grapalat" w:hAnsi="GHEA Grapalat"/>
        </w:rPr>
        <w:t>7-</w:t>
      </w:r>
      <w:r w:rsidR="006F01FB">
        <w:rPr>
          <w:rFonts w:ascii="GHEA Grapalat" w:hAnsi="GHEA Grapalat"/>
        </w:rPr>
        <w:t>и</w:t>
      </w:r>
      <w:r w:rsidR="005A3009" w:rsidRPr="00B138F3">
        <w:rPr>
          <w:rFonts w:ascii="GHEA Grapalat" w:hAnsi="GHEA Grapalat"/>
        </w:rPr>
        <w:t xml:space="preserve"> календарных дней до истечения срока, изначально установленного договором для поставки</w:t>
      </w:r>
      <w:r w:rsidR="002554A3">
        <w:rPr>
          <w:rFonts w:ascii="GHEA Grapalat" w:hAnsi="GHEA Grapalat"/>
          <w:lang w:val="hy-AM"/>
        </w:rPr>
        <w:t xml:space="preserve">. </w:t>
      </w:r>
      <w:r w:rsidRPr="00B138F3">
        <w:rPr>
          <w:rFonts w:ascii="GHEA Grapalat" w:hAnsi="GHEA Grapalat"/>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6E15CD" w:rsidRPr="00B138F3">
        <w:rPr>
          <w:rFonts w:ascii="GHEA Grapalat" w:hAnsi="GHEA Grapalat"/>
        </w:rPr>
        <w:t>9.</w:t>
      </w:r>
      <w:r w:rsidR="006E15CD" w:rsidRPr="00B138F3">
        <w:rPr>
          <w:rFonts w:ascii="GHEA Grapalat" w:hAnsi="GHEA Grapalat"/>
        </w:rPr>
        <w:tab/>
      </w:r>
      <w:r w:rsidRPr="00B138F3">
        <w:rPr>
          <w:rFonts w:ascii="GHEA Grapalat" w:hAnsi="GHEA Grapalat"/>
        </w:rPr>
        <w:t xml:space="preserve">В условиях надлежащего исполнения договора, выгода (сбережения) или понесенные убытки сторон (Продавца или Покупателя) </w:t>
      </w:r>
      <w:r w:rsidR="009F10E4" w:rsidRPr="00B138F3">
        <w:rPr>
          <w:rFonts w:ascii="GHEA Grapalat" w:hAnsi="GHEA Grapalat"/>
        </w:rPr>
        <w:t>—</w:t>
      </w:r>
      <w:r w:rsidRPr="00B138F3">
        <w:rPr>
          <w:rFonts w:ascii="GHEA Grapalat" w:hAnsi="GHEA Grapalat"/>
        </w:rPr>
        <w:t xml:space="preserve"> это выгода или убытки, понесенные данной стороной.</w:t>
      </w:r>
      <w:r w:rsidR="003A39AC" w:rsidRPr="00B138F3" w:rsidDel="003A39AC">
        <w:rPr>
          <w:rFonts w:ascii="GHEA Grapalat" w:hAnsi="GHEA Grapalat"/>
        </w:rPr>
        <w:t xml:space="preserve"> </w:t>
      </w:r>
      <w:r w:rsidRPr="00B138F3">
        <w:rPr>
          <w:rFonts w:ascii="GHEA Grapalat" w:hAnsi="GHEA Grapalat"/>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E3606B" w:rsidRPr="00B138F3">
        <w:rPr>
          <w:rFonts w:ascii="GHEA Grapalat" w:hAnsi="GHEA Grapalat"/>
        </w:rPr>
        <w:t>0.</w:t>
      </w:r>
      <w:r w:rsidR="00E3606B" w:rsidRPr="00B138F3">
        <w:rPr>
          <w:rFonts w:ascii="GHEA Grapalat" w:hAnsi="GHEA Grapalat"/>
        </w:rPr>
        <w:tab/>
      </w:r>
      <w:r w:rsidRPr="00B138F3">
        <w:rPr>
          <w:rFonts w:ascii="GHEA Grapalat" w:hAnsi="GHEA Grapalat"/>
        </w:rPr>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00E95CE6" w:rsidRPr="00B138F3">
        <w:rPr>
          <w:rFonts w:ascii="Courier New" w:hAnsi="Courier New" w:cs="Courier New"/>
          <w:lang w:val="en-US"/>
        </w:rPr>
        <w:t> </w:t>
      </w:r>
      <w:r w:rsidRPr="00B138F3">
        <w:rPr>
          <w:rFonts w:ascii="GHEA Grapalat" w:hAnsi="GHEA Grapalat"/>
        </w:rPr>
        <w:t xml:space="preserve">Армения. </w:t>
      </w:r>
    </w:p>
    <w:p w:rsidR="00071D1C" w:rsidRDefault="00071D1C" w:rsidP="00B46D58">
      <w:pPr>
        <w:widowControl w:val="0"/>
        <w:tabs>
          <w:tab w:val="left" w:pos="1276"/>
        </w:tabs>
        <w:spacing w:after="160"/>
        <w:ind w:firstLine="567"/>
        <w:jc w:val="both"/>
        <w:rPr>
          <w:ins w:id="12" w:author="Inesa Kocharyan" w:date="2025-02-19T10:27:00Z"/>
          <w:rFonts w:ascii="GHEA Grapalat" w:hAnsi="GHEA Grapalat"/>
          <w:spacing w:val="-6"/>
        </w:rPr>
      </w:pPr>
      <w:r w:rsidRPr="00B138F3">
        <w:rPr>
          <w:rFonts w:ascii="GHEA Grapalat" w:hAnsi="GHEA Grapalat"/>
        </w:rPr>
        <w:t>8.1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spacing w:val="-6"/>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w:t>
      </w:r>
      <w:r w:rsidR="00E95CE6" w:rsidRPr="00B138F3">
        <w:rPr>
          <w:rFonts w:ascii="Courier New" w:hAnsi="Courier New" w:cs="Courier New"/>
          <w:spacing w:val="-6"/>
          <w:lang w:val="en-US"/>
        </w:rPr>
        <w:t> </w:t>
      </w:r>
      <w:r w:rsidRPr="00B138F3">
        <w:rPr>
          <w:rFonts w:ascii="GHEA Grapalat" w:hAnsi="GHEA Grapalat"/>
          <w:spacing w:val="-6"/>
        </w:rPr>
        <w:t>указанием даты опубликования. Продавец считается надлежащим образом уведомленным относительно одностороннего расторжения договора со</w:t>
      </w:r>
      <w:r w:rsidR="00E95CE6" w:rsidRPr="00B138F3">
        <w:rPr>
          <w:rFonts w:ascii="Courier New" w:hAnsi="Courier New" w:cs="Courier New"/>
          <w:spacing w:val="-6"/>
          <w:lang w:val="en-US"/>
        </w:rPr>
        <w:t> </w:t>
      </w:r>
      <w:r w:rsidRPr="00B138F3">
        <w:rPr>
          <w:rFonts w:ascii="GHEA Grapalat" w:hAnsi="GHEA Grapalat"/>
          <w:spacing w:val="-6"/>
        </w:rPr>
        <w:t>следующего за опубликованием уведомления дня, установленного настоящим пунктом.</w:t>
      </w:r>
      <w:r w:rsidR="00DD41E4" w:rsidRPr="00B138F3">
        <w:t xml:space="preserve"> </w:t>
      </w:r>
      <w:r w:rsidR="00DD41E4" w:rsidRPr="00B138F3">
        <w:rPr>
          <w:rFonts w:ascii="GHEA Grapalat" w:hAnsi="GHEA Grapalat"/>
          <w:spacing w:val="-6"/>
        </w:rPr>
        <w:t xml:space="preserve">В день публикации в бюллетене уведомления о полном или частичном одностороннем расторжении договора Покупатель </w:t>
      </w:r>
      <w:r w:rsidR="00D43420" w:rsidRPr="00B138F3">
        <w:rPr>
          <w:rFonts w:ascii="GHEA Grapalat" w:hAnsi="GHEA Grapalat"/>
          <w:spacing w:val="-6"/>
        </w:rPr>
        <w:t xml:space="preserve">высылает </w:t>
      </w:r>
      <w:r w:rsidR="00DD41E4" w:rsidRPr="00B138F3">
        <w:rPr>
          <w:rFonts w:ascii="GHEA Grapalat" w:hAnsi="GHEA Grapalat"/>
          <w:spacing w:val="-6"/>
        </w:rPr>
        <w:t>его также на электронную почту Продавца.</w:t>
      </w:r>
    </w:p>
    <w:p w:rsidR="009D7F36" w:rsidRPr="00FB29E1" w:rsidRDefault="009D7F36" w:rsidP="00B46D58">
      <w:pPr>
        <w:widowControl w:val="0"/>
        <w:tabs>
          <w:tab w:val="left" w:pos="1276"/>
        </w:tabs>
        <w:spacing w:after="160"/>
        <w:ind w:firstLine="567"/>
        <w:jc w:val="both"/>
        <w:rPr>
          <w:rFonts w:ascii="GHEA Grapalat" w:hAnsi="GHEA Grapalat"/>
          <w:spacing w:val="-6"/>
        </w:rPr>
      </w:pPr>
      <w:r w:rsidRPr="006F0A20">
        <w:rPr>
          <w:rFonts w:ascii="GHEA Grapalat" w:eastAsiaTheme="minorHAnsi" w:hAnsi="GHEA Grapalat" w:cstheme="minorBidi"/>
          <w:sz w:val="22"/>
          <w:szCs w:val="22"/>
          <w:lang w:eastAsia="en-US" w:bidi="ar-SA"/>
        </w:rPr>
        <w:t>8.</w:t>
      </w:r>
      <w:r w:rsidRPr="00932431">
        <w:rPr>
          <w:rFonts w:ascii="GHEA Grapalat" w:eastAsiaTheme="minorHAnsi" w:hAnsi="GHEA Grapalat" w:cstheme="minorBidi"/>
          <w:sz w:val="22"/>
          <w:szCs w:val="22"/>
          <w:lang w:eastAsia="en-US" w:bidi="ar-SA"/>
        </w:rPr>
        <w:t>12</w:t>
      </w:r>
      <w:r w:rsidR="009B13FB">
        <w:rPr>
          <w:rFonts w:ascii="GHEA Grapalat" w:eastAsiaTheme="minorHAnsi" w:hAnsi="GHEA Grapalat" w:cstheme="minorBidi"/>
          <w:sz w:val="22"/>
          <w:szCs w:val="22"/>
          <w:lang w:eastAsia="en-US" w:bidi="ar-SA"/>
        </w:rPr>
        <w:t>.</w:t>
      </w:r>
      <w:r w:rsidRPr="006F0A20">
        <w:rPr>
          <w:rFonts w:ascii="GHEA Grapalat" w:eastAsiaTheme="minorHAnsi" w:hAnsi="GHEA Grapalat" w:cstheme="minorBidi"/>
          <w:sz w:val="22"/>
          <w:szCs w:val="22"/>
          <w:lang w:eastAsia="en-US" w:bidi="ar-SA"/>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w:t>
      </w:r>
      <w:r w:rsidRPr="006F0A20">
        <w:rPr>
          <w:rFonts w:ascii="GHEA Grapalat" w:eastAsiaTheme="minorHAnsi" w:hAnsi="GHEA Grapalat" w:cstheme="minorBidi"/>
          <w:sz w:val="22"/>
          <w:szCs w:val="22"/>
          <w:lang w:eastAsia="en-US" w:bidi="ar-SA"/>
        </w:rPr>
        <w:lastRenderedPageBreak/>
        <w:t>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6F0A20">
        <w:rPr>
          <w:rFonts w:ascii="GHEA Grapalat" w:eastAsiaTheme="minorHAnsi" w:hAnsi="GHEA Grapalat" w:cstheme="minorBidi"/>
          <w:sz w:val="22"/>
          <w:szCs w:val="22"/>
          <w:lang w:val="hy-AM" w:eastAsia="en-US" w:bidi="ar-SA"/>
        </w:rPr>
        <w:t xml:space="preserve">. </w:t>
      </w:r>
      <w:r w:rsidRPr="006F0A20">
        <w:rPr>
          <w:rFonts w:ascii="GHEA Grapalat" w:eastAsiaTheme="minorHAnsi" w:hAnsi="GHEA Grapalat" w:cstheme="minorBidi"/>
          <w:sz w:val="22"/>
          <w:szCs w:val="22"/>
          <w:lang w:eastAsia="en-US" w:bidi="ar-SA"/>
        </w:rPr>
        <w:t xml:space="preserve">При этом, в случае получения письменного уведомления об уступке требования на основании договора факторинга (Приложение </w:t>
      </w:r>
      <w:r w:rsidRPr="006F0A20">
        <w:rPr>
          <w:rFonts w:ascii="GHEA Grapalat" w:eastAsiaTheme="minorHAnsi" w:hAnsi="GHEA Grapalat" w:cstheme="minorBidi"/>
          <w:sz w:val="22"/>
          <w:szCs w:val="22"/>
          <w:lang w:val="en-US" w:eastAsia="en-US" w:bidi="ar-SA"/>
        </w:rPr>
        <w:t>N</w:t>
      </w:r>
      <w:r w:rsidRPr="006F0A20">
        <w:rPr>
          <w:rFonts w:ascii="GHEA Grapalat" w:eastAsiaTheme="minorHAnsi" w:hAnsi="GHEA Grapalat" w:cstheme="minorBidi"/>
          <w:sz w:val="22"/>
          <w:szCs w:val="22"/>
          <w:lang w:eastAsia="en-US" w:bidi="ar-SA"/>
        </w:rPr>
        <w:t xml:space="preserve"> </w:t>
      </w:r>
      <w:r w:rsidRPr="00932431">
        <w:rPr>
          <w:rFonts w:ascii="GHEA Grapalat" w:eastAsiaTheme="minorHAnsi" w:hAnsi="GHEA Grapalat" w:cstheme="minorBidi"/>
          <w:sz w:val="22"/>
          <w:szCs w:val="22"/>
          <w:lang w:eastAsia="en-US" w:bidi="ar-SA"/>
        </w:rPr>
        <w:t>4</w:t>
      </w:r>
      <w:r w:rsidRPr="006F0A20">
        <w:rPr>
          <w:rFonts w:ascii="GHEA Grapalat" w:eastAsiaTheme="minorHAnsi" w:hAnsi="GHEA Grapalat" w:cstheme="minorBidi"/>
          <w:sz w:val="22"/>
          <w:szCs w:val="22"/>
          <w:lang w:eastAsia="en-US" w:bidi="ar-SA"/>
        </w:rPr>
        <w:t>)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w:t>
      </w:r>
      <w:r w:rsidRPr="00932431">
        <w:rPr>
          <w:rFonts w:ascii="GHEA Grapalat" w:eastAsiaTheme="minorHAnsi" w:hAnsi="GHEA Grapalat" w:cstheme="minorBidi"/>
          <w:sz w:val="22"/>
          <w:szCs w:val="22"/>
          <w:lang w:eastAsia="en-US" w:bidi="ar-SA"/>
        </w:rPr>
        <w:t>.</w:t>
      </w:r>
      <w:r w:rsidR="00FB29E1" w:rsidRPr="00932431">
        <w:rPr>
          <w:rFonts w:ascii="GHEA Grapalat" w:eastAsiaTheme="minorHAnsi" w:hAnsi="GHEA Grapalat" w:cstheme="minorBidi"/>
          <w:sz w:val="20"/>
          <w:szCs w:val="20"/>
          <w:vertAlign w:val="superscript"/>
          <w:lang w:eastAsia="en-US" w:bidi="ar-SA"/>
        </w:rPr>
        <w:t>24</w:t>
      </w:r>
    </w:p>
    <w:p w:rsidR="00071D1C" w:rsidRPr="00B138F3" w:rsidRDefault="00071D1C" w:rsidP="00B46D58">
      <w:pPr>
        <w:widowControl w:val="0"/>
        <w:tabs>
          <w:tab w:val="left" w:pos="1276"/>
        </w:tabs>
        <w:spacing w:after="160"/>
        <w:ind w:firstLine="567"/>
        <w:jc w:val="both"/>
        <w:rPr>
          <w:rFonts w:ascii="GHEA Grapalat" w:hAnsi="GHEA Grapalat"/>
          <w:spacing w:val="-6"/>
        </w:rPr>
      </w:pPr>
      <w:r w:rsidRPr="00B138F3">
        <w:rPr>
          <w:rFonts w:ascii="GHEA Grapalat" w:hAnsi="GHEA Grapalat"/>
        </w:rPr>
        <w:t>8.</w:t>
      </w:r>
      <w:r w:rsidR="009D7F36" w:rsidRPr="00B138F3">
        <w:rPr>
          <w:rFonts w:ascii="GHEA Grapalat" w:hAnsi="GHEA Grapalat"/>
        </w:rPr>
        <w:t>1</w:t>
      </w:r>
      <w:r w:rsidR="009D7F36" w:rsidRPr="00932431">
        <w:rPr>
          <w:rFonts w:ascii="GHEA Grapalat" w:hAnsi="GHEA Grapalat"/>
        </w:rPr>
        <w:t>3</w:t>
      </w:r>
      <w:r w:rsidR="009D71F8" w:rsidRPr="00B138F3">
        <w:rPr>
          <w:rFonts w:ascii="GHEA Grapalat" w:hAnsi="GHEA Grapalat"/>
        </w:rPr>
        <w:t>.</w:t>
      </w:r>
      <w:r w:rsidR="009D71F8" w:rsidRPr="00B138F3">
        <w:rPr>
          <w:rFonts w:ascii="GHEA Grapalat" w:hAnsi="GHEA Grapalat"/>
        </w:rPr>
        <w:tab/>
      </w:r>
      <w:r w:rsidRPr="00B138F3">
        <w:rPr>
          <w:rFonts w:ascii="GHEA Grapalat" w:hAnsi="GHEA Grapalat"/>
          <w:spacing w:val="-6"/>
        </w:rPr>
        <w:t>Споры, возникшие в связи с договором, разрешаются путем переговоров. В случае недостижения согласия споры разрешаются в судебном порядке.</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w:t>
      </w:r>
      <w:r w:rsidR="009D7F36" w:rsidRPr="00B138F3">
        <w:rPr>
          <w:rFonts w:ascii="GHEA Grapalat" w:hAnsi="GHEA Grapalat"/>
        </w:rPr>
        <w:t>1</w:t>
      </w:r>
      <w:r w:rsidR="009D7F36" w:rsidRPr="00932431">
        <w:rPr>
          <w:rFonts w:ascii="GHEA Grapalat" w:hAnsi="GHEA Grapalat"/>
        </w:rPr>
        <w:t>4</w:t>
      </w:r>
      <w:r w:rsidR="005B2A24" w:rsidRPr="00B138F3">
        <w:rPr>
          <w:rFonts w:ascii="GHEA Grapalat" w:hAnsi="GHEA Grapalat"/>
        </w:rPr>
        <w:t>.</w:t>
      </w:r>
      <w:r w:rsidR="005B2A24" w:rsidRPr="00B138F3">
        <w:rPr>
          <w:rFonts w:ascii="GHEA Grapalat" w:hAnsi="GHEA Grapalat"/>
        </w:rPr>
        <w:tab/>
      </w:r>
      <w:r w:rsidRPr="00B138F3">
        <w:rPr>
          <w:rFonts w:ascii="GHEA Grapalat" w:hAnsi="GHEA Grapalat"/>
        </w:rPr>
        <w:t>Договор составлен на ____</w:t>
      </w:r>
      <w:r w:rsidR="00E95CE6" w:rsidRPr="00B138F3">
        <w:rPr>
          <w:rFonts w:ascii="GHEA Grapalat" w:hAnsi="GHEA Grapalat"/>
        </w:rPr>
        <w:t>_______</w:t>
      </w:r>
      <w:r w:rsidRPr="00B138F3">
        <w:rPr>
          <w:rFonts w:ascii="GHEA Grapalat" w:hAnsi="GHEA Grapalat"/>
        </w:rPr>
        <w:t>_ страницах, заключается в двух экземплярах, имеющих равную юридическую силу, каждой стороне предоставляется по одному экземпляру. Приложения № 1, № 2, № 3 № 3.</w:t>
      </w:r>
      <w:r w:rsidR="009D71F8" w:rsidRPr="00B138F3">
        <w:rPr>
          <w:rFonts w:ascii="GHEA Grapalat" w:hAnsi="GHEA Grapalat"/>
        </w:rPr>
        <w:t>1.</w:t>
      </w:r>
      <w:r w:rsidR="00E95CE6" w:rsidRPr="00B138F3">
        <w:rPr>
          <w:rFonts w:ascii="GHEA Grapalat" w:hAnsi="GHEA Grapalat"/>
        </w:rPr>
        <w:t xml:space="preserve"> </w:t>
      </w:r>
      <w:r w:rsidR="009D7F36" w:rsidRPr="00B138F3">
        <w:rPr>
          <w:rFonts w:ascii="GHEA Grapalat" w:hAnsi="GHEA Grapalat"/>
        </w:rPr>
        <w:t xml:space="preserve">и № </w:t>
      </w:r>
      <w:r w:rsidR="009D7F36" w:rsidRPr="00932431">
        <w:rPr>
          <w:rFonts w:ascii="GHEA Grapalat" w:hAnsi="GHEA Grapalat"/>
        </w:rPr>
        <w:t>4</w:t>
      </w:r>
      <w:r w:rsidR="009D7F36" w:rsidRPr="00B138F3">
        <w:rPr>
          <w:rFonts w:ascii="GHEA Grapalat" w:hAnsi="GHEA Grapalat"/>
        </w:rPr>
        <w:t xml:space="preserve">. </w:t>
      </w:r>
      <w:r w:rsidRPr="00B138F3">
        <w:rPr>
          <w:rFonts w:ascii="GHEA Grapalat" w:hAnsi="GHEA Grapalat"/>
        </w:rPr>
        <w:t>к</w:t>
      </w:r>
      <w:r w:rsidR="00E95CE6" w:rsidRPr="00B138F3">
        <w:rPr>
          <w:rFonts w:ascii="Courier New" w:hAnsi="Courier New" w:cs="Courier New"/>
          <w:lang w:val="en-US"/>
        </w:rPr>
        <w:t> </w:t>
      </w:r>
      <w:r w:rsidRPr="00B138F3">
        <w:rPr>
          <w:rFonts w:ascii="GHEA Grapalat" w:hAnsi="GHEA Grapalat"/>
        </w:rPr>
        <w:t>договору считаются неотъемлемой частью договора.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w:t>
      </w:r>
      <w:r w:rsidR="009D7F36" w:rsidRPr="00B138F3">
        <w:rPr>
          <w:rFonts w:ascii="GHEA Grapalat" w:hAnsi="GHEA Grapalat"/>
        </w:rPr>
        <w:t>1</w:t>
      </w:r>
      <w:r w:rsidR="009D7F36" w:rsidRPr="00932431">
        <w:rPr>
          <w:rFonts w:ascii="GHEA Grapalat" w:hAnsi="GHEA Grapalat"/>
        </w:rPr>
        <w:t>5</w:t>
      </w:r>
      <w:r w:rsidR="00552934" w:rsidRPr="00B138F3">
        <w:rPr>
          <w:rFonts w:ascii="GHEA Grapalat" w:hAnsi="GHEA Grapalat"/>
        </w:rPr>
        <w:t>.</w:t>
      </w:r>
      <w:r w:rsidR="00552934" w:rsidRPr="00B138F3">
        <w:rPr>
          <w:rFonts w:ascii="GHEA Grapalat" w:hAnsi="GHEA Grapalat"/>
        </w:rPr>
        <w:tab/>
      </w:r>
      <w:r w:rsidRPr="00B138F3">
        <w:rPr>
          <w:rFonts w:ascii="GHEA Grapalat" w:hAnsi="GHEA Grapalat"/>
        </w:rPr>
        <w:t>К отношениям, связанным с договором, применяется право Республики Армения.</w:t>
      </w:r>
    </w:p>
    <w:p w:rsidR="00BD0785" w:rsidRDefault="00071D1C" w:rsidP="00932431">
      <w:pPr>
        <w:widowControl w:val="0"/>
        <w:tabs>
          <w:tab w:val="left" w:pos="1276"/>
        </w:tabs>
        <w:spacing w:after="160"/>
        <w:ind w:firstLine="567"/>
        <w:jc w:val="both"/>
        <w:rPr>
          <w:ins w:id="13" w:author="Inesa Kocharyan" w:date="2025-02-19T10:37:00Z"/>
          <w:rFonts w:ascii="GHEA Grapalat" w:hAnsi="GHEA Grapalat"/>
        </w:rPr>
      </w:pPr>
      <w:r w:rsidRPr="00B138F3">
        <w:rPr>
          <w:rFonts w:ascii="GHEA Grapalat" w:hAnsi="GHEA Grapalat"/>
        </w:rPr>
        <w:t>8.</w:t>
      </w:r>
      <w:r w:rsidR="009D7F36" w:rsidRPr="00B138F3">
        <w:rPr>
          <w:rFonts w:ascii="GHEA Grapalat" w:hAnsi="GHEA Grapalat"/>
        </w:rPr>
        <w:t>1</w:t>
      </w:r>
      <w:r w:rsidR="009D7F36" w:rsidRPr="00932431">
        <w:rPr>
          <w:rFonts w:ascii="GHEA Grapalat" w:hAnsi="GHEA Grapalat"/>
        </w:rPr>
        <w:t>6</w:t>
      </w:r>
      <w:r w:rsidR="003A734A" w:rsidRPr="00B138F3">
        <w:rPr>
          <w:rFonts w:ascii="GHEA Grapalat" w:hAnsi="GHEA Grapalat"/>
        </w:rPr>
        <w:t>.</w:t>
      </w:r>
      <w:r w:rsidR="003A734A" w:rsidRPr="00B138F3">
        <w:rPr>
          <w:rFonts w:ascii="GHEA Grapalat" w:hAnsi="GHEA Grapalat"/>
        </w:rPr>
        <w:tab/>
      </w:r>
      <w:r w:rsidRPr="00B138F3">
        <w:rPr>
          <w:rFonts w:ascii="GHEA Grapalat" w:hAnsi="GHEA Grapalat"/>
        </w:rPr>
        <w:t xml:space="preserve">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w:t>
      </w:r>
      <w:r w:rsidRPr="00974EA8">
        <w:rPr>
          <w:rFonts w:ascii="GHEA Grapalat" w:hAnsi="GHEA Grapalat"/>
        </w:rPr>
        <w:t>днем его заключения, финансовые средства в целях его исполнения не предусматриваются.</w:t>
      </w:r>
      <w:r w:rsidR="00BA249F" w:rsidRPr="00BA249F">
        <w:rPr>
          <w:rFonts w:ascii="GHEA Grapalat" w:hAnsi="GHEA Grapalat"/>
        </w:rPr>
        <w:t xml:space="preserve"> </w:t>
      </w:r>
      <w:r w:rsidR="00BA249F" w:rsidRPr="00DC2F9B">
        <w:rPr>
          <w:rFonts w:ascii="GHEA Grapalat" w:hAnsi="GHEA Grapalat"/>
        </w:rPr>
        <w:t xml:space="preserve">При этом расчет шестимесячного периода, данного настоящим пунктом для предусмотрения финансовых средств для заключения каждого последующего соглашения, начинается со дня принятия заказчиком в </w:t>
      </w:r>
    </w:p>
    <w:p w:rsidR="00BD0785" w:rsidRDefault="00BD0785" w:rsidP="007E536D">
      <w:pPr>
        <w:widowControl w:val="0"/>
        <w:tabs>
          <w:tab w:val="left" w:pos="1276"/>
        </w:tabs>
        <w:spacing w:after="160"/>
        <w:ind w:firstLine="567"/>
        <w:jc w:val="both"/>
        <w:rPr>
          <w:ins w:id="14" w:author="Inesa Kocharyan" w:date="2025-02-19T10:34:00Z"/>
          <w:rFonts w:ascii="GHEA Grapalat" w:hAnsi="GHEA Grapalat"/>
        </w:rPr>
      </w:pPr>
      <w:r w:rsidRPr="007E536D">
        <w:rPr>
          <w:rStyle w:val="ezkurwreuab5ozgtqnkl"/>
          <w:i/>
          <w:sz w:val="20"/>
          <w:szCs w:val="20"/>
          <w:vertAlign w:val="superscript"/>
        </w:rPr>
        <w:t>24</w:t>
      </w:r>
      <w:r w:rsidRPr="007E536D">
        <w:rPr>
          <w:rStyle w:val="ezkurwreuab5ozgtqnkl"/>
          <w:i/>
          <w:sz w:val="20"/>
          <w:szCs w:val="20"/>
        </w:rPr>
        <w:t xml:space="preserve"> Если</w:t>
      </w:r>
      <w:r w:rsidRPr="007E536D">
        <w:rPr>
          <w:i/>
          <w:sz w:val="20"/>
          <w:szCs w:val="20"/>
        </w:rPr>
        <w:t xml:space="preserve"> </w:t>
      </w:r>
      <w:r>
        <w:rPr>
          <w:rStyle w:val="ezkurwreuab5ozgtqnkl"/>
          <w:rFonts w:ascii="Sylfaen" w:hAnsi="Sylfaen"/>
          <w:i/>
          <w:sz w:val="20"/>
          <w:szCs w:val="20"/>
        </w:rPr>
        <w:t>П</w:t>
      </w:r>
      <w:r w:rsidRPr="007E536D">
        <w:rPr>
          <w:rStyle w:val="ezkurwreuab5ozgtqnkl"/>
          <w:i/>
          <w:sz w:val="20"/>
          <w:szCs w:val="20"/>
        </w:rPr>
        <w:t>окупатель</w:t>
      </w:r>
      <w:r w:rsidRPr="007E536D">
        <w:rPr>
          <w:i/>
          <w:sz w:val="20"/>
          <w:szCs w:val="20"/>
        </w:rPr>
        <w:t xml:space="preserve"> </w:t>
      </w:r>
      <w:r w:rsidRPr="007E536D">
        <w:rPr>
          <w:rStyle w:val="ezkurwreuab5ozgtqnkl"/>
          <w:i/>
          <w:sz w:val="20"/>
          <w:szCs w:val="20"/>
        </w:rPr>
        <w:t>является</w:t>
      </w:r>
      <w:r w:rsidRPr="007E536D">
        <w:rPr>
          <w:i/>
          <w:sz w:val="20"/>
          <w:szCs w:val="20"/>
        </w:rPr>
        <w:t xml:space="preserve"> </w:t>
      </w:r>
      <w:r w:rsidR="007E536D">
        <w:rPr>
          <w:rStyle w:val="ezkurwreuab5ozgtqnkl"/>
          <w:i/>
          <w:sz w:val="20"/>
          <w:szCs w:val="20"/>
        </w:rPr>
        <w:t>заказчиком</w:t>
      </w:r>
      <w:r w:rsidRPr="007E536D">
        <w:rPr>
          <w:rStyle w:val="ezkurwreuab5ozgtqnkl"/>
          <w:i/>
          <w:sz w:val="20"/>
          <w:szCs w:val="20"/>
        </w:rPr>
        <w:t>, не имеющим счета в казначействе, настоящий</w:t>
      </w:r>
      <w:r w:rsidRPr="007E536D">
        <w:rPr>
          <w:i/>
          <w:sz w:val="20"/>
          <w:szCs w:val="20"/>
        </w:rPr>
        <w:t xml:space="preserve"> </w:t>
      </w:r>
      <w:r w:rsidRPr="007E536D">
        <w:rPr>
          <w:rStyle w:val="ezkurwreuab5ozgtqnkl"/>
          <w:i/>
          <w:sz w:val="20"/>
          <w:szCs w:val="20"/>
        </w:rPr>
        <w:t>пункт</w:t>
      </w:r>
      <w:r w:rsidRPr="007E536D">
        <w:rPr>
          <w:i/>
          <w:sz w:val="20"/>
          <w:szCs w:val="20"/>
        </w:rPr>
        <w:t xml:space="preserve"> </w:t>
      </w:r>
      <w:proofErr w:type="gramStart"/>
      <w:r w:rsidRPr="007E536D">
        <w:rPr>
          <w:rStyle w:val="ezkurwreuab5ozgtqnkl"/>
          <w:i/>
          <w:sz w:val="20"/>
          <w:szCs w:val="20"/>
        </w:rPr>
        <w:t>редактируется</w:t>
      </w:r>
      <w:proofErr w:type="gramEnd"/>
      <w:r w:rsidRPr="007E536D">
        <w:rPr>
          <w:i/>
          <w:sz w:val="20"/>
          <w:szCs w:val="20"/>
        </w:rPr>
        <w:t xml:space="preserve"> </w:t>
      </w:r>
      <w:r w:rsidRPr="007E536D">
        <w:rPr>
          <w:rStyle w:val="ezkurwreuab5ozgtqnkl"/>
          <w:i/>
          <w:sz w:val="20"/>
          <w:szCs w:val="20"/>
        </w:rPr>
        <w:t>замен</w:t>
      </w:r>
      <w:r>
        <w:rPr>
          <w:rStyle w:val="ezkurwreuab5ozgtqnkl"/>
          <w:i/>
          <w:sz w:val="20"/>
          <w:szCs w:val="20"/>
        </w:rPr>
        <w:t>ив</w:t>
      </w:r>
      <w:r w:rsidRPr="007E536D">
        <w:rPr>
          <w:i/>
          <w:sz w:val="20"/>
          <w:szCs w:val="20"/>
        </w:rPr>
        <w:t xml:space="preserve"> </w:t>
      </w:r>
      <w:r w:rsidRPr="007E536D">
        <w:rPr>
          <w:rStyle w:val="ezkurwreuab5ozgtqnkl"/>
          <w:i/>
          <w:sz w:val="20"/>
          <w:szCs w:val="20"/>
        </w:rPr>
        <w:t>слов</w:t>
      </w:r>
      <w:r>
        <w:rPr>
          <w:rStyle w:val="ezkurwreuab5ozgtqnkl"/>
          <w:i/>
          <w:sz w:val="20"/>
          <w:szCs w:val="20"/>
        </w:rPr>
        <w:t>а</w:t>
      </w:r>
      <w:r w:rsidRPr="007E536D">
        <w:rPr>
          <w:i/>
          <w:sz w:val="20"/>
          <w:szCs w:val="20"/>
        </w:rPr>
        <w:t xml:space="preserve"> </w:t>
      </w:r>
      <w:r w:rsidRPr="007E536D">
        <w:rPr>
          <w:rStyle w:val="ezkurwreuab5ozgtqnkl"/>
          <w:i/>
          <w:sz w:val="20"/>
          <w:szCs w:val="20"/>
        </w:rPr>
        <w:t>"внесени</w:t>
      </w:r>
      <w:r>
        <w:rPr>
          <w:rStyle w:val="ezkurwreuab5ozgtqnkl"/>
          <w:i/>
          <w:sz w:val="20"/>
          <w:szCs w:val="20"/>
        </w:rPr>
        <w:t>я</w:t>
      </w:r>
      <w:r w:rsidRPr="007E536D">
        <w:rPr>
          <w:rStyle w:val="ezkurwreuab5ozgtqnkl"/>
          <w:i/>
          <w:sz w:val="20"/>
          <w:szCs w:val="20"/>
        </w:rPr>
        <w:t xml:space="preserve"> платежного</w:t>
      </w:r>
      <w:r w:rsidRPr="007E536D">
        <w:rPr>
          <w:i/>
          <w:sz w:val="20"/>
          <w:szCs w:val="20"/>
        </w:rPr>
        <w:t xml:space="preserve"> </w:t>
      </w:r>
      <w:r w:rsidRPr="007E536D">
        <w:rPr>
          <w:rStyle w:val="ezkurwreuab5ozgtqnkl"/>
          <w:i/>
          <w:sz w:val="20"/>
          <w:szCs w:val="20"/>
        </w:rPr>
        <w:t>поручения</w:t>
      </w:r>
      <w:r w:rsidRPr="007E536D">
        <w:rPr>
          <w:i/>
          <w:sz w:val="20"/>
          <w:szCs w:val="20"/>
        </w:rPr>
        <w:t xml:space="preserve"> </w:t>
      </w:r>
      <w:r w:rsidRPr="007E536D">
        <w:rPr>
          <w:rStyle w:val="ezkurwreuab5ozgtqnkl"/>
          <w:i/>
          <w:sz w:val="20"/>
          <w:szCs w:val="20"/>
        </w:rPr>
        <w:t>и</w:t>
      </w:r>
      <w:r w:rsidRPr="007E536D">
        <w:rPr>
          <w:i/>
          <w:sz w:val="20"/>
          <w:szCs w:val="20"/>
        </w:rPr>
        <w:t xml:space="preserve"> </w:t>
      </w:r>
      <w:r w:rsidRPr="007E536D">
        <w:rPr>
          <w:rStyle w:val="ezkurwreuab5ozgtqnkl"/>
          <w:i/>
          <w:sz w:val="20"/>
          <w:szCs w:val="20"/>
        </w:rPr>
        <w:t>копии</w:t>
      </w:r>
      <w:r w:rsidRPr="007E536D">
        <w:rPr>
          <w:i/>
          <w:sz w:val="20"/>
          <w:szCs w:val="20"/>
        </w:rPr>
        <w:t xml:space="preserve"> </w:t>
      </w:r>
      <w:r w:rsidRPr="007E536D">
        <w:rPr>
          <w:rStyle w:val="ezkurwreuab5ozgtqnkl"/>
          <w:i/>
          <w:sz w:val="20"/>
          <w:szCs w:val="20"/>
        </w:rPr>
        <w:t>протокола</w:t>
      </w:r>
      <w:r w:rsidRPr="007E536D">
        <w:rPr>
          <w:i/>
          <w:sz w:val="20"/>
          <w:szCs w:val="20"/>
        </w:rPr>
        <w:t xml:space="preserve"> </w:t>
      </w:r>
      <w:r w:rsidRPr="007E536D">
        <w:rPr>
          <w:rStyle w:val="ezkurwreuab5ozgtqnkl"/>
          <w:i/>
          <w:sz w:val="20"/>
          <w:szCs w:val="20"/>
        </w:rPr>
        <w:t>в</w:t>
      </w:r>
      <w:r w:rsidRPr="007E536D">
        <w:rPr>
          <w:i/>
          <w:sz w:val="20"/>
          <w:szCs w:val="20"/>
        </w:rPr>
        <w:t xml:space="preserve"> </w:t>
      </w:r>
      <w:r w:rsidRPr="007E536D">
        <w:rPr>
          <w:rStyle w:val="ezkurwreuab5ozgtqnkl"/>
          <w:i/>
          <w:sz w:val="20"/>
          <w:szCs w:val="20"/>
        </w:rPr>
        <w:t>казначейскую</w:t>
      </w:r>
      <w:r w:rsidRPr="007E536D">
        <w:rPr>
          <w:i/>
          <w:sz w:val="20"/>
          <w:szCs w:val="20"/>
        </w:rPr>
        <w:t xml:space="preserve"> </w:t>
      </w:r>
      <w:r w:rsidRPr="007E536D">
        <w:rPr>
          <w:rStyle w:val="ezkurwreuab5ozgtqnkl"/>
          <w:i/>
          <w:sz w:val="20"/>
          <w:szCs w:val="20"/>
        </w:rPr>
        <w:t>систему</w:t>
      </w:r>
      <w:r w:rsidRPr="007E536D">
        <w:rPr>
          <w:i/>
          <w:sz w:val="20"/>
          <w:szCs w:val="20"/>
        </w:rPr>
        <w:t xml:space="preserve"> </w:t>
      </w:r>
      <w:r w:rsidRPr="007E536D">
        <w:rPr>
          <w:rStyle w:val="ezkurwreuab5ozgtqnkl"/>
          <w:i/>
          <w:sz w:val="20"/>
          <w:szCs w:val="20"/>
        </w:rPr>
        <w:t>уполномоченного органа"</w:t>
      </w:r>
      <w:r w:rsidRPr="007E536D">
        <w:rPr>
          <w:i/>
          <w:sz w:val="20"/>
          <w:szCs w:val="20"/>
        </w:rPr>
        <w:t xml:space="preserve"> </w:t>
      </w:r>
      <w:r w:rsidRPr="007E536D">
        <w:rPr>
          <w:rStyle w:val="ezkurwreuab5ozgtqnkl"/>
          <w:i/>
          <w:sz w:val="20"/>
          <w:szCs w:val="20"/>
        </w:rPr>
        <w:t>словами</w:t>
      </w:r>
      <w:r>
        <w:rPr>
          <w:rStyle w:val="ezkurwreuab5ozgtqnkl"/>
          <w:i/>
          <w:sz w:val="20"/>
          <w:szCs w:val="20"/>
        </w:rPr>
        <w:t xml:space="preserve"> </w:t>
      </w:r>
      <w:r w:rsidRPr="00A144F1">
        <w:rPr>
          <w:rStyle w:val="ezkurwreuab5ozgtqnkl"/>
          <w:i/>
          <w:sz w:val="20"/>
          <w:szCs w:val="20"/>
        </w:rPr>
        <w:t>"</w:t>
      </w:r>
      <w:r w:rsidRPr="007E536D">
        <w:rPr>
          <w:rStyle w:val="ezkurwreuab5ozgtqnkl"/>
          <w:i/>
          <w:sz w:val="20"/>
          <w:szCs w:val="20"/>
        </w:rPr>
        <w:t>выдач</w:t>
      </w:r>
      <w:r>
        <w:rPr>
          <w:rStyle w:val="ezkurwreuab5ozgtqnkl"/>
          <w:i/>
          <w:sz w:val="20"/>
          <w:szCs w:val="20"/>
        </w:rPr>
        <w:t xml:space="preserve">и </w:t>
      </w:r>
      <w:r w:rsidRPr="007E536D">
        <w:rPr>
          <w:rStyle w:val="ezkurwreuab5ozgtqnkl"/>
          <w:i/>
          <w:sz w:val="20"/>
          <w:szCs w:val="20"/>
        </w:rPr>
        <w:t>платежного</w:t>
      </w:r>
      <w:r w:rsidRPr="007E536D">
        <w:rPr>
          <w:i/>
          <w:sz w:val="20"/>
          <w:szCs w:val="20"/>
        </w:rPr>
        <w:t xml:space="preserve"> </w:t>
      </w:r>
      <w:r w:rsidRPr="007E536D">
        <w:rPr>
          <w:rStyle w:val="ezkurwreuab5ozgtqnkl"/>
          <w:i/>
          <w:sz w:val="20"/>
          <w:szCs w:val="20"/>
        </w:rPr>
        <w:t>поручения</w:t>
      </w:r>
      <w:r w:rsidRPr="007E536D">
        <w:rPr>
          <w:i/>
          <w:sz w:val="20"/>
          <w:szCs w:val="20"/>
        </w:rPr>
        <w:t xml:space="preserve"> </w:t>
      </w:r>
      <w:r w:rsidRPr="007E536D">
        <w:rPr>
          <w:rStyle w:val="ezkurwreuab5ozgtqnkl"/>
          <w:i/>
          <w:sz w:val="20"/>
          <w:szCs w:val="20"/>
        </w:rPr>
        <w:t>банку</w:t>
      </w:r>
      <w:r w:rsidRPr="00A144F1">
        <w:rPr>
          <w:rStyle w:val="ezkurwreuab5ozgtqnkl"/>
          <w:i/>
          <w:sz w:val="20"/>
          <w:szCs w:val="20"/>
        </w:rPr>
        <w:t>"</w:t>
      </w:r>
      <w:ins w:id="15" w:author="Inesa Kocharyan" w:date="2025-02-19T10:34:00Z">
        <w:r>
          <w:rPr>
            <w:rFonts w:ascii="GHEA Grapalat" w:hAnsi="GHEA Grapalat"/>
          </w:rPr>
          <w:br w:type="page"/>
        </w:r>
      </w:ins>
    </w:p>
    <w:p w:rsidR="00071D1C" w:rsidRPr="0058169B" w:rsidRDefault="00BA249F" w:rsidP="00BD0785">
      <w:pPr>
        <w:widowControl w:val="0"/>
        <w:tabs>
          <w:tab w:val="left" w:pos="1276"/>
        </w:tabs>
        <w:spacing w:after="160"/>
        <w:jc w:val="both"/>
        <w:rPr>
          <w:rFonts w:ascii="GHEA Grapalat" w:hAnsi="GHEA Grapalat"/>
        </w:rPr>
      </w:pPr>
      <w:r w:rsidRPr="00DC2F9B">
        <w:rPr>
          <w:rFonts w:ascii="GHEA Grapalat" w:hAnsi="GHEA Grapalat"/>
        </w:rPr>
        <w:lastRenderedPageBreak/>
        <w:t>полном объеме результата поставки товара, установленного предыдущим соглашением</w:t>
      </w:r>
      <w:r>
        <w:rPr>
          <w:rFonts w:ascii="GHEA Grapalat" w:hAnsi="GHEA Grapalat"/>
        </w:rPr>
        <w:t>.</w:t>
      </w:r>
      <w:r w:rsidR="00071D1C" w:rsidRPr="00974EA8">
        <w:rPr>
          <w:rFonts w:ascii="GHEA Grapalat" w:hAnsi="GHEA Grapalat"/>
        </w:rPr>
        <w:t xml:space="preserve"> Если размер выделенных для исполнения договора финансовых средств превышает </w:t>
      </w:r>
      <w:r w:rsidR="003839FF" w:rsidRPr="00974EA8">
        <w:rPr>
          <w:rFonts w:ascii="GHEA Grapalat" w:hAnsi="GHEA Grapalat"/>
        </w:rPr>
        <w:t>двадцатипя</w:t>
      </w:r>
      <w:r w:rsidR="00071D1C" w:rsidRPr="00974EA8">
        <w:rPr>
          <w:rFonts w:ascii="GHEA Grapalat" w:hAnsi="GHEA Grapalat"/>
        </w:rPr>
        <w:t xml:space="preserve">тикратный размер базовой единицы закупок, то Покупателем будет заключенo соглашение в случае, если </w:t>
      </w:r>
      <w:r w:rsidR="009673B8" w:rsidRPr="00974EA8">
        <w:rPr>
          <w:rFonts w:ascii="GHEA Grapalat" w:hAnsi="GHEA Grapalat"/>
        </w:rPr>
        <w:t xml:space="preserve">представленные </w:t>
      </w:r>
      <w:r w:rsidR="00071D1C" w:rsidRPr="00974EA8">
        <w:rPr>
          <w:rFonts w:ascii="GHEA Grapalat" w:hAnsi="GHEA Grapalat"/>
        </w:rPr>
        <w:t xml:space="preserve">Продавцом в виде неустойки </w:t>
      </w:r>
      <w:r w:rsidR="009673B8" w:rsidRPr="00974EA8">
        <w:rPr>
          <w:rFonts w:ascii="GHEA Grapalat" w:hAnsi="GHEA Grapalat"/>
        </w:rPr>
        <w:t xml:space="preserve">обеспечения квалификации и </w:t>
      </w:r>
      <w:r w:rsidR="00071D1C" w:rsidRPr="00974EA8">
        <w:rPr>
          <w:rFonts w:ascii="GHEA Grapalat" w:hAnsi="GHEA Grapalat"/>
        </w:rPr>
        <w:t xml:space="preserve">договора </w:t>
      </w:r>
      <w:r w:rsidR="008707D8" w:rsidRPr="00974EA8">
        <w:rPr>
          <w:rFonts w:ascii="GHEA Grapalat" w:hAnsi="GHEA Grapalat"/>
        </w:rPr>
        <w:t>заменяю</w:t>
      </w:r>
      <w:r w:rsidR="00071D1C" w:rsidRPr="00974EA8">
        <w:rPr>
          <w:rFonts w:ascii="GHEA Grapalat" w:hAnsi="GHEA Grapalat"/>
        </w:rPr>
        <w:t xml:space="preserve">тся гарантией или наличными деньгами, с учетом требований </w:t>
      </w:r>
      <w:r w:rsidR="00351A3E" w:rsidRPr="00891020">
        <w:rPr>
          <w:rFonts w:ascii="GHEA Grapalat" w:hAnsi="GHEA Grapalat"/>
        </w:rPr>
        <w:t>абзац</w:t>
      </w:r>
      <w:r w:rsidR="00351A3E">
        <w:rPr>
          <w:rFonts w:ascii="GHEA Grapalat" w:hAnsi="GHEA Grapalat"/>
        </w:rPr>
        <w:t>а</w:t>
      </w:r>
      <w:r w:rsidR="00351A3E" w:rsidRPr="00891020">
        <w:rPr>
          <w:rFonts w:ascii="GHEA Grapalat" w:hAnsi="GHEA Grapalat"/>
        </w:rPr>
        <w:t xml:space="preserve"> "</w:t>
      </w:r>
      <w:r w:rsidR="00351A3E">
        <w:rPr>
          <w:rFonts w:ascii="GHEA Grapalat" w:hAnsi="GHEA Grapalat"/>
        </w:rPr>
        <w:t>в</w:t>
      </w:r>
      <w:r w:rsidR="00351A3E" w:rsidRPr="00891020">
        <w:rPr>
          <w:rFonts w:ascii="GHEA Grapalat" w:hAnsi="GHEA Grapalat"/>
        </w:rPr>
        <w:t>" подпункта 1</w:t>
      </w:r>
      <w:r w:rsidR="00351A3E">
        <w:rPr>
          <w:rFonts w:ascii="GHEA Grapalat" w:hAnsi="GHEA Grapalat"/>
        </w:rPr>
        <w:t xml:space="preserve"> и</w:t>
      </w:r>
      <w:r w:rsidR="00351A3E" w:rsidRPr="00891020">
        <w:rPr>
          <w:rFonts w:ascii="GHEA Grapalat" w:hAnsi="GHEA Grapalat"/>
        </w:rPr>
        <w:t xml:space="preserve"> </w:t>
      </w:r>
      <w:r w:rsidR="00071D1C" w:rsidRPr="00974EA8">
        <w:rPr>
          <w:rFonts w:ascii="GHEA Grapalat" w:hAnsi="GHEA Grapalat"/>
        </w:rPr>
        <w:t xml:space="preserve">абзаца "б" подпункта </w:t>
      </w:r>
      <w:r w:rsidR="000B33B2" w:rsidRPr="00974EA8">
        <w:rPr>
          <w:rFonts w:ascii="GHEA Grapalat" w:hAnsi="GHEA Grapalat"/>
        </w:rPr>
        <w:t xml:space="preserve">17 </w:t>
      </w:r>
      <w:r w:rsidR="00071D1C" w:rsidRPr="00974EA8">
        <w:rPr>
          <w:rFonts w:ascii="GHEA Grapalat" w:hAnsi="GHEA Grapalat"/>
        </w:rPr>
        <w:t xml:space="preserve">пункта 32 Приложения № </w:t>
      </w:r>
      <w:r w:rsidR="006E50E4" w:rsidRPr="00974EA8">
        <w:rPr>
          <w:rFonts w:ascii="GHEA Grapalat" w:hAnsi="GHEA Grapalat"/>
        </w:rPr>
        <w:t>1</w:t>
      </w:r>
      <w:r w:rsidR="006E50E4" w:rsidRPr="00974EA8">
        <w:rPr>
          <w:rFonts w:ascii="GHEA Grapalat" w:hAnsi="GHEA Grapalat"/>
          <w:lang w:val="hy-AM"/>
        </w:rPr>
        <w:t xml:space="preserve"> </w:t>
      </w:r>
      <w:r w:rsidR="00071D1C" w:rsidRPr="00974EA8">
        <w:rPr>
          <w:rFonts w:ascii="GHEA Grapalat" w:hAnsi="GHEA Grapalat"/>
        </w:rPr>
        <w:t xml:space="preserve">к Постановлению Правительства Республики Армения № 526-N от 4 мая 2017 года. При этом Продавец заключает соглашение, а при замене </w:t>
      </w:r>
      <w:r w:rsidR="00CD7A4F" w:rsidRPr="00974EA8">
        <w:rPr>
          <w:rFonts w:ascii="GHEA Grapalat" w:hAnsi="GHEA Grapalat"/>
        </w:rPr>
        <w:t xml:space="preserve">обеспечений квалификации и </w:t>
      </w:r>
      <w:r w:rsidR="00071D1C" w:rsidRPr="00974EA8">
        <w:rPr>
          <w:rFonts w:ascii="GHEA Grapalat" w:hAnsi="GHEA Grapalat"/>
        </w:rPr>
        <w:t xml:space="preserve">договора </w:t>
      </w:r>
      <w:r w:rsidR="00CD7A4F" w:rsidRPr="00974EA8">
        <w:rPr>
          <w:rFonts w:ascii="GHEA Grapalat" w:hAnsi="GHEA Grapalat"/>
        </w:rPr>
        <w:t xml:space="preserve">представленных </w:t>
      </w:r>
      <w:r w:rsidR="00071D1C" w:rsidRPr="00974EA8">
        <w:rPr>
          <w:rFonts w:ascii="GHEA Grapalat" w:hAnsi="GHEA Grapalat"/>
        </w:rPr>
        <w:t xml:space="preserve">в виде неустойки, также представляет Покупателю </w:t>
      </w:r>
      <w:r w:rsidR="00CD7A4F" w:rsidRPr="00974EA8">
        <w:rPr>
          <w:rFonts w:ascii="GHEA Grapalat" w:hAnsi="GHEA Grapalat"/>
        </w:rPr>
        <w:t xml:space="preserve">новые обеспечения </w:t>
      </w:r>
      <w:r w:rsidR="00071D1C" w:rsidRPr="00974EA8">
        <w:rPr>
          <w:rFonts w:ascii="GHEA Grapalat" w:hAnsi="GHEA Grapalat"/>
        </w:rPr>
        <w:t xml:space="preserve">в </w:t>
      </w:r>
      <w:proofErr w:type="gramStart"/>
      <w:r w:rsidR="00071D1C" w:rsidRPr="00974EA8">
        <w:rPr>
          <w:rFonts w:ascii="GHEA Grapalat" w:hAnsi="GHEA Grapalat"/>
        </w:rPr>
        <w:t xml:space="preserve">течение </w:t>
      </w:r>
      <w:r w:rsidR="00D3295F" w:rsidRPr="00B76CB5">
        <w:rPr>
          <w:rFonts w:ascii="GHEA Grapalat" w:hAnsi="GHEA Grapalat"/>
        </w:rPr>
        <w:t xml:space="preserve"> -------</w:t>
      </w:r>
      <w:proofErr w:type="gramEnd"/>
      <w:r w:rsidR="00D3295F" w:rsidRPr="00B76CB5">
        <w:rPr>
          <w:rFonts w:ascii="GHEA Grapalat" w:hAnsi="GHEA Grapalat"/>
        </w:rPr>
        <w:t xml:space="preserve"> </w:t>
      </w:r>
      <w:r w:rsidR="00071D1C" w:rsidRPr="00974EA8">
        <w:rPr>
          <w:rFonts w:ascii="GHEA Grapalat" w:hAnsi="GHEA Grapalat"/>
        </w:rPr>
        <w:t>рабочих дней со дня получения извещения о заключении соглашения. В противном случае договор расторгается Покупателем в одностороннем порядке.</w:t>
      </w:r>
      <w:r w:rsidR="00FB29E1" w:rsidRPr="0058169B">
        <w:rPr>
          <w:rStyle w:val="af6"/>
          <w:rFonts w:ascii="GHEA Grapalat" w:hAnsi="GHEA Grapalat"/>
        </w:rPr>
        <w:t>25</w:t>
      </w: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10. Адреса, банковские реквизиты и подписи Сторон</w:t>
      </w:r>
    </w:p>
    <w:tbl>
      <w:tblPr>
        <w:tblW w:w="9639" w:type="dxa"/>
        <w:tblInd w:w="409" w:type="dxa"/>
        <w:tblLayout w:type="fixed"/>
        <w:tblLook w:val="0000" w:firstRow="0" w:lastRow="0" w:firstColumn="0" w:lastColumn="0" w:noHBand="0" w:noVBand="0"/>
      </w:tblPr>
      <w:tblGrid>
        <w:gridCol w:w="4536"/>
        <w:gridCol w:w="760"/>
        <w:gridCol w:w="4343"/>
      </w:tblGrid>
      <w:tr w:rsidR="00B138F3" w:rsidRPr="00B138F3" w:rsidTr="0016519F">
        <w:tc>
          <w:tcPr>
            <w:tcW w:w="4536" w:type="dxa"/>
          </w:tcPr>
          <w:p w:rsidR="00071D1C" w:rsidRDefault="00071D1C" w:rsidP="00B46D58">
            <w:pPr>
              <w:widowControl w:val="0"/>
              <w:spacing w:after="160"/>
              <w:jc w:val="center"/>
              <w:rPr>
                <w:rFonts w:ascii="GHEA Grapalat" w:hAnsi="GHEA Grapalat"/>
                <w:b/>
              </w:rPr>
            </w:pPr>
            <w:r w:rsidRPr="00B138F3">
              <w:rPr>
                <w:rFonts w:ascii="GHEA Grapalat" w:hAnsi="GHEA Grapalat"/>
                <w:b/>
              </w:rPr>
              <w:t>ПОКУПАТЕЛЬ</w:t>
            </w:r>
          </w:p>
          <w:p w:rsidR="00071D1C" w:rsidRPr="00B138F3" w:rsidRDefault="003773FD" w:rsidP="003773FD">
            <w:pPr>
              <w:widowControl w:val="0"/>
              <w:spacing w:after="160"/>
              <w:jc w:val="center"/>
              <w:rPr>
                <w:rFonts w:ascii="GHEA Grapalat" w:hAnsi="GHEA Grapalat"/>
              </w:rPr>
            </w:pPr>
            <w:r w:rsidRPr="00B138F3">
              <w:rPr>
                <w:rFonts w:ascii="GHEA Grapalat" w:hAnsi="GHEA Grapalat"/>
              </w:rPr>
              <w:t xml:space="preserve"> </w:t>
            </w:r>
          </w:p>
        </w:tc>
        <w:tc>
          <w:tcPr>
            <w:tcW w:w="760" w:type="dxa"/>
          </w:tcPr>
          <w:p w:rsidR="00071D1C" w:rsidRPr="00B138F3" w:rsidRDefault="00071D1C" w:rsidP="00B46D58">
            <w:pPr>
              <w:widowControl w:val="0"/>
              <w:spacing w:after="160"/>
              <w:jc w:val="center"/>
              <w:rPr>
                <w:rFonts w:ascii="GHEA Grapalat" w:hAnsi="GHEA Grapalat"/>
              </w:rPr>
            </w:pPr>
          </w:p>
        </w:tc>
        <w:tc>
          <w:tcPr>
            <w:tcW w:w="4343" w:type="dxa"/>
          </w:tcPr>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ПРОДАВЕЦ</w:t>
            </w:r>
          </w:p>
          <w:p w:rsidR="00071D1C" w:rsidRPr="00B138F3" w:rsidRDefault="00F83E0A"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spacing w:after="16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r>
    </w:tbl>
    <w:p w:rsidR="00382B60" w:rsidRDefault="00382B60" w:rsidP="00B46D58">
      <w:pPr>
        <w:widowControl w:val="0"/>
        <w:spacing w:after="160"/>
        <w:ind w:firstLine="567"/>
        <w:jc w:val="both"/>
        <w:rPr>
          <w:rFonts w:ascii="GHEA Grapalat" w:hAnsi="GHEA Grapalat"/>
          <w:i/>
          <w:lang w:val="hy-AM"/>
        </w:rPr>
      </w:pPr>
    </w:p>
    <w:p w:rsidR="00071D1C" w:rsidRPr="00B138F3" w:rsidRDefault="00071D1C" w:rsidP="00B46D58">
      <w:pPr>
        <w:widowControl w:val="0"/>
        <w:spacing w:after="160"/>
        <w:ind w:firstLine="567"/>
        <w:jc w:val="both"/>
        <w:rPr>
          <w:rFonts w:ascii="GHEA Grapalat" w:hAnsi="GHEA Grapalat"/>
        </w:rPr>
      </w:pPr>
      <w:r w:rsidRPr="00B138F3">
        <w:rPr>
          <w:rFonts w:ascii="GHEA Grapalat" w:hAnsi="GHEA Grapalat"/>
          <w:i/>
        </w:rPr>
        <w:t>В случае необходимости в договор могут быть включены не</w:t>
      </w:r>
      <w:r w:rsidR="001D0249" w:rsidRPr="00B138F3">
        <w:rPr>
          <w:rFonts w:ascii="Courier New" w:hAnsi="Courier New" w:cs="Courier New"/>
          <w:i/>
          <w:lang w:val="en-US"/>
        </w:rPr>
        <w:t> </w:t>
      </w:r>
      <w:r w:rsidRPr="00B138F3">
        <w:rPr>
          <w:rFonts w:ascii="GHEA Grapalat" w:hAnsi="GHEA Grapalat"/>
          <w:i/>
        </w:rPr>
        <w:t>противоречащие законодательству Республики Армения положения.</w:t>
      </w:r>
    </w:p>
    <w:p w:rsidR="00071D1C" w:rsidRPr="00B138F3" w:rsidRDefault="00DA240A" w:rsidP="00B46D58">
      <w:pPr>
        <w:widowControl w:val="0"/>
        <w:spacing w:after="160"/>
        <w:rPr>
          <w:rFonts w:ascii="GHEA Grapalat" w:hAnsi="GHEA Grapalat"/>
        </w:rPr>
      </w:pPr>
      <w:r>
        <w:rPr>
          <w:rFonts w:ascii="GHEA Grapalat" w:hAnsi="GHEA Grapalat"/>
        </w:rPr>
        <w:t>-----------------------</w:t>
      </w:r>
    </w:p>
    <w:p w:rsidR="00FB29E1" w:rsidRPr="008842CE" w:rsidRDefault="00FB29E1" w:rsidP="00FB29E1">
      <w:pPr>
        <w:pStyle w:val="af2"/>
        <w:widowControl w:val="0"/>
        <w:jc w:val="both"/>
        <w:rPr>
          <w:rFonts w:ascii="GHEA Grapalat" w:hAnsi="GHEA Grapalat"/>
          <w:lang w:val="hy-AM"/>
        </w:rPr>
      </w:pPr>
      <w:r w:rsidRPr="00DA240A">
        <w:rPr>
          <w:rFonts w:ascii="GHEA Grapalat" w:hAnsi="GHEA Grapalat"/>
          <w:i/>
          <w:vertAlign w:val="superscript"/>
        </w:rPr>
        <w:t xml:space="preserve">25 </w:t>
      </w:r>
      <w:r w:rsidRPr="008842CE">
        <w:rPr>
          <w:rFonts w:ascii="GHEA Grapalat" w:hAnsi="GHEA Grapalat"/>
          <w:i/>
        </w:rPr>
        <w:t>Если Договор заключается на основании части 6 статьи 15 закона Республики Армения "О</w:t>
      </w:r>
      <w:r w:rsidRPr="008842CE">
        <w:rPr>
          <w:rFonts w:ascii="Courier New" w:hAnsi="Courier New" w:cs="Courier New"/>
          <w:i/>
          <w:lang w:val="en-US"/>
        </w:rPr>
        <w:t> </w:t>
      </w:r>
      <w:r w:rsidRPr="008842CE">
        <w:rPr>
          <w:rFonts w:ascii="GHEA Grapalat" w:hAnsi="GHEA Grapalat"/>
          <w:i/>
        </w:rPr>
        <w:t xml:space="preserve">закупках", и цена Договора не </w:t>
      </w:r>
      <w:r w:rsidRPr="00726C0F">
        <w:rPr>
          <w:rFonts w:ascii="GHEA Grapalat" w:hAnsi="GHEA Grapalat"/>
          <w:i/>
        </w:rPr>
        <w:t xml:space="preserve">превышает двадцатипятикратный размер базовой единицы закупок, то настоящий пункт редактируется, удаляя из последнего </w:t>
      </w:r>
      <w:r>
        <w:rPr>
          <w:rFonts w:ascii="GHEA Grapalat" w:hAnsi="GHEA Grapalat"/>
          <w:i/>
        </w:rPr>
        <w:t>4-ое</w:t>
      </w:r>
      <w:r w:rsidRPr="00726C0F">
        <w:rPr>
          <w:rFonts w:ascii="GHEA Grapalat" w:hAnsi="GHEA Grapalat"/>
          <w:i/>
        </w:rPr>
        <w:t xml:space="preserve"> </w:t>
      </w:r>
      <w:r w:rsidRPr="008842CE">
        <w:rPr>
          <w:rFonts w:ascii="GHEA Grapalat" w:hAnsi="GHEA Grapalat"/>
          <w:i/>
        </w:rPr>
        <w:t xml:space="preserve">предложение, а </w:t>
      </w:r>
      <w:r>
        <w:rPr>
          <w:rFonts w:ascii="GHEA Grapalat" w:hAnsi="GHEA Grapalat"/>
          <w:i/>
        </w:rPr>
        <w:t>5-ое</w:t>
      </w:r>
      <w:r w:rsidRPr="008842CE">
        <w:rPr>
          <w:rFonts w:ascii="GHEA Grapalat" w:hAnsi="GHEA Grapalat"/>
          <w:i/>
        </w:rPr>
        <w:t xml:space="preserve"> предложение редактируется, заменив слова", а при замене </w:t>
      </w:r>
      <w:proofErr w:type="gramStart"/>
      <w:r w:rsidRPr="008842CE">
        <w:rPr>
          <w:rFonts w:ascii="GHEA Grapalat" w:hAnsi="GHEA Grapalat"/>
          <w:i/>
        </w:rPr>
        <w:t>обеспечени</w:t>
      </w:r>
      <w:r>
        <w:rPr>
          <w:rFonts w:ascii="GHEA Grapalat" w:hAnsi="GHEA Grapalat"/>
          <w:i/>
        </w:rPr>
        <w:t xml:space="preserve">й </w:t>
      </w:r>
      <w:r w:rsidRPr="008842CE">
        <w:rPr>
          <w:rFonts w:ascii="GHEA Grapalat" w:hAnsi="GHEA Grapalat"/>
          <w:i/>
        </w:rPr>
        <w:t xml:space="preserve"> </w:t>
      </w:r>
      <w:r>
        <w:rPr>
          <w:rFonts w:ascii="GHEA Grapalat" w:hAnsi="GHEA Grapalat"/>
          <w:i/>
        </w:rPr>
        <w:t>Квалификации</w:t>
      </w:r>
      <w:proofErr w:type="gramEnd"/>
      <w:r>
        <w:rPr>
          <w:rFonts w:ascii="GHEA Grapalat" w:hAnsi="GHEA Grapalat"/>
          <w:i/>
        </w:rPr>
        <w:t xml:space="preserve"> и </w:t>
      </w:r>
      <w:r w:rsidRPr="008842CE">
        <w:rPr>
          <w:rFonts w:ascii="GHEA Grapalat" w:hAnsi="GHEA Grapalat"/>
          <w:i/>
        </w:rPr>
        <w:t>Договора, представленн</w:t>
      </w:r>
      <w:r>
        <w:rPr>
          <w:rFonts w:ascii="GHEA Grapalat" w:hAnsi="GHEA Grapalat"/>
          <w:i/>
        </w:rPr>
        <w:t>ых</w:t>
      </w:r>
      <w:r w:rsidRPr="008842CE">
        <w:rPr>
          <w:rFonts w:ascii="GHEA Grapalat" w:hAnsi="GHEA Grapalat"/>
          <w:i/>
        </w:rPr>
        <w:t xml:space="preserve"> в виде неустойки, — также нов</w:t>
      </w:r>
      <w:r>
        <w:rPr>
          <w:rFonts w:ascii="GHEA Grapalat" w:hAnsi="GHEA Grapalat"/>
          <w:i/>
        </w:rPr>
        <w:t>ые</w:t>
      </w:r>
      <w:r w:rsidRPr="008842CE">
        <w:rPr>
          <w:rFonts w:ascii="GHEA Grapalat" w:hAnsi="GHEA Grapalat"/>
          <w:i/>
        </w:rPr>
        <w:t xml:space="preserve"> обеспечени</w:t>
      </w:r>
      <w:r>
        <w:rPr>
          <w:rFonts w:ascii="GHEA Grapalat" w:hAnsi="GHEA Grapalat"/>
          <w:i/>
        </w:rPr>
        <w:t>я</w:t>
      </w:r>
      <w:r w:rsidRPr="008842CE">
        <w:rPr>
          <w:rFonts w:ascii="GHEA Grapalat" w:hAnsi="GHEA Grapalat"/>
          <w:i/>
        </w:rPr>
        <w:t>" словом "и".</w:t>
      </w:r>
      <w:r w:rsidRPr="008842CE">
        <w:rPr>
          <w:rFonts w:ascii="GHEA Grapalat" w:hAnsi="GHEA Grapalat"/>
        </w:rPr>
        <w:t xml:space="preserve"> </w:t>
      </w:r>
    </w:p>
    <w:p w:rsidR="00B76CB5" w:rsidRDefault="00FB29E1" w:rsidP="00D3295F">
      <w:pPr>
        <w:pStyle w:val="af2"/>
        <w:widowControl w:val="0"/>
        <w:jc w:val="both"/>
        <w:rPr>
          <w:rFonts w:asciiTheme="minorHAnsi" w:hAnsiTheme="minorHAnsi"/>
        </w:rPr>
      </w:pPr>
      <w:r w:rsidRPr="008842CE">
        <w:rPr>
          <w:rFonts w:ascii="GHEA Grapalat" w:hAnsi="GHEA Grapalat"/>
          <w:i/>
        </w:rPr>
        <w:t>Настоящий пункт удаляется из Договора, если Договор не заключается на основании части 6 статьи 15 закона Республики Армения "О закупках".</w:t>
      </w:r>
    </w:p>
    <w:p w:rsidR="00D3295F" w:rsidRDefault="00B76CB5" w:rsidP="00D3295F">
      <w:pPr>
        <w:pStyle w:val="af2"/>
        <w:widowControl w:val="0"/>
        <w:jc w:val="both"/>
        <w:rPr>
          <w:rFonts w:ascii="GHEA Grapalat" w:hAnsi="GHEA Grapalat"/>
          <w:i/>
          <w:lang w:val="hy-AM" w:eastAsia="en-US"/>
        </w:rPr>
      </w:pPr>
      <w:r>
        <w:rPr>
          <w:rFonts w:asciiTheme="minorHAnsi" w:hAnsiTheme="minorHAnsi"/>
        </w:rPr>
        <w:t xml:space="preserve">   </w:t>
      </w:r>
      <w:r w:rsidR="00D3295F">
        <w:rPr>
          <w:rStyle w:val="ezkurwreuab5ozgtqnkl"/>
          <w:rFonts w:ascii="Cambria" w:hAnsi="Cambria" w:cs="Cambria"/>
          <w:i/>
        </w:rPr>
        <w:t>Срок</w:t>
      </w:r>
      <w:r w:rsidR="00D3295F">
        <w:rPr>
          <w:rStyle w:val="ezkurwreuab5ozgtqnkl"/>
          <w:i/>
        </w:rPr>
        <w:t xml:space="preserve">, </w:t>
      </w:r>
      <w:r w:rsidR="00D3295F">
        <w:rPr>
          <w:rStyle w:val="ezkurwreuab5ozgtqnkl"/>
          <w:rFonts w:ascii="Cambria" w:hAnsi="Cambria" w:cs="Cambria"/>
          <w:i/>
        </w:rPr>
        <w:t>установленный</w:t>
      </w:r>
      <w:r w:rsidR="00D3295F">
        <w:rPr>
          <w:i/>
        </w:rPr>
        <w:t xml:space="preserve"> </w:t>
      </w:r>
      <w:r w:rsidR="00D3295F">
        <w:rPr>
          <w:rFonts w:ascii="Cambria" w:hAnsi="Cambria"/>
          <w:i/>
        </w:rPr>
        <w:t xml:space="preserve">в </w:t>
      </w:r>
      <w:r w:rsidR="00D3295F">
        <w:rPr>
          <w:rStyle w:val="ezkurwreuab5ozgtqnkl"/>
          <w:i/>
        </w:rPr>
        <w:t>5</w:t>
      </w:r>
      <w:r w:rsidR="00D3295F">
        <w:rPr>
          <w:rStyle w:val="ezkurwreuab5ozgtqnkl"/>
          <w:rFonts w:asciiTheme="minorHAnsi" w:hAnsiTheme="minorHAnsi"/>
          <w:i/>
        </w:rPr>
        <w:t>-ом</w:t>
      </w:r>
      <w:r w:rsidR="00D3295F">
        <w:rPr>
          <w:i/>
        </w:rPr>
        <w:t xml:space="preserve"> </w:t>
      </w:r>
      <w:r w:rsidR="00D3295F">
        <w:rPr>
          <w:rStyle w:val="ezkurwreuab5ozgtqnkl"/>
          <w:rFonts w:ascii="Cambria" w:hAnsi="Cambria" w:cs="Cambria"/>
          <w:i/>
        </w:rPr>
        <w:t>предложении настоящего</w:t>
      </w:r>
      <w:r w:rsidR="00D3295F">
        <w:rPr>
          <w:i/>
        </w:rPr>
        <w:t xml:space="preserve"> </w:t>
      </w:r>
      <w:r w:rsidR="00D3295F">
        <w:rPr>
          <w:rStyle w:val="ezkurwreuab5ozgtqnkl"/>
          <w:rFonts w:ascii="Cambria" w:hAnsi="Cambria" w:cs="Cambria"/>
          <w:i/>
        </w:rPr>
        <w:t>пункта</w:t>
      </w:r>
      <w:r w:rsidR="00D3295F">
        <w:rPr>
          <w:i/>
        </w:rPr>
        <w:t xml:space="preserve">, </w:t>
      </w:r>
      <w:r w:rsidR="00D3295F">
        <w:rPr>
          <w:rStyle w:val="ezkurwreuab5ozgtqnkl"/>
          <w:rFonts w:ascii="Cambria" w:hAnsi="Cambria" w:cs="Cambria"/>
          <w:i/>
        </w:rPr>
        <w:t>не</w:t>
      </w:r>
      <w:r w:rsidR="00D3295F">
        <w:rPr>
          <w:i/>
        </w:rPr>
        <w:t xml:space="preserve"> </w:t>
      </w:r>
      <w:r w:rsidR="00D3295F">
        <w:rPr>
          <w:rStyle w:val="ezkurwreuab5ozgtqnkl"/>
          <w:rFonts w:ascii="Cambria" w:hAnsi="Cambria" w:cs="Cambria"/>
          <w:i/>
        </w:rPr>
        <w:t>может</w:t>
      </w:r>
      <w:r w:rsidR="00D3295F">
        <w:rPr>
          <w:rStyle w:val="ezkurwreuab5ozgtqnkl"/>
          <w:i/>
        </w:rPr>
        <w:t xml:space="preserve"> </w:t>
      </w:r>
      <w:r w:rsidR="00D3295F">
        <w:rPr>
          <w:rStyle w:val="ezkurwreuab5ozgtqnkl"/>
          <w:rFonts w:ascii="Cambria" w:hAnsi="Cambria" w:cs="Cambria"/>
          <w:i/>
        </w:rPr>
        <w:t>быть</w:t>
      </w:r>
      <w:r w:rsidR="00D3295F">
        <w:rPr>
          <w:rStyle w:val="ezkurwreuab5ozgtqnkl"/>
          <w:i/>
        </w:rPr>
        <w:t xml:space="preserve"> </w:t>
      </w:r>
      <w:r w:rsidR="00D3295F">
        <w:rPr>
          <w:rStyle w:val="ezkurwreuab5ozgtqnkl"/>
          <w:rFonts w:ascii="Cambria" w:hAnsi="Cambria" w:cs="Cambria"/>
          <w:i/>
        </w:rPr>
        <w:t>менее</w:t>
      </w:r>
      <w:r w:rsidR="00D3295F">
        <w:rPr>
          <w:i/>
        </w:rPr>
        <w:t xml:space="preserve"> </w:t>
      </w:r>
      <w:r w:rsidR="00D3295F">
        <w:rPr>
          <w:rStyle w:val="ezkurwreuab5ozgtqnkl"/>
          <w:i/>
        </w:rPr>
        <w:t>10</w:t>
      </w:r>
      <w:r w:rsidR="00D3295F">
        <w:rPr>
          <w:i/>
        </w:rPr>
        <w:t xml:space="preserve"> </w:t>
      </w:r>
      <w:r w:rsidR="00D3295F">
        <w:rPr>
          <w:rStyle w:val="ezkurwreuab5ozgtqnkl"/>
          <w:rFonts w:ascii="Cambria" w:hAnsi="Cambria" w:cs="Cambria"/>
          <w:i/>
        </w:rPr>
        <w:t>рабочих</w:t>
      </w:r>
      <w:r w:rsidR="00D3295F">
        <w:rPr>
          <w:i/>
        </w:rPr>
        <w:t xml:space="preserve"> </w:t>
      </w:r>
      <w:r w:rsidR="00D3295F">
        <w:rPr>
          <w:rStyle w:val="ezkurwreuab5ozgtqnkl"/>
          <w:rFonts w:ascii="Cambria" w:hAnsi="Cambria" w:cs="Cambria"/>
          <w:i/>
        </w:rPr>
        <w:t>дней</w:t>
      </w:r>
      <w:r w:rsidR="00D3295F">
        <w:rPr>
          <w:rStyle w:val="ezkurwreuab5ozgtqnkl"/>
          <w:rFonts w:ascii="Cambria" w:hAnsi="Cambria" w:cs="Cambria"/>
          <w:i/>
          <w:lang w:val="hy-AM"/>
        </w:rPr>
        <w:t>.</w:t>
      </w:r>
    </w:p>
    <w:p w:rsidR="00071D1C" w:rsidRPr="00FB29E1" w:rsidRDefault="00071D1C" w:rsidP="00B46D58">
      <w:pPr>
        <w:widowControl w:val="0"/>
        <w:spacing w:after="160"/>
        <w:jc w:val="right"/>
        <w:rPr>
          <w:rFonts w:ascii="GHEA Grapalat" w:hAnsi="GHEA Grapalat"/>
          <w:lang w:val="hy-AM"/>
          <w:rPrChange w:id="16" w:author="Inesa Kocharyan" w:date="2025-02-19T10:34:00Z">
            <w:rPr>
              <w:rFonts w:ascii="GHEA Grapalat" w:hAnsi="GHEA Grapalat"/>
            </w:rPr>
          </w:rPrChange>
        </w:rPr>
        <w:sectPr w:rsidR="00071D1C" w:rsidRPr="00FB29E1" w:rsidSect="000811C1">
          <w:footerReference w:type="default" r:id="rId10"/>
          <w:footnotePr>
            <w:pos w:val="beneathText"/>
          </w:footnotePr>
          <w:pgSz w:w="11906" w:h="16838" w:code="9"/>
          <w:pgMar w:top="993" w:right="1418" w:bottom="1418" w:left="1418" w:header="561" w:footer="561" w:gutter="0"/>
          <w:cols w:space="720"/>
          <w:docGrid w:linePitch="326"/>
        </w:sectPr>
      </w:pP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lastRenderedPageBreak/>
        <w:t>Приложение № 1</w:t>
      </w: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1D0249"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rsidR="00071D1C" w:rsidRPr="003773FD" w:rsidRDefault="00071D1C" w:rsidP="00B46D58">
      <w:pPr>
        <w:widowControl w:val="0"/>
        <w:spacing w:after="160"/>
        <w:jc w:val="center"/>
        <w:rPr>
          <w:rFonts w:ascii="GHEA Grapalat" w:hAnsi="GHEA Grapalat"/>
          <w:color w:val="FF0000"/>
        </w:rPr>
      </w:pPr>
      <w:r w:rsidRPr="003773FD">
        <w:rPr>
          <w:rFonts w:ascii="GHEA Grapalat" w:hAnsi="GHEA Grapalat"/>
          <w:color w:val="FF0000"/>
        </w:rPr>
        <w:t>ТЕХНИЧЕСКА</w:t>
      </w:r>
      <w:r w:rsidR="001D0249" w:rsidRPr="003773FD">
        <w:rPr>
          <w:rFonts w:ascii="GHEA Grapalat" w:hAnsi="GHEA Grapalat"/>
          <w:color w:val="FF0000"/>
        </w:rPr>
        <w:t>Я ХАРАКТЕРИСТИКА-ГРАФИК ЗАКУПКИ</w:t>
      </w:r>
      <w:r w:rsidR="001D0249" w:rsidRPr="003773FD">
        <w:rPr>
          <w:rStyle w:val="af6"/>
          <w:rFonts w:ascii="GHEA Grapalat" w:hAnsi="GHEA Grapalat"/>
          <w:color w:val="FF0000"/>
        </w:rPr>
        <w:footnoteReference w:customMarkFollows="1" w:id="26"/>
        <w:t>*</w:t>
      </w:r>
    </w:p>
    <w:p w:rsidR="00071D1C" w:rsidRPr="00B138F3" w:rsidRDefault="00071D1C" w:rsidP="00B46D58">
      <w:pPr>
        <w:widowControl w:val="0"/>
        <w:spacing w:after="160"/>
        <w:jc w:val="right"/>
        <w:rPr>
          <w:rFonts w:ascii="GHEA Grapalat" w:hAnsi="GHEA Grapalat"/>
        </w:rPr>
      </w:pPr>
      <w:r w:rsidRPr="00B138F3">
        <w:rPr>
          <w:rFonts w:ascii="GHEA Grapalat" w:hAnsi="GHEA Grapalat"/>
        </w:rPr>
        <w:t>Драмов РА</w:t>
      </w:r>
    </w:p>
    <w:p w:rsidR="00F954E8" w:rsidRDefault="00F954E8" w:rsidP="00B46D58">
      <w:pPr>
        <w:widowControl w:val="0"/>
        <w:jc w:val="both"/>
        <w:rPr>
          <w:rFonts w:ascii="GHEA Grapalat" w:hAnsi="GHEA Grapalat"/>
        </w:rPr>
      </w:pPr>
    </w:p>
    <w:tbl>
      <w:tblPr>
        <w:tblW w:w="1601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1134"/>
        <w:gridCol w:w="1559"/>
        <w:gridCol w:w="993"/>
        <w:gridCol w:w="4961"/>
        <w:gridCol w:w="992"/>
        <w:gridCol w:w="709"/>
        <w:gridCol w:w="709"/>
        <w:gridCol w:w="850"/>
        <w:gridCol w:w="992"/>
        <w:gridCol w:w="709"/>
        <w:gridCol w:w="1701"/>
      </w:tblGrid>
      <w:tr w:rsidR="00F0799E" w:rsidRPr="00602AF2" w:rsidTr="007E0598">
        <w:tc>
          <w:tcPr>
            <w:tcW w:w="16018" w:type="dxa"/>
            <w:gridSpan w:val="12"/>
          </w:tcPr>
          <w:p w:rsidR="00F0799E" w:rsidRDefault="00F0799E" w:rsidP="007E0598">
            <w:r>
              <w:rPr>
                <w:noProof/>
              </w:rPr>
              <mc:AlternateContent>
                <mc:Choice Requires="wps">
                  <w:drawing>
                    <wp:anchor distT="0" distB="0" distL="114300" distR="114300" simplePos="0" relativeHeight="251659264" behindDoc="0" locked="0" layoutInCell="1" allowOverlap="1" wp14:anchorId="0D865084" wp14:editId="74CB9817">
                      <wp:simplePos x="0" y="0"/>
                      <wp:positionH relativeFrom="leftMargin">
                        <wp:align>left</wp:align>
                      </wp:positionH>
                      <wp:positionV relativeFrom="page">
                        <wp:posOffset>0</wp:posOffset>
                      </wp:positionV>
                      <wp:extent cx="7765200" cy="219600"/>
                      <wp:effectExtent l="0" t="0" r="0" b="9525"/>
                      <wp:wrapNone/>
                      <wp:docPr id="100010111" name="ODT_ATTR_LBL_SHAPE"/>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65200" cy="219600"/>
                              </a:xfrm>
                              <a:prstGeom prst="rect">
                                <a:avLst/>
                              </a:prstGeom>
                              <a:solidFill>
                                <a:srgbClr val="F2F2F2"/>
                              </a:solidFill>
                              <a:ln w="9525">
                                <a:noFill/>
                                <a:miter lim="800000"/>
                                <a:headEnd/>
                                <a:tailEnd/>
                              </a:ln>
                            </wps:spPr>
                            <wps:txbx>
                              <w:txbxContent>
                                <w:p w:rsidR="00F0799E" w:rsidRDefault="00F0799E" w:rsidP="00F0799E">
                                  <w:pPr>
                                    <w:contextualSpacing/>
                                  </w:pPr>
                                  <w:r>
                                    <w:rPr>
                                      <w:noProof/>
                                      <w:position w:val="-6"/>
                                    </w:rPr>
                                    <w:drawing>
                                      <wp:inline distT="0" distB="0" distL="0" distR="0" wp14:anchorId="67C79412" wp14:editId="6E885638">
                                        <wp:extent cx="316230" cy="179705"/>
                                        <wp:effectExtent l="0" t="0" r="0" b="0"/>
                                        <wp:docPr id="100010001" name="LOGO"/>
                                        <wp:cNvGraphicFramePr/>
                                        <a:graphic xmlns:a="http://schemas.openxmlformats.org/drawingml/2006/main">
                                          <a:graphicData uri="http://schemas.openxmlformats.org/drawingml/2006/picture">
                                            <pic:pic xmlns:pic="http://schemas.openxmlformats.org/drawingml/2006/picture">
                                              <pic:nvPicPr>
                                                <pic:cNvPr id="100010001" name="LOGO"/>
                                                <pic:cNvPicPr/>
                                              </pic:nvPicPr>
                                              <pic:blipFill>
                                                <a:blip r:embed="rId11" cstate="print">
                                                  <a:extLst>
                                                    <a:ext uri="{28A0092B-C50C-407E-A947-70E740481C1C}">
                                                      <a14:useLocalDpi xmlns:a14="http://schemas.microsoft.com/office/drawing/2010/main" val="0"/>
                                                    </a:ext>
                                                  </a:extLst>
                                                </a:blip>
                                                <a:stretch>
                                                  <a:fillRect/>
                                                </a:stretch>
                                              </pic:blipFill>
                                              <pic:spPr>
                                                <a:xfrm>
                                                  <a:off x="0" y="0"/>
                                                  <a:ext cx="316230" cy="179705"/>
                                                </a:xfrm>
                                                <a:prstGeom prst="rect">
                                                  <a:avLst/>
                                                </a:prstGeom>
                                              </pic:spPr>
                                            </pic:pic>
                                          </a:graphicData>
                                        </a:graphic>
                                      </wp:inline>
                                    </w:drawing>
                                  </w:r>
                                  <w:r>
                                    <w:rPr>
                                      <w:rFonts w:ascii="Roboto" w:hAnsi="Roboto"/>
                                      <w:color w:val="0F2B46"/>
                                      <w:szCs w:val="18"/>
                                    </w:rPr>
                                    <w:t xml:space="preserve"> </w:t>
                                  </w:r>
                                  <w:hyperlink r:id="rId12" w:tooltip="Doc Translator - www.onlinedoctranslator.com" w:history="1">
                                    <w:r>
                                      <w:rPr>
                                        <w:rFonts w:ascii="Roboto" w:hAnsi="Roboto"/>
                                        <w:color w:val="0F2B46"/>
                                        <w:sz w:val="18"/>
                                        <w:szCs w:val="18"/>
                                      </w:rPr>
                                      <w:t xml:space="preserve">Перевод: армянский - русский - </w:t>
                                    </w:r>
                                    <w:r>
                                      <w:rPr>
                                        <w:rFonts w:ascii="Roboto" w:hAnsi="Roboto"/>
                                        <w:color w:val="0F2B46"/>
                                        <w:sz w:val="18"/>
                                        <w:szCs w:val="18"/>
                                        <w:u w:val="single"/>
                                      </w:rPr>
                                      <w:t>www.onlinedoctranslator.com</w:t>
                                    </w:r>
                                  </w:hyperlink>
                                </w:p>
                              </w:txbxContent>
                            </wps:txbx>
                            <wps:bodyPr rot="0" vert="horz" wrap="square" lIns="91440" tIns="0" rIns="91440" bIns="0" anchor="t" anchorCtr="0">
                              <a:noAutofit/>
                            </wps:bodyPr>
                          </wps:wsp>
                        </a:graphicData>
                      </a:graphic>
                      <wp14:sizeRelH relativeFrom="page">
                        <wp14:pctWidth>100000</wp14:pctWidth>
                      </wp14:sizeRelH>
                      <wp14:sizeRelV relativeFrom="margin">
                        <wp14:pctHeight>0</wp14:pctHeight>
                      </wp14:sizeRelV>
                    </wp:anchor>
                  </w:drawing>
                </mc:Choice>
                <mc:Fallback>
                  <w:pict>
                    <v:shapetype w14:anchorId="0D865084" id="_x0000_t202" coordsize="21600,21600" o:spt="202" path="m,l,21600r21600,l21600,xe">
                      <v:stroke joinstyle="miter"/>
                      <v:path gradientshapeok="t" o:connecttype="rect"/>
                    </v:shapetype>
                    <v:shape id="ODT_ATTR_LBL_SHAPE" o:spid="_x0000_s1026" type="#_x0000_t202" style="position:absolute;margin-left:0;margin-top:0;width:611.45pt;height:17.3pt;z-index:251659264;visibility:visible;mso-wrap-style:square;mso-width-percent:1000;mso-height-percent:0;mso-wrap-distance-left:9pt;mso-wrap-distance-top:0;mso-wrap-distance-right:9pt;mso-wrap-distance-bottom:0;mso-position-horizontal:left;mso-position-horizontal-relative:left-margin-area;mso-position-vertical:absolute;mso-position-vertical-relative:page;mso-width-percent:100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" fillcolor="#f2f2f2" stroked="f">
                      <v:textbox inset=",0,,0">
                        <w:txbxContent>
                          <w:p w:rsidR="00F0799E" w:rsidRDefault="00F0799E" w:rsidP="00F0799E">
                            <w:pPr>
                              <w:contextualSpacing/>
                            </w:pPr>
                            <w:r>
                              <w:rPr>
                                <w:noProof/>
                                <w:position w:val="-6"/>
                              </w:rPr>
                              <w:drawing>
                                <wp:inline distT="0" distB="0" distL="0" distR="0" wp14:anchorId="67C79412" wp14:editId="6E885638">
                                  <wp:extent cx="316230" cy="179705"/>
                                  <wp:effectExtent l="0" t="0" r="0" b="0"/>
                                  <wp:docPr id="100010001" name="LOGO"/>
                                  <wp:cNvGraphicFramePr/>
                                  <a:graphic xmlns:a="http://schemas.openxmlformats.org/drawingml/2006/main">
                                    <a:graphicData uri="http://schemas.openxmlformats.org/drawingml/2006/picture">
                                      <pic:pic xmlns:pic="http://schemas.openxmlformats.org/drawingml/2006/picture">
                                        <pic:nvPicPr>
                                          <pic:cNvPr id="100010001" name="LOGO"/>
                                          <pic:cNvPicPr/>
                                        </pic:nvPicPr>
                                        <pic:blipFill>
                                          <a:blip r:embed="rId11" cstate="print">
                                            <a:extLst>
                                              <a:ext uri="{28A0092B-C50C-407E-A947-70E740481C1C}">
                                                <a14:useLocalDpi xmlns:a14="http://schemas.microsoft.com/office/drawing/2010/main" val="0"/>
                                              </a:ext>
                                            </a:extLst>
                                          </a:blip>
                                          <a:stretch>
                                            <a:fillRect/>
                                          </a:stretch>
                                        </pic:blipFill>
                                        <pic:spPr>
                                          <a:xfrm>
                                            <a:off x="0" y="0"/>
                                            <a:ext cx="316230" cy="179705"/>
                                          </a:xfrm>
                                          <a:prstGeom prst="rect">
                                            <a:avLst/>
                                          </a:prstGeom>
                                        </pic:spPr>
                                      </pic:pic>
                                    </a:graphicData>
                                  </a:graphic>
                                </wp:inline>
                              </w:drawing>
                            </w:r>
                            <w:r>
                              <w:rPr>
                                <w:rFonts w:ascii="Roboto" w:hAnsi="Roboto"/>
                                <w:color w:val="0F2B46"/>
                                <w:szCs w:val="18"/>
                              </w:rPr>
                              <w:t xml:space="preserve"> </w:t>
                            </w:r>
                            <w:hyperlink r:id="rId13" w:tooltip="Doc Translator - www.onlinedoctranslator.com" w:history="1">
                              <w:r>
                                <w:rPr>
                                  <w:rFonts w:ascii="Roboto" w:hAnsi="Roboto"/>
                                  <w:color w:val="0F2B46"/>
                                  <w:sz w:val="18"/>
                                  <w:szCs w:val="18"/>
                                </w:rPr>
                                <w:t xml:space="preserve">Перевод: армянский - русский - </w:t>
                              </w:r>
                              <w:r>
                                <w:rPr>
                                  <w:rFonts w:ascii="Roboto" w:hAnsi="Roboto"/>
                                  <w:color w:val="0F2B46"/>
                                  <w:sz w:val="18"/>
                                  <w:szCs w:val="18"/>
                                  <w:u w:val="single"/>
                                </w:rPr>
                                <w:t>www.onlinedoctranslator.com</w:t>
                              </w:r>
                            </w:hyperlink>
                          </w:p>
                        </w:txbxContent>
                      </v:textbox>
                      <w10:wrap anchorx="margin" anchory="page"/>
                    </v:shape>
                  </w:pict>
                </mc:Fallback>
              </mc:AlternateContent>
            </w:r>
          </w:p>
          <w:p w:rsidR="00F0799E" w:rsidRPr="00602AF2" w:rsidRDefault="00F0799E" w:rsidP="007E0598">
            <w:pPr>
              <w:jc w:val="center"/>
              <w:rPr>
                <w:rFonts w:ascii="GHEA Grapalat" w:hAnsi="GHEA Grapalat"/>
                <w:sz w:val="20"/>
                <w:szCs w:val="20"/>
              </w:rPr>
            </w:pPr>
            <w:r w:rsidRPr="00602AF2">
              <w:rPr>
                <w:rFonts w:ascii="GHEA Grapalat" w:hAnsi="GHEA Grapalat"/>
                <w:sz w:val="20"/>
                <w:szCs w:val="20"/>
              </w:rPr>
              <w:t>Продукт</w:t>
            </w:r>
          </w:p>
        </w:tc>
      </w:tr>
      <w:tr w:rsidR="00F0799E" w:rsidRPr="00602AF2" w:rsidTr="007E0598">
        <w:trPr>
          <w:trHeight w:val="219"/>
        </w:trPr>
        <w:tc>
          <w:tcPr>
            <w:tcW w:w="709" w:type="dxa"/>
            <w:vMerge w:val="restart"/>
            <w:vAlign w:val="center"/>
          </w:tcPr>
          <w:p w:rsidR="00F0799E" w:rsidRPr="00602AF2" w:rsidRDefault="00F0799E" w:rsidP="007E0598">
            <w:pPr>
              <w:jc w:val="center"/>
              <w:rPr>
                <w:rFonts w:ascii="GHEA Grapalat" w:hAnsi="GHEA Grapalat"/>
                <w:sz w:val="20"/>
                <w:szCs w:val="20"/>
              </w:rPr>
            </w:pPr>
            <w:r w:rsidRPr="00602AF2">
              <w:rPr>
                <w:rFonts w:ascii="GHEA Grapalat" w:hAnsi="GHEA Grapalat"/>
                <w:sz w:val="20"/>
                <w:szCs w:val="20"/>
              </w:rPr>
              <w:t>номер части, указанной в приглашении</w:t>
            </w:r>
          </w:p>
        </w:tc>
        <w:tc>
          <w:tcPr>
            <w:tcW w:w="1134" w:type="dxa"/>
            <w:vMerge w:val="restart"/>
            <w:vAlign w:val="center"/>
          </w:tcPr>
          <w:p w:rsidR="00F0799E" w:rsidRPr="00602AF2" w:rsidRDefault="00F0799E" w:rsidP="007E0598">
            <w:pPr>
              <w:jc w:val="center"/>
              <w:rPr>
                <w:rFonts w:ascii="GHEA Grapalat" w:hAnsi="GHEA Grapalat"/>
                <w:sz w:val="20"/>
                <w:szCs w:val="20"/>
              </w:rPr>
            </w:pPr>
            <w:r w:rsidRPr="00602AF2">
              <w:rPr>
                <w:rFonts w:ascii="GHEA Grapalat" w:hAnsi="GHEA Grapalat"/>
                <w:sz w:val="20"/>
                <w:szCs w:val="20"/>
              </w:rPr>
              <w:t>Код транзита плана закупок в соответствии с классификацией CPV.</w:t>
            </w:r>
          </w:p>
        </w:tc>
        <w:tc>
          <w:tcPr>
            <w:tcW w:w="1559" w:type="dxa"/>
            <w:vMerge w:val="restart"/>
            <w:vAlign w:val="center"/>
          </w:tcPr>
          <w:p w:rsidR="00F0799E" w:rsidRPr="00602AF2" w:rsidRDefault="00F0799E" w:rsidP="007E0598">
            <w:pPr>
              <w:jc w:val="center"/>
              <w:rPr>
                <w:rFonts w:ascii="GHEA Grapalat" w:hAnsi="GHEA Grapalat"/>
                <w:sz w:val="20"/>
                <w:szCs w:val="20"/>
              </w:rPr>
            </w:pPr>
            <w:r w:rsidRPr="00602AF2">
              <w:rPr>
                <w:rFonts w:ascii="GHEA Grapalat" w:hAnsi="GHEA Grapalat"/>
                <w:sz w:val="20"/>
                <w:szCs w:val="20"/>
              </w:rPr>
              <w:t>имя</w:t>
            </w:r>
          </w:p>
        </w:tc>
        <w:tc>
          <w:tcPr>
            <w:tcW w:w="993" w:type="dxa"/>
            <w:vMerge w:val="restart"/>
            <w:vAlign w:val="center"/>
          </w:tcPr>
          <w:p w:rsidR="00F0799E" w:rsidRPr="00602AF2" w:rsidRDefault="00F0799E" w:rsidP="007E0598">
            <w:pPr>
              <w:jc w:val="center"/>
              <w:rPr>
                <w:rFonts w:ascii="GHEA Grapalat" w:hAnsi="GHEA Grapalat"/>
                <w:sz w:val="20"/>
                <w:szCs w:val="20"/>
              </w:rPr>
            </w:pPr>
            <w:r w:rsidRPr="00602AF2">
              <w:rPr>
                <w:rFonts w:ascii="GHEA Grapalat" w:hAnsi="GHEA Grapalat"/>
                <w:sz w:val="20"/>
                <w:szCs w:val="20"/>
              </w:rPr>
              <w:t>товарный знак, фирменное наименование, модель и наименование производителя **</w:t>
            </w:r>
          </w:p>
        </w:tc>
        <w:tc>
          <w:tcPr>
            <w:tcW w:w="4961" w:type="dxa"/>
            <w:vMerge w:val="restart"/>
            <w:vAlign w:val="center"/>
          </w:tcPr>
          <w:p w:rsidR="00F0799E" w:rsidRPr="00602AF2" w:rsidRDefault="00F0799E" w:rsidP="007E0598">
            <w:pPr>
              <w:jc w:val="center"/>
              <w:rPr>
                <w:rFonts w:ascii="GHEA Grapalat" w:hAnsi="GHEA Grapalat"/>
                <w:sz w:val="20"/>
                <w:szCs w:val="20"/>
              </w:rPr>
            </w:pPr>
            <w:r w:rsidRPr="00602AF2">
              <w:rPr>
                <w:rFonts w:ascii="GHEA Grapalat" w:hAnsi="GHEA Grapalat"/>
                <w:sz w:val="20"/>
                <w:szCs w:val="20"/>
              </w:rPr>
              <w:t>технические характеристики</w:t>
            </w:r>
          </w:p>
        </w:tc>
        <w:tc>
          <w:tcPr>
            <w:tcW w:w="992" w:type="dxa"/>
            <w:vMerge w:val="restart"/>
            <w:vAlign w:val="center"/>
          </w:tcPr>
          <w:p w:rsidR="00F0799E" w:rsidRPr="00602AF2" w:rsidRDefault="00F0799E" w:rsidP="007E0598">
            <w:pPr>
              <w:jc w:val="center"/>
              <w:rPr>
                <w:rFonts w:ascii="GHEA Grapalat" w:hAnsi="GHEA Grapalat"/>
                <w:sz w:val="20"/>
                <w:szCs w:val="20"/>
              </w:rPr>
            </w:pPr>
            <w:r w:rsidRPr="00602AF2">
              <w:rPr>
                <w:rFonts w:ascii="GHEA Grapalat" w:hAnsi="GHEA Grapalat"/>
                <w:sz w:val="20"/>
                <w:szCs w:val="20"/>
              </w:rPr>
              <w:t>единица измерения</w:t>
            </w:r>
          </w:p>
        </w:tc>
        <w:tc>
          <w:tcPr>
            <w:tcW w:w="709" w:type="dxa"/>
            <w:vMerge w:val="restart"/>
            <w:vAlign w:val="center"/>
          </w:tcPr>
          <w:p w:rsidR="00F0799E" w:rsidRPr="00602AF2" w:rsidRDefault="00F0799E" w:rsidP="007E0598">
            <w:pPr>
              <w:jc w:val="center"/>
              <w:rPr>
                <w:rFonts w:ascii="GHEA Grapalat" w:hAnsi="GHEA Grapalat"/>
                <w:sz w:val="20"/>
                <w:szCs w:val="20"/>
              </w:rPr>
            </w:pPr>
            <w:r w:rsidRPr="00602AF2">
              <w:rPr>
                <w:rFonts w:ascii="GHEA Grapalat" w:hAnsi="GHEA Grapalat"/>
                <w:sz w:val="20"/>
                <w:szCs w:val="20"/>
              </w:rPr>
              <w:t>цена за единицу/AMD</w:t>
            </w:r>
          </w:p>
        </w:tc>
        <w:tc>
          <w:tcPr>
            <w:tcW w:w="709" w:type="dxa"/>
            <w:vMerge w:val="restart"/>
            <w:vAlign w:val="center"/>
          </w:tcPr>
          <w:p w:rsidR="00F0799E" w:rsidRPr="00602AF2" w:rsidRDefault="00F0799E" w:rsidP="007E0598">
            <w:pPr>
              <w:jc w:val="center"/>
              <w:rPr>
                <w:rFonts w:ascii="GHEA Grapalat" w:hAnsi="GHEA Grapalat"/>
                <w:sz w:val="20"/>
                <w:szCs w:val="20"/>
              </w:rPr>
            </w:pPr>
            <w:r w:rsidRPr="00602AF2">
              <w:rPr>
                <w:rFonts w:ascii="GHEA Grapalat" w:hAnsi="GHEA Grapalat"/>
                <w:sz w:val="20"/>
                <w:szCs w:val="20"/>
              </w:rPr>
              <w:t>общая цена/AMD</w:t>
            </w:r>
          </w:p>
        </w:tc>
        <w:tc>
          <w:tcPr>
            <w:tcW w:w="850" w:type="dxa"/>
            <w:vMerge w:val="restart"/>
            <w:vAlign w:val="center"/>
          </w:tcPr>
          <w:p w:rsidR="00F0799E" w:rsidRPr="00602AF2" w:rsidRDefault="00F0799E" w:rsidP="007E0598">
            <w:pPr>
              <w:jc w:val="center"/>
              <w:rPr>
                <w:rFonts w:ascii="GHEA Grapalat" w:hAnsi="GHEA Grapalat"/>
                <w:sz w:val="20"/>
                <w:szCs w:val="20"/>
              </w:rPr>
            </w:pPr>
            <w:r w:rsidRPr="00602AF2">
              <w:rPr>
                <w:rFonts w:ascii="GHEA Grapalat" w:hAnsi="GHEA Grapalat"/>
                <w:sz w:val="20"/>
                <w:szCs w:val="20"/>
              </w:rPr>
              <w:t>общее количество</w:t>
            </w:r>
          </w:p>
        </w:tc>
        <w:tc>
          <w:tcPr>
            <w:tcW w:w="3402" w:type="dxa"/>
            <w:gridSpan w:val="3"/>
            <w:vAlign w:val="center"/>
          </w:tcPr>
          <w:p w:rsidR="00F0799E" w:rsidRPr="00602AF2" w:rsidRDefault="00F0799E" w:rsidP="007E0598">
            <w:pPr>
              <w:jc w:val="center"/>
              <w:rPr>
                <w:rFonts w:ascii="GHEA Grapalat" w:hAnsi="GHEA Grapalat"/>
                <w:sz w:val="20"/>
                <w:szCs w:val="20"/>
              </w:rPr>
            </w:pPr>
            <w:r w:rsidRPr="00602AF2">
              <w:rPr>
                <w:rFonts w:ascii="GHEA Grapalat" w:hAnsi="GHEA Grapalat"/>
                <w:sz w:val="20"/>
                <w:szCs w:val="20"/>
              </w:rPr>
              <w:t>поставлять</w:t>
            </w:r>
          </w:p>
        </w:tc>
      </w:tr>
      <w:tr w:rsidR="00F0799E" w:rsidRPr="00602AF2" w:rsidTr="007E0598">
        <w:trPr>
          <w:trHeight w:val="445"/>
        </w:trPr>
        <w:tc>
          <w:tcPr>
            <w:tcW w:w="709" w:type="dxa"/>
            <w:vMerge/>
            <w:vAlign w:val="center"/>
          </w:tcPr>
          <w:p w:rsidR="00F0799E" w:rsidRPr="00602AF2" w:rsidRDefault="00F0799E" w:rsidP="007E0598">
            <w:pPr>
              <w:jc w:val="center"/>
              <w:rPr>
                <w:rFonts w:ascii="GHEA Grapalat" w:hAnsi="GHEA Grapalat"/>
                <w:sz w:val="20"/>
                <w:szCs w:val="20"/>
              </w:rPr>
            </w:pPr>
          </w:p>
        </w:tc>
        <w:tc>
          <w:tcPr>
            <w:tcW w:w="1134" w:type="dxa"/>
            <w:vMerge/>
            <w:vAlign w:val="center"/>
          </w:tcPr>
          <w:p w:rsidR="00F0799E" w:rsidRPr="00602AF2" w:rsidRDefault="00F0799E" w:rsidP="007E0598">
            <w:pPr>
              <w:jc w:val="center"/>
              <w:rPr>
                <w:rFonts w:ascii="GHEA Grapalat" w:hAnsi="GHEA Grapalat"/>
                <w:sz w:val="20"/>
                <w:szCs w:val="20"/>
              </w:rPr>
            </w:pPr>
          </w:p>
        </w:tc>
        <w:tc>
          <w:tcPr>
            <w:tcW w:w="1559" w:type="dxa"/>
            <w:vMerge/>
            <w:tcBorders>
              <w:bottom w:val="single" w:sz="4" w:space="0" w:color="auto"/>
            </w:tcBorders>
            <w:vAlign w:val="center"/>
          </w:tcPr>
          <w:p w:rsidR="00F0799E" w:rsidRPr="00602AF2" w:rsidRDefault="00F0799E" w:rsidP="007E0598">
            <w:pPr>
              <w:jc w:val="center"/>
              <w:rPr>
                <w:rFonts w:ascii="GHEA Grapalat" w:hAnsi="GHEA Grapalat"/>
                <w:sz w:val="20"/>
                <w:szCs w:val="20"/>
              </w:rPr>
            </w:pPr>
          </w:p>
        </w:tc>
        <w:tc>
          <w:tcPr>
            <w:tcW w:w="993" w:type="dxa"/>
            <w:vMerge/>
            <w:vAlign w:val="center"/>
          </w:tcPr>
          <w:p w:rsidR="00F0799E" w:rsidRPr="00602AF2" w:rsidRDefault="00F0799E" w:rsidP="007E0598">
            <w:pPr>
              <w:jc w:val="center"/>
              <w:rPr>
                <w:rFonts w:ascii="GHEA Grapalat" w:hAnsi="GHEA Grapalat"/>
                <w:sz w:val="20"/>
                <w:szCs w:val="20"/>
              </w:rPr>
            </w:pPr>
          </w:p>
        </w:tc>
        <w:tc>
          <w:tcPr>
            <w:tcW w:w="4961" w:type="dxa"/>
            <w:vMerge/>
            <w:vAlign w:val="center"/>
          </w:tcPr>
          <w:p w:rsidR="00F0799E" w:rsidRPr="00602AF2" w:rsidRDefault="00F0799E" w:rsidP="007E0598">
            <w:pPr>
              <w:jc w:val="center"/>
              <w:rPr>
                <w:rFonts w:ascii="GHEA Grapalat" w:hAnsi="GHEA Grapalat"/>
                <w:sz w:val="20"/>
                <w:szCs w:val="20"/>
              </w:rPr>
            </w:pPr>
          </w:p>
        </w:tc>
        <w:tc>
          <w:tcPr>
            <w:tcW w:w="992" w:type="dxa"/>
            <w:vMerge/>
            <w:vAlign w:val="center"/>
          </w:tcPr>
          <w:p w:rsidR="00F0799E" w:rsidRPr="00602AF2" w:rsidRDefault="00F0799E" w:rsidP="007E0598">
            <w:pPr>
              <w:jc w:val="center"/>
              <w:rPr>
                <w:rFonts w:ascii="GHEA Grapalat" w:hAnsi="GHEA Grapalat"/>
                <w:sz w:val="20"/>
                <w:szCs w:val="20"/>
              </w:rPr>
            </w:pPr>
          </w:p>
        </w:tc>
        <w:tc>
          <w:tcPr>
            <w:tcW w:w="709" w:type="dxa"/>
            <w:vMerge/>
            <w:vAlign w:val="center"/>
          </w:tcPr>
          <w:p w:rsidR="00F0799E" w:rsidRPr="00602AF2" w:rsidRDefault="00F0799E" w:rsidP="007E0598">
            <w:pPr>
              <w:jc w:val="center"/>
              <w:rPr>
                <w:rFonts w:ascii="GHEA Grapalat" w:hAnsi="GHEA Grapalat"/>
                <w:sz w:val="20"/>
                <w:szCs w:val="20"/>
              </w:rPr>
            </w:pPr>
          </w:p>
        </w:tc>
        <w:tc>
          <w:tcPr>
            <w:tcW w:w="709" w:type="dxa"/>
            <w:vMerge/>
            <w:vAlign w:val="center"/>
          </w:tcPr>
          <w:p w:rsidR="00F0799E" w:rsidRPr="00602AF2" w:rsidRDefault="00F0799E" w:rsidP="007E0598">
            <w:pPr>
              <w:jc w:val="center"/>
              <w:rPr>
                <w:rFonts w:ascii="GHEA Grapalat" w:hAnsi="GHEA Grapalat"/>
                <w:sz w:val="20"/>
                <w:szCs w:val="20"/>
              </w:rPr>
            </w:pPr>
          </w:p>
        </w:tc>
        <w:tc>
          <w:tcPr>
            <w:tcW w:w="850" w:type="dxa"/>
            <w:vMerge/>
            <w:tcBorders>
              <w:bottom w:val="single" w:sz="4" w:space="0" w:color="auto"/>
            </w:tcBorders>
            <w:vAlign w:val="center"/>
          </w:tcPr>
          <w:p w:rsidR="00F0799E" w:rsidRPr="00602AF2" w:rsidRDefault="00F0799E" w:rsidP="007E0598">
            <w:pPr>
              <w:jc w:val="center"/>
              <w:rPr>
                <w:rFonts w:ascii="GHEA Grapalat" w:hAnsi="GHEA Grapalat"/>
                <w:sz w:val="20"/>
                <w:szCs w:val="20"/>
              </w:rPr>
            </w:pPr>
          </w:p>
        </w:tc>
        <w:tc>
          <w:tcPr>
            <w:tcW w:w="992" w:type="dxa"/>
            <w:vAlign w:val="center"/>
          </w:tcPr>
          <w:p w:rsidR="00F0799E" w:rsidRPr="00602AF2" w:rsidRDefault="00F0799E" w:rsidP="007E0598">
            <w:pPr>
              <w:jc w:val="center"/>
              <w:rPr>
                <w:rFonts w:ascii="GHEA Grapalat" w:hAnsi="GHEA Grapalat"/>
                <w:sz w:val="20"/>
                <w:szCs w:val="20"/>
              </w:rPr>
            </w:pPr>
            <w:r w:rsidRPr="00602AF2">
              <w:rPr>
                <w:rFonts w:ascii="GHEA Grapalat" w:hAnsi="GHEA Grapalat"/>
                <w:sz w:val="20"/>
                <w:szCs w:val="20"/>
              </w:rPr>
              <w:t>адрес</w:t>
            </w:r>
          </w:p>
        </w:tc>
        <w:tc>
          <w:tcPr>
            <w:tcW w:w="709" w:type="dxa"/>
            <w:tcBorders>
              <w:bottom w:val="single" w:sz="4" w:space="0" w:color="auto"/>
            </w:tcBorders>
            <w:vAlign w:val="center"/>
          </w:tcPr>
          <w:p w:rsidR="00F0799E" w:rsidRPr="00602AF2" w:rsidRDefault="00F0799E" w:rsidP="007E0598">
            <w:pPr>
              <w:jc w:val="center"/>
              <w:rPr>
                <w:rFonts w:ascii="GHEA Grapalat" w:hAnsi="GHEA Grapalat"/>
                <w:sz w:val="20"/>
                <w:szCs w:val="20"/>
              </w:rPr>
            </w:pPr>
            <w:r w:rsidRPr="00602AF2">
              <w:rPr>
                <w:rFonts w:ascii="GHEA Grapalat" w:hAnsi="GHEA Grapalat"/>
                <w:sz w:val="20"/>
                <w:szCs w:val="20"/>
              </w:rPr>
              <w:t>количество предметов</w:t>
            </w:r>
          </w:p>
        </w:tc>
        <w:tc>
          <w:tcPr>
            <w:tcW w:w="1701" w:type="dxa"/>
            <w:vAlign w:val="center"/>
          </w:tcPr>
          <w:p w:rsidR="00F0799E" w:rsidRPr="00602AF2" w:rsidRDefault="00F0799E" w:rsidP="007E0598">
            <w:pPr>
              <w:jc w:val="center"/>
              <w:rPr>
                <w:rFonts w:ascii="GHEA Grapalat" w:hAnsi="GHEA Grapalat"/>
                <w:sz w:val="20"/>
                <w:szCs w:val="20"/>
              </w:rPr>
            </w:pPr>
            <w:r w:rsidRPr="00602AF2">
              <w:rPr>
                <w:rFonts w:ascii="GHEA Grapalat" w:hAnsi="GHEA Grapalat"/>
                <w:sz w:val="20"/>
                <w:szCs w:val="20"/>
              </w:rPr>
              <w:t>Крайний срок***</w:t>
            </w:r>
          </w:p>
          <w:p w:rsidR="00F0799E" w:rsidRPr="00602AF2" w:rsidRDefault="00F0799E" w:rsidP="007E0598">
            <w:pPr>
              <w:jc w:val="center"/>
              <w:rPr>
                <w:rFonts w:ascii="GHEA Grapalat" w:hAnsi="GHEA Grapalat"/>
                <w:sz w:val="20"/>
                <w:szCs w:val="20"/>
              </w:rPr>
            </w:pPr>
          </w:p>
        </w:tc>
      </w:tr>
      <w:tr w:rsidR="00F0799E" w:rsidRPr="00602AF2" w:rsidTr="007E0598">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F0799E" w:rsidRPr="00602AF2" w:rsidRDefault="00F0799E" w:rsidP="00F0799E">
            <w:pPr>
              <w:pStyle w:val="aff3"/>
              <w:numPr>
                <w:ilvl w:val="0"/>
                <w:numId w:val="13"/>
              </w:numPr>
              <w:jc w:val="center"/>
              <w:rPr>
                <w:rFonts w:ascii="GHEA Grapalat" w:hAnsi="GHEA Grapalat"/>
                <w:sz w:val="20"/>
                <w:szCs w:val="20"/>
              </w:rPr>
            </w:pPr>
          </w:p>
        </w:tc>
        <w:tc>
          <w:tcPr>
            <w:tcW w:w="1134" w:type="dxa"/>
            <w:tcBorders>
              <w:top w:val="nil"/>
              <w:left w:val="single" w:sz="8" w:space="0" w:color="auto"/>
              <w:bottom w:val="single" w:sz="8" w:space="0" w:color="auto"/>
              <w:right w:val="single" w:sz="8" w:space="0" w:color="auto"/>
            </w:tcBorders>
            <w:shd w:val="clear" w:color="auto" w:fill="auto"/>
            <w:vAlign w:val="center"/>
          </w:tcPr>
          <w:p w:rsidR="00F0799E" w:rsidRPr="00602AF2" w:rsidRDefault="00F0799E" w:rsidP="007E0598">
            <w:pPr>
              <w:jc w:val="center"/>
              <w:rPr>
                <w:rFonts w:ascii="GHEA Grapalat" w:hAnsi="GHEA Grapalat"/>
                <w:sz w:val="20"/>
                <w:szCs w:val="20"/>
              </w:rPr>
            </w:pPr>
            <w:r>
              <w:rPr>
                <w:rFonts w:ascii="Calibri" w:hAnsi="Calibri"/>
                <w:color w:val="000000"/>
                <w:sz w:val="20"/>
                <w:szCs w:val="20"/>
              </w:rPr>
              <w:t>15811100</w:t>
            </w:r>
          </w:p>
        </w:tc>
        <w:tc>
          <w:tcPr>
            <w:tcW w:w="1559" w:type="dxa"/>
            <w:tcBorders>
              <w:top w:val="single" w:sz="4" w:space="0" w:color="auto"/>
              <w:left w:val="nil"/>
              <w:bottom w:val="single" w:sz="4" w:space="0" w:color="auto"/>
              <w:right w:val="single" w:sz="4" w:space="0" w:color="auto"/>
            </w:tcBorders>
            <w:shd w:val="clear" w:color="auto" w:fill="auto"/>
            <w:vAlign w:val="center"/>
          </w:tcPr>
          <w:p w:rsidR="00F0799E" w:rsidRPr="00602AF2" w:rsidRDefault="00F0799E" w:rsidP="007E0598">
            <w:pPr>
              <w:jc w:val="center"/>
              <w:rPr>
                <w:rFonts w:ascii="GHEA Grapalat" w:hAnsi="GHEA Grapalat"/>
                <w:sz w:val="20"/>
                <w:szCs w:val="20"/>
              </w:rPr>
            </w:pPr>
            <w:r>
              <w:rPr>
                <w:rFonts w:ascii="Sylfaen" w:hAnsi="Sylfaen" w:cs="Sylfaen"/>
                <w:color w:val="000000"/>
                <w:sz w:val="20"/>
                <w:szCs w:val="20"/>
              </w:rPr>
              <w:t>Хлеб</w:t>
            </w:r>
            <w:r>
              <w:rPr>
                <w:rFonts w:ascii="Calibri" w:hAnsi="Calibri"/>
                <w:color w:val="000000"/>
                <w:sz w:val="20"/>
                <w:szCs w:val="20"/>
              </w:rPr>
              <w:t xml:space="preserve"> </w:t>
            </w:r>
          </w:p>
        </w:tc>
        <w:tc>
          <w:tcPr>
            <w:tcW w:w="993" w:type="dxa"/>
            <w:tcBorders>
              <w:left w:val="single" w:sz="4" w:space="0" w:color="auto"/>
            </w:tcBorders>
          </w:tcPr>
          <w:p w:rsidR="00F0799E" w:rsidRPr="00602AF2" w:rsidRDefault="00F0799E" w:rsidP="007E0598">
            <w:pPr>
              <w:jc w:val="center"/>
              <w:rPr>
                <w:rFonts w:ascii="GHEA Grapalat" w:hAnsi="GHEA Grapalat"/>
                <w:sz w:val="20"/>
                <w:szCs w:val="20"/>
              </w:rPr>
            </w:pPr>
          </w:p>
        </w:tc>
        <w:tc>
          <w:tcPr>
            <w:tcW w:w="4961" w:type="dxa"/>
          </w:tcPr>
          <w:p w:rsidR="00F0799E" w:rsidRPr="001A441F" w:rsidRDefault="00F0799E" w:rsidP="007E0598">
            <w:pPr>
              <w:rPr>
                <w:rFonts w:ascii="GHEA Grapalat" w:hAnsi="GHEA Grapalat"/>
                <w:sz w:val="18"/>
                <w:szCs w:val="18"/>
              </w:rPr>
            </w:pPr>
            <w:r w:rsidRPr="001A441F">
              <w:rPr>
                <w:rFonts w:ascii="GHEA Grapalat" w:hAnsi="GHEA Grapalat" w:cs="Sylfaen"/>
                <w:sz w:val="18"/>
                <w:szCs w:val="18"/>
              </w:rPr>
              <w:t xml:space="preserve">Свежий хлеб, срок годности не более 9 часов. Изготовлен из высококачественной пшеничной муки. Соответствует требованиям гигиенических норм № 2-III-4.9-01-2010, Закона Республики Армения «О безопасности пищевых продуктов» и других применимых </w:t>
            </w:r>
            <w:r w:rsidRPr="001A441F">
              <w:rPr>
                <w:rFonts w:ascii="GHEA Grapalat" w:hAnsi="GHEA Grapalat" w:cs="Sylfaen"/>
                <w:sz w:val="18"/>
                <w:szCs w:val="18"/>
              </w:rPr>
              <w:lastRenderedPageBreak/>
              <w:t>нормативно-правовых актов и правил. Остаточный срок годности – не менее 90%. Поставки осуществляются с использованием специально разработанного оборудования и в соответствии с санитарно-гигиеническими требованиями.</w:t>
            </w:r>
          </w:p>
        </w:tc>
        <w:tc>
          <w:tcPr>
            <w:tcW w:w="992" w:type="dxa"/>
            <w:tcBorders>
              <w:top w:val="nil"/>
              <w:left w:val="single" w:sz="8" w:space="0" w:color="auto"/>
              <w:bottom w:val="single" w:sz="8" w:space="0" w:color="auto"/>
              <w:right w:val="nil"/>
            </w:tcBorders>
            <w:shd w:val="clear" w:color="auto" w:fill="auto"/>
            <w:vAlign w:val="center"/>
          </w:tcPr>
          <w:p w:rsidR="00F0799E" w:rsidRPr="003F1A5D" w:rsidRDefault="00F0799E" w:rsidP="007E0598">
            <w:pPr>
              <w:jc w:val="center"/>
              <w:rPr>
                <w:rFonts w:ascii="GHEA Grapalat" w:hAnsi="GHEA Grapalat"/>
                <w:color w:val="FF0000"/>
                <w:sz w:val="20"/>
                <w:szCs w:val="20"/>
              </w:rPr>
            </w:pPr>
            <w:r>
              <w:rPr>
                <w:rFonts w:ascii="Sylfaen" w:hAnsi="Sylfaen" w:cs="Sylfaen"/>
                <w:color w:val="000000"/>
                <w:sz w:val="20"/>
                <w:szCs w:val="20"/>
              </w:rPr>
              <w:lastRenderedPageBreak/>
              <w:t>кг</w:t>
            </w:r>
          </w:p>
        </w:tc>
        <w:tc>
          <w:tcPr>
            <w:tcW w:w="709" w:type="dxa"/>
          </w:tcPr>
          <w:p w:rsidR="00F0799E" w:rsidRPr="003F1A5D" w:rsidRDefault="00F0799E" w:rsidP="007E0598">
            <w:pPr>
              <w:jc w:val="center"/>
              <w:rPr>
                <w:rFonts w:ascii="GHEA Grapalat" w:hAnsi="GHEA Grapalat"/>
                <w:color w:val="FF0000"/>
                <w:sz w:val="20"/>
                <w:szCs w:val="20"/>
              </w:rPr>
            </w:pPr>
          </w:p>
        </w:tc>
        <w:tc>
          <w:tcPr>
            <w:tcW w:w="709" w:type="dxa"/>
          </w:tcPr>
          <w:p w:rsidR="00F0799E" w:rsidRPr="003F1A5D" w:rsidRDefault="00F0799E" w:rsidP="007E0598">
            <w:pPr>
              <w:jc w:val="center"/>
              <w:rPr>
                <w:rFonts w:ascii="GHEA Grapalat" w:hAnsi="GHEA Grapalat"/>
                <w:color w:val="FF0000"/>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rsidR="00F0799E" w:rsidRPr="003F1A5D" w:rsidRDefault="00F0799E" w:rsidP="007E0598">
            <w:pPr>
              <w:jc w:val="center"/>
              <w:rPr>
                <w:rFonts w:ascii="GHEA Grapalat" w:hAnsi="GHEA Grapalat"/>
                <w:color w:val="FF0000"/>
                <w:sz w:val="20"/>
                <w:szCs w:val="20"/>
              </w:rPr>
            </w:pPr>
            <w:r>
              <w:rPr>
                <w:rFonts w:ascii="Calibri" w:hAnsi="Calibri"/>
                <w:b/>
                <w:bCs/>
                <w:color w:val="000000"/>
                <w:sz w:val="20"/>
                <w:szCs w:val="20"/>
              </w:rPr>
              <w:t>3000</w:t>
            </w:r>
          </w:p>
        </w:tc>
        <w:tc>
          <w:tcPr>
            <w:tcW w:w="992" w:type="dxa"/>
          </w:tcPr>
          <w:p w:rsidR="00F0799E" w:rsidRPr="006267DC" w:rsidRDefault="00F0799E" w:rsidP="007E0598">
            <w:pPr>
              <w:jc w:val="center"/>
              <w:rPr>
                <w:rFonts w:ascii="GHEA Grapalat" w:hAnsi="GHEA Grapalat"/>
                <w:color w:val="FF0000"/>
                <w:sz w:val="20"/>
                <w:szCs w:val="20"/>
              </w:rPr>
            </w:pPr>
            <w:r w:rsidRPr="006267DC">
              <w:rPr>
                <w:rFonts w:ascii="GHEA Grapalat" w:hAnsi="GHEA Grapalat" w:cs="Sylfaen"/>
                <w:sz w:val="16"/>
                <w:szCs w:val="16"/>
                <w:lang w:val="hy-AM"/>
              </w:rPr>
              <w:t>К</w:t>
            </w:r>
            <w:r w:rsidRPr="006267DC">
              <w:rPr>
                <w:rFonts w:ascii="MS Mincho" w:eastAsia="MS Mincho" w:hAnsi="MS Mincho" w:cs="MS Mincho" w:hint="eastAsia"/>
                <w:sz w:val="16"/>
                <w:szCs w:val="16"/>
                <w:lang w:val="hy-AM"/>
              </w:rPr>
              <w:t>․</w:t>
            </w:r>
            <w:r w:rsidRPr="006267DC">
              <w:rPr>
                <w:rFonts w:ascii="GHEA Grapalat" w:hAnsi="GHEA Grapalat"/>
                <w:sz w:val="16"/>
                <w:szCs w:val="16"/>
                <w:lang w:val="hy-AM"/>
              </w:rPr>
              <w:t xml:space="preserve"> </w:t>
            </w:r>
            <w:r w:rsidRPr="006267DC">
              <w:rPr>
                <w:rFonts w:ascii="GHEA Grapalat" w:hAnsi="GHEA Grapalat" w:cs="Sylfaen"/>
                <w:sz w:val="16"/>
                <w:szCs w:val="16"/>
                <w:lang w:val="hy-AM"/>
              </w:rPr>
              <w:t>Веди</w:t>
            </w:r>
            <w:r w:rsidRPr="006267DC">
              <w:rPr>
                <w:rFonts w:ascii="GHEA Grapalat" w:hAnsi="GHEA Grapalat"/>
                <w:sz w:val="16"/>
                <w:szCs w:val="16"/>
                <w:lang w:val="hy-AM"/>
              </w:rPr>
              <w:t xml:space="preserve"> </w:t>
            </w:r>
            <w:r w:rsidRPr="006267DC">
              <w:rPr>
                <w:rFonts w:ascii="GHEA Grapalat" w:hAnsi="GHEA Grapalat" w:cs="Sylfaen"/>
                <w:sz w:val="16"/>
                <w:szCs w:val="16"/>
                <w:lang w:val="hy-AM"/>
              </w:rPr>
              <w:t>Араратян</w:t>
            </w:r>
            <w:r w:rsidRPr="006267DC">
              <w:rPr>
                <w:rFonts w:ascii="GHEA Grapalat" w:hAnsi="GHEA Grapalat"/>
                <w:sz w:val="16"/>
                <w:szCs w:val="16"/>
                <w:lang w:val="hy-AM"/>
              </w:rPr>
              <w:t>81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F0799E" w:rsidRPr="003F1A5D" w:rsidRDefault="00F0799E" w:rsidP="007E0598">
            <w:pPr>
              <w:jc w:val="center"/>
              <w:rPr>
                <w:rFonts w:ascii="GHEA Grapalat" w:hAnsi="GHEA Grapalat"/>
                <w:color w:val="FF0000"/>
                <w:sz w:val="20"/>
                <w:szCs w:val="20"/>
              </w:rPr>
            </w:pPr>
            <w:r>
              <w:rPr>
                <w:rFonts w:ascii="Calibri" w:hAnsi="Calibri"/>
                <w:b/>
                <w:bCs/>
                <w:color w:val="000000"/>
                <w:sz w:val="20"/>
                <w:szCs w:val="20"/>
              </w:rPr>
              <w:t>3000</w:t>
            </w:r>
          </w:p>
        </w:tc>
        <w:tc>
          <w:tcPr>
            <w:tcW w:w="1701" w:type="dxa"/>
          </w:tcPr>
          <w:p w:rsidR="00F0799E" w:rsidRPr="00602AF2" w:rsidRDefault="00F0799E" w:rsidP="007E0598">
            <w:pPr>
              <w:jc w:val="center"/>
              <w:rPr>
                <w:rFonts w:ascii="GHEA Grapalat" w:hAnsi="GHEA Grapalat"/>
                <w:color w:val="FF0000"/>
                <w:sz w:val="16"/>
                <w:szCs w:val="16"/>
              </w:rPr>
            </w:pPr>
            <w:r w:rsidRPr="000612A8">
              <w:rPr>
                <w:rFonts w:ascii="GHEA Grapalat" w:hAnsi="GHEA Grapalat" w:cs="Sylfaen"/>
                <w:sz w:val="16"/>
                <w:szCs w:val="16"/>
                <w:lang w:val="hy-AM"/>
              </w:rPr>
              <w:t xml:space="preserve">После вступления контракта в силу, вплоть до последнего рабочего дня декабря 2026 года </w:t>
            </w:r>
            <w:r w:rsidRPr="000612A8">
              <w:rPr>
                <w:rFonts w:ascii="GHEA Grapalat" w:hAnsi="GHEA Grapalat" w:cs="Sylfaen"/>
                <w:sz w:val="16"/>
                <w:szCs w:val="16"/>
                <w:lang w:val="hy-AM"/>
              </w:rPr>
              <w:lastRenderedPageBreak/>
              <w:t>включительно, в детском саду.</w:t>
            </w:r>
          </w:p>
        </w:tc>
      </w:tr>
      <w:tr w:rsidR="00F0799E" w:rsidRPr="00602AF2" w:rsidTr="007E0598">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F0799E" w:rsidRPr="00602AF2" w:rsidRDefault="00F0799E" w:rsidP="00F0799E">
            <w:pPr>
              <w:pStyle w:val="aff3"/>
              <w:numPr>
                <w:ilvl w:val="0"/>
                <w:numId w:val="13"/>
              </w:numPr>
              <w:jc w:val="center"/>
              <w:rPr>
                <w:rFonts w:ascii="GHEA Grapalat" w:hAnsi="GHEA Grapalat"/>
                <w:color w:val="000000"/>
                <w:sz w:val="20"/>
                <w:szCs w:val="20"/>
              </w:rPr>
            </w:pPr>
          </w:p>
        </w:tc>
        <w:tc>
          <w:tcPr>
            <w:tcW w:w="1134" w:type="dxa"/>
            <w:tcBorders>
              <w:top w:val="nil"/>
              <w:left w:val="single" w:sz="8" w:space="0" w:color="auto"/>
              <w:bottom w:val="single" w:sz="8" w:space="0" w:color="auto"/>
              <w:right w:val="single" w:sz="8" w:space="0" w:color="auto"/>
            </w:tcBorders>
            <w:shd w:val="clear" w:color="auto" w:fill="auto"/>
            <w:vAlign w:val="center"/>
          </w:tcPr>
          <w:p w:rsidR="00F0799E" w:rsidRPr="00602AF2" w:rsidRDefault="00F0799E" w:rsidP="007E0598">
            <w:pPr>
              <w:jc w:val="center"/>
              <w:rPr>
                <w:rFonts w:ascii="GHEA Grapalat" w:hAnsi="GHEA Grapalat"/>
                <w:color w:val="000000"/>
                <w:sz w:val="20"/>
                <w:szCs w:val="20"/>
              </w:rPr>
            </w:pPr>
            <w:r>
              <w:rPr>
                <w:rFonts w:ascii="Calibri" w:hAnsi="Calibri"/>
                <w:color w:val="000000"/>
                <w:sz w:val="20"/>
                <w:szCs w:val="20"/>
              </w:rPr>
              <w:t>15821500</w:t>
            </w:r>
          </w:p>
        </w:tc>
        <w:tc>
          <w:tcPr>
            <w:tcW w:w="1559" w:type="dxa"/>
            <w:tcBorders>
              <w:top w:val="single" w:sz="4" w:space="0" w:color="auto"/>
              <w:left w:val="nil"/>
              <w:bottom w:val="single" w:sz="4" w:space="0" w:color="auto"/>
              <w:right w:val="single" w:sz="4" w:space="0" w:color="auto"/>
            </w:tcBorders>
            <w:shd w:val="clear" w:color="auto" w:fill="auto"/>
            <w:vAlign w:val="center"/>
          </w:tcPr>
          <w:p w:rsidR="00F0799E" w:rsidRPr="00602AF2" w:rsidRDefault="00F0799E" w:rsidP="007E0598">
            <w:pPr>
              <w:jc w:val="center"/>
              <w:rPr>
                <w:rFonts w:ascii="GHEA Grapalat" w:hAnsi="GHEA Grapalat" w:cs="Sylfaen"/>
                <w:color w:val="000000"/>
                <w:sz w:val="20"/>
                <w:szCs w:val="20"/>
              </w:rPr>
            </w:pPr>
            <w:r>
              <w:rPr>
                <w:rFonts w:ascii="Sylfaen" w:hAnsi="Sylfaen" w:cs="Sylfaen"/>
                <w:color w:val="000000"/>
                <w:sz w:val="20"/>
                <w:szCs w:val="20"/>
              </w:rPr>
              <w:t>Овсянка</w:t>
            </w:r>
            <w:r>
              <w:rPr>
                <w:rFonts w:ascii="Calibri" w:hAnsi="Calibri"/>
                <w:color w:val="000000"/>
                <w:sz w:val="20"/>
                <w:szCs w:val="20"/>
              </w:rPr>
              <w:t xml:space="preserve"> </w:t>
            </w:r>
            <w:r>
              <w:rPr>
                <w:rFonts w:ascii="Sylfaen" w:hAnsi="Sylfaen" w:cs="Sylfaen"/>
                <w:color w:val="000000"/>
                <w:sz w:val="20"/>
                <w:szCs w:val="20"/>
              </w:rPr>
              <w:t>пончик</w:t>
            </w:r>
          </w:p>
        </w:tc>
        <w:tc>
          <w:tcPr>
            <w:tcW w:w="993" w:type="dxa"/>
            <w:tcBorders>
              <w:left w:val="single" w:sz="4" w:space="0" w:color="auto"/>
            </w:tcBorders>
          </w:tcPr>
          <w:p w:rsidR="00F0799E" w:rsidRPr="00602AF2" w:rsidRDefault="00F0799E" w:rsidP="007E0598">
            <w:pPr>
              <w:jc w:val="center"/>
              <w:rPr>
                <w:rFonts w:ascii="GHEA Grapalat" w:hAnsi="GHEA Grapalat"/>
                <w:sz w:val="20"/>
                <w:szCs w:val="20"/>
              </w:rPr>
            </w:pPr>
          </w:p>
        </w:tc>
        <w:tc>
          <w:tcPr>
            <w:tcW w:w="4961" w:type="dxa"/>
          </w:tcPr>
          <w:p w:rsidR="00F0799E" w:rsidRPr="001A441F" w:rsidRDefault="00F0799E" w:rsidP="007E0598">
            <w:pPr>
              <w:jc w:val="center"/>
              <w:rPr>
                <w:rFonts w:ascii="GHEA Grapalat" w:hAnsi="GHEA Grapalat" w:cs="Sylfaen"/>
                <w:color w:val="000000"/>
                <w:sz w:val="18"/>
                <w:szCs w:val="18"/>
                <w:lang w:val="hy-AM"/>
              </w:rPr>
            </w:pPr>
            <w:r w:rsidRPr="001A441F">
              <w:rPr>
                <w:rFonts w:ascii="GHEA Grapalat" w:hAnsi="GHEA Grapalat" w:cs="Sylfaen"/>
                <w:sz w:val="18"/>
                <w:szCs w:val="18"/>
              </w:rPr>
              <w:t xml:space="preserve">из высококачественной </w:t>
            </w:r>
            <w:proofErr w:type="gramStart"/>
            <w:r w:rsidRPr="001A441F">
              <w:rPr>
                <w:rFonts w:ascii="GHEA Grapalat" w:hAnsi="GHEA Grapalat" w:cs="Sylfaen"/>
                <w:sz w:val="18"/>
                <w:szCs w:val="18"/>
              </w:rPr>
              <w:t>овсянки</w:t>
            </w:r>
            <w:r w:rsidRPr="001A441F">
              <w:rPr>
                <w:rFonts w:ascii="GHEA Grapalat" w:hAnsi="GHEA Grapalat" w:cs="Sylfaen"/>
                <w:color w:val="000000"/>
                <w:sz w:val="18"/>
                <w:szCs w:val="18"/>
                <w:lang w:val="hy-AM"/>
              </w:rPr>
              <w:t xml:space="preserve">  Приготовленный</w:t>
            </w:r>
            <w:proofErr w:type="gramEnd"/>
            <w:r w:rsidRPr="001A441F">
              <w:rPr>
                <w:rFonts w:ascii="GHEA Grapalat" w:hAnsi="GHEA Grapalat" w:cs="Sylfaen"/>
                <w:color w:val="000000"/>
                <w:sz w:val="18"/>
                <w:szCs w:val="18"/>
                <w:lang w:val="hy-AM"/>
              </w:rPr>
              <w:t xml:space="preserve"> пончик. Этикетка:</w:t>
            </w:r>
            <w:r w:rsidRPr="001A441F">
              <w:rPr>
                <w:rFonts w:ascii="GHEA Grapalat" w:hAnsi="GHEA Grapalat"/>
                <w:color w:val="000000"/>
                <w:sz w:val="18"/>
                <w:szCs w:val="18"/>
                <w:lang w:val="hy-AM"/>
              </w:rPr>
              <w:t xml:space="preserve"> </w:t>
            </w:r>
            <w:r w:rsidRPr="001A441F">
              <w:rPr>
                <w:rFonts w:ascii="GHEA Grapalat" w:hAnsi="GHEA Grapalat" w:cs="Sylfaen"/>
                <w:color w:val="000000"/>
                <w:sz w:val="18"/>
                <w:szCs w:val="18"/>
                <w:lang w:val="hy-AM"/>
              </w:rPr>
              <w:t>читаемый</w:t>
            </w:r>
            <w:r w:rsidRPr="001A441F">
              <w:rPr>
                <w:rFonts w:ascii="GHEA Grapalat" w:hAnsi="GHEA Grapalat"/>
                <w:color w:val="000000"/>
                <w:sz w:val="18"/>
                <w:szCs w:val="18"/>
                <w:lang w:val="hy-AM"/>
              </w:rPr>
              <w:t xml:space="preserve">:  </w:t>
            </w:r>
            <w:r w:rsidRPr="001A441F">
              <w:rPr>
                <w:rFonts w:ascii="GHEA Grapalat" w:hAnsi="GHEA Grapalat" w:cs="Sylfaen"/>
                <w:color w:val="000000"/>
                <w:sz w:val="18"/>
                <w:szCs w:val="18"/>
                <w:lang w:val="hy-AM"/>
              </w:rPr>
              <w:t>Еда</w:t>
            </w:r>
            <w:r w:rsidRPr="001A441F">
              <w:rPr>
                <w:rFonts w:ascii="GHEA Grapalat" w:hAnsi="GHEA Grapalat"/>
                <w:color w:val="000000"/>
                <w:sz w:val="18"/>
                <w:szCs w:val="18"/>
                <w:lang w:val="hy-AM"/>
              </w:rPr>
              <w:t xml:space="preserve"> </w:t>
            </w:r>
            <w:r w:rsidRPr="001A441F">
              <w:rPr>
                <w:rFonts w:ascii="GHEA Grapalat" w:hAnsi="GHEA Grapalat" w:cs="Sylfaen"/>
                <w:color w:val="000000"/>
                <w:sz w:val="18"/>
                <w:szCs w:val="18"/>
                <w:lang w:val="hy-AM"/>
              </w:rPr>
              <w:t>поставлять</w:t>
            </w:r>
            <w:r w:rsidRPr="001A441F">
              <w:rPr>
                <w:rFonts w:ascii="GHEA Grapalat" w:hAnsi="GHEA Grapalat"/>
                <w:color w:val="000000"/>
                <w:sz w:val="18"/>
                <w:szCs w:val="18"/>
                <w:lang w:val="hy-AM"/>
              </w:rPr>
              <w:t xml:space="preserve"> </w:t>
            </w:r>
            <w:r w:rsidRPr="001A441F">
              <w:rPr>
                <w:rFonts w:ascii="GHEA Grapalat" w:hAnsi="GHEA Grapalat" w:cs="Sylfaen"/>
                <w:color w:val="000000"/>
                <w:sz w:val="18"/>
                <w:szCs w:val="18"/>
                <w:lang w:val="hy-AM"/>
              </w:rPr>
              <w:t>в случае</w:t>
            </w:r>
            <w:r w:rsidRPr="001A441F">
              <w:rPr>
                <w:rFonts w:ascii="GHEA Grapalat" w:hAnsi="GHEA Grapalat"/>
                <w:color w:val="000000"/>
                <w:sz w:val="18"/>
                <w:szCs w:val="18"/>
                <w:lang w:val="hy-AM"/>
              </w:rPr>
              <w:t xml:space="preserve"> </w:t>
            </w:r>
            <w:r w:rsidRPr="001A441F">
              <w:rPr>
                <w:rFonts w:ascii="GHEA Grapalat" w:hAnsi="GHEA Grapalat" w:cs="Sylfaen"/>
                <w:color w:val="000000"/>
                <w:sz w:val="18"/>
                <w:szCs w:val="18"/>
                <w:lang w:val="hy-AM"/>
              </w:rPr>
              <w:t>технический</w:t>
            </w:r>
            <w:r w:rsidRPr="001A441F">
              <w:rPr>
                <w:rFonts w:ascii="GHEA Grapalat" w:hAnsi="GHEA Grapalat"/>
                <w:color w:val="000000"/>
                <w:sz w:val="18"/>
                <w:szCs w:val="18"/>
                <w:lang w:val="hy-AM"/>
              </w:rPr>
              <w:t xml:space="preserve"> </w:t>
            </w:r>
            <w:r w:rsidRPr="001A441F">
              <w:rPr>
                <w:rFonts w:ascii="GHEA Grapalat" w:hAnsi="GHEA Grapalat" w:cs="Sylfaen"/>
                <w:color w:val="000000"/>
                <w:sz w:val="18"/>
                <w:szCs w:val="18"/>
                <w:lang w:val="hy-AM"/>
              </w:rPr>
              <w:t>к описанию</w:t>
            </w:r>
            <w:r w:rsidRPr="001A441F">
              <w:rPr>
                <w:rFonts w:ascii="GHEA Grapalat" w:hAnsi="GHEA Grapalat"/>
                <w:color w:val="000000"/>
                <w:sz w:val="18"/>
                <w:szCs w:val="18"/>
                <w:lang w:val="hy-AM"/>
              </w:rPr>
              <w:t xml:space="preserve"> </w:t>
            </w:r>
            <w:r w:rsidRPr="001A441F">
              <w:rPr>
                <w:rFonts w:ascii="GHEA Grapalat" w:hAnsi="GHEA Grapalat" w:cs="Sylfaen"/>
                <w:color w:val="000000"/>
                <w:sz w:val="18"/>
                <w:szCs w:val="18"/>
                <w:lang w:val="hy-AM"/>
              </w:rPr>
              <w:t>или</w:t>
            </w:r>
            <w:r w:rsidRPr="001A441F">
              <w:rPr>
                <w:rFonts w:ascii="GHEA Grapalat" w:hAnsi="GHEA Grapalat"/>
                <w:color w:val="000000"/>
                <w:sz w:val="18"/>
                <w:szCs w:val="18"/>
                <w:lang w:val="hy-AM"/>
              </w:rPr>
              <w:t xml:space="preserve"> </w:t>
            </w:r>
            <w:r w:rsidRPr="001A441F">
              <w:rPr>
                <w:rFonts w:ascii="GHEA Grapalat" w:hAnsi="GHEA Grapalat" w:cs="Sylfaen"/>
                <w:color w:val="000000"/>
                <w:sz w:val="18"/>
                <w:szCs w:val="18"/>
                <w:lang w:val="hy-AM"/>
              </w:rPr>
              <w:t>поставлять</w:t>
            </w:r>
            <w:r w:rsidRPr="001A441F">
              <w:rPr>
                <w:rFonts w:ascii="GHEA Grapalat" w:hAnsi="GHEA Grapalat"/>
                <w:color w:val="000000"/>
                <w:sz w:val="18"/>
                <w:szCs w:val="18"/>
                <w:lang w:val="hy-AM"/>
              </w:rPr>
              <w:t xml:space="preserve"> </w:t>
            </w:r>
            <w:r w:rsidRPr="001A441F">
              <w:rPr>
                <w:rFonts w:ascii="GHEA Grapalat" w:hAnsi="GHEA Grapalat" w:cs="Sylfaen"/>
                <w:color w:val="000000"/>
                <w:sz w:val="18"/>
                <w:szCs w:val="18"/>
                <w:lang w:val="hy-AM"/>
              </w:rPr>
              <w:t>к условиям</w:t>
            </w:r>
            <w:r w:rsidRPr="001A441F">
              <w:rPr>
                <w:rFonts w:ascii="GHEA Grapalat" w:hAnsi="GHEA Grapalat"/>
                <w:color w:val="000000"/>
                <w:sz w:val="18"/>
                <w:szCs w:val="18"/>
                <w:lang w:val="hy-AM"/>
              </w:rPr>
              <w:t xml:space="preserve"> </w:t>
            </w:r>
            <w:r w:rsidRPr="001A441F">
              <w:rPr>
                <w:rFonts w:ascii="GHEA Grapalat" w:hAnsi="GHEA Grapalat" w:cs="Sylfaen"/>
                <w:color w:val="000000"/>
                <w:sz w:val="18"/>
                <w:szCs w:val="18"/>
                <w:lang w:val="hy-AM"/>
              </w:rPr>
              <w:t>несоответствие</w:t>
            </w:r>
            <w:r w:rsidRPr="001A441F">
              <w:rPr>
                <w:rFonts w:ascii="GHEA Grapalat" w:hAnsi="GHEA Grapalat"/>
                <w:color w:val="000000"/>
                <w:sz w:val="18"/>
                <w:szCs w:val="18"/>
                <w:lang w:val="hy-AM"/>
              </w:rPr>
              <w:t xml:space="preserve"> </w:t>
            </w:r>
            <w:r w:rsidRPr="001A441F">
              <w:rPr>
                <w:rFonts w:ascii="GHEA Grapalat" w:hAnsi="GHEA Grapalat" w:cs="Sylfaen"/>
                <w:color w:val="000000"/>
                <w:sz w:val="18"/>
                <w:szCs w:val="18"/>
                <w:lang w:val="hy-AM"/>
              </w:rPr>
              <w:t>в</w:t>
            </w:r>
            <w:r w:rsidRPr="001A441F">
              <w:rPr>
                <w:rFonts w:ascii="GHEA Grapalat" w:hAnsi="GHEA Grapalat"/>
                <w:color w:val="000000"/>
                <w:sz w:val="18"/>
                <w:szCs w:val="18"/>
                <w:lang w:val="hy-AM"/>
              </w:rPr>
              <w:t xml:space="preserve"> </w:t>
            </w:r>
            <w:r w:rsidRPr="001A441F">
              <w:rPr>
                <w:rFonts w:ascii="GHEA Grapalat" w:hAnsi="GHEA Grapalat" w:cs="Sylfaen"/>
                <w:color w:val="000000"/>
                <w:sz w:val="18"/>
                <w:szCs w:val="18"/>
                <w:lang w:val="hy-AM"/>
              </w:rPr>
              <w:t>приложение</w:t>
            </w:r>
            <w:r w:rsidRPr="001A441F">
              <w:rPr>
                <w:rFonts w:ascii="GHEA Grapalat" w:hAnsi="GHEA Grapalat"/>
                <w:color w:val="000000"/>
                <w:sz w:val="18"/>
                <w:szCs w:val="18"/>
                <w:lang w:val="hy-AM"/>
              </w:rPr>
              <w:t xml:space="preserve"> </w:t>
            </w:r>
            <w:r w:rsidRPr="001A441F">
              <w:rPr>
                <w:rFonts w:ascii="GHEA Grapalat" w:hAnsi="GHEA Grapalat" w:cs="Sylfaen"/>
                <w:color w:val="000000"/>
                <w:sz w:val="18"/>
                <w:szCs w:val="18"/>
                <w:lang w:val="hy-AM"/>
              </w:rPr>
              <w:t>придёт</w:t>
            </w:r>
            <w:r w:rsidRPr="001A441F">
              <w:rPr>
                <w:rFonts w:ascii="GHEA Grapalat" w:hAnsi="GHEA Grapalat"/>
                <w:color w:val="000000"/>
                <w:sz w:val="18"/>
                <w:szCs w:val="18"/>
                <w:lang w:val="hy-AM"/>
              </w:rPr>
              <w:t xml:space="preserve"> </w:t>
            </w:r>
            <w:r w:rsidRPr="001A441F">
              <w:rPr>
                <w:rFonts w:ascii="GHEA Grapalat" w:hAnsi="GHEA Grapalat" w:cs="Sylfaen"/>
                <w:color w:val="000000"/>
                <w:sz w:val="18"/>
                <w:szCs w:val="18"/>
                <w:lang w:val="hy-AM"/>
              </w:rPr>
              <w:t>в случае</w:t>
            </w:r>
            <w:r w:rsidRPr="001A441F">
              <w:rPr>
                <w:rFonts w:ascii="GHEA Grapalat" w:hAnsi="GHEA Grapalat"/>
                <w:color w:val="000000"/>
                <w:sz w:val="18"/>
                <w:szCs w:val="18"/>
                <w:lang w:val="hy-AM"/>
              </w:rPr>
              <w:t xml:space="preserve"> </w:t>
            </w:r>
            <w:r w:rsidRPr="001A441F">
              <w:rPr>
                <w:rFonts w:ascii="GHEA Grapalat" w:hAnsi="GHEA Grapalat" w:cs="Sylfaen"/>
                <w:color w:val="000000"/>
                <w:sz w:val="18"/>
                <w:szCs w:val="18"/>
                <w:lang w:val="hy-AM"/>
              </w:rPr>
              <w:t>несоответствие</w:t>
            </w:r>
            <w:r w:rsidRPr="001A441F">
              <w:rPr>
                <w:rFonts w:ascii="GHEA Grapalat" w:hAnsi="GHEA Grapalat"/>
                <w:color w:val="000000"/>
                <w:sz w:val="18"/>
                <w:szCs w:val="18"/>
                <w:lang w:val="hy-AM"/>
              </w:rPr>
              <w:t xml:space="preserve"> </w:t>
            </w:r>
            <w:r w:rsidRPr="001A441F">
              <w:rPr>
                <w:rFonts w:ascii="GHEA Grapalat" w:hAnsi="GHEA Grapalat" w:cs="Sylfaen"/>
                <w:color w:val="000000"/>
                <w:sz w:val="18"/>
                <w:szCs w:val="18"/>
                <w:lang w:val="hy-AM"/>
              </w:rPr>
              <w:t>исправление</w:t>
            </w:r>
            <w:r w:rsidRPr="001A441F">
              <w:rPr>
                <w:rFonts w:ascii="GHEA Grapalat" w:hAnsi="GHEA Grapalat"/>
                <w:color w:val="000000"/>
                <w:sz w:val="18"/>
                <w:szCs w:val="18"/>
                <w:lang w:val="hy-AM"/>
              </w:rPr>
              <w:t xml:space="preserve"> </w:t>
            </w:r>
            <w:r w:rsidRPr="001A441F">
              <w:rPr>
                <w:rFonts w:ascii="GHEA Grapalat" w:hAnsi="GHEA Grapalat" w:cs="Sylfaen"/>
                <w:color w:val="000000"/>
                <w:sz w:val="18"/>
                <w:szCs w:val="18"/>
                <w:lang w:val="hy-AM"/>
              </w:rPr>
              <w:t>крайний срок</w:t>
            </w:r>
            <w:r w:rsidRPr="001A441F">
              <w:rPr>
                <w:rFonts w:ascii="GHEA Grapalat" w:hAnsi="GHEA Grapalat"/>
                <w:color w:val="000000"/>
                <w:sz w:val="18"/>
                <w:szCs w:val="18"/>
                <w:lang w:val="hy-AM"/>
              </w:rPr>
              <w:t xml:space="preserve"> </w:t>
            </w:r>
            <w:r w:rsidRPr="001A441F">
              <w:rPr>
                <w:rFonts w:ascii="GHEA Grapalat" w:hAnsi="GHEA Grapalat" w:cs="Sylfaen"/>
                <w:color w:val="000000"/>
                <w:sz w:val="18"/>
                <w:szCs w:val="18"/>
                <w:lang w:val="hy-AM"/>
              </w:rPr>
              <w:t>является</w:t>
            </w:r>
            <w:r w:rsidRPr="001A441F">
              <w:rPr>
                <w:rFonts w:ascii="GHEA Grapalat" w:hAnsi="GHEA Grapalat"/>
                <w:color w:val="000000"/>
                <w:sz w:val="18"/>
                <w:szCs w:val="18"/>
                <w:lang w:val="hy-AM"/>
              </w:rPr>
              <w:t xml:space="preserve"> </w:t>
            </w:r>
            <w:r w:rsidRPr="001A441F">
              <w:rPr>
                <w:rFonts w:ascii="GHEA Grapalat" w:hAnsi="GHEA Grapalat" w:cs="Sylfaen"/>
                <w:color w:val="000000"/>
                <w:sz w:val="18"/>
                <w:szCs w:val="18"/>
                <w:lang w:val="hy-AM"/>
              </w:rPr>
              <w:t>определенный</w:t>
            </w:r>
            <w:r w:rsidRPr="001A441F">
              <w:rPr>
                <w:rFonts w:ascii="GHEA Grapalat" w:hAnsi="GHEA Grapalat"/>
                <w:color w:val="000000"/>
                <w:sz w:val="18"/>
                <w:szCs w:val="18"/>
                <w:lang w:val="hy-AM"/>
              </w:rPr>
              <w:t>1</w:t>
            </w:r>
            <w:r w:rsidRPr="001A441F">
              <w:rPr>
                <w:rFonts w:ascii="GHEA Grapalat" w:hAnsi="GHEA Grapalat" w:cs="Sylfaen"/>
                <w:color w:val="000000"/>
                <w:sz w:val="18"/>
                <w:szCs w:val="18"/>
                <w:lang w:val="hy-AM"/>
              </w:rPr>
              <w:t>день</w:t>
            </w:r>
            <w:r w:rsidRPr="001A441F">
              <w:rPr>
                <w:rFonts w:ascii="GHEA Grapalat" w:hAnsi="GHEA Grapalat"/>
                <w:color w:val="000000"/>
                <w:sz w:val="18"/>
                <w:szCs w:val="18"/>
                <w:lang w:val="hy-AM"/>
              </w:rPr>
              <w:t>:</w:t>
            </w:r>
          </w:p>
        </w:tc>
        <w:tc>
          <w:tcPr>
            <w:tcW w:w="992" w:type="dxa"/>
            <w:tcBorders>
              <w:top w:val="nil"/>
              <w:left w:val="single" w:sz="8" w:space="0" w:color="auto"/>
              <w:bottom w:val="single" w:sz="8" w:space="0" w:color="auto"/>
              <w:right w:val="nil"/>
            </w:tcBorders>
            <w:shd w:val="clear" w:color="auto" w:fill="auto"/>
            <w:vAlign w:val="center"/>
          </w:tcPr>
          <w:p w:rsidR="00F0799E" w:rsidRPr="0060474D" w:rsidRDefault="00F0799E" w:rsidP="007E0598">
            <w:pPr>
              <w:rPr>
                <w:rFonts w:ascii="GHEA Grapalat" w:hAnsi="GHEA Grapalat" w:cs="Sylfaen"/>
                <w:color w:val="000000"/>
                <w:sz w:val="20"/>
                <w:szCs w:val="20"/>
              </w:rPr>
            </w:pPr>
            <w:r>
              <w:rPr>
                <w:rFonts w:ascii="Sylfaen" w:hAnsi="Sylfaen" w:cs="Sylfaen"/>
                <w:color w:val="000000"/>
                <w:sz w:val="20"/>
                <w:szCs w:val="20"/>
              </w:rPr>
              <w:t>кг</w:t>
            </w:r>
          </w:p>
        </w:tc>
        <w:tc>
          <w:tcPr>
            <w:tcW w:w="709" w:type="dxa"/>
          </w:tcPr>
          <w:p w:rsidR="00F0799E" w:rsidRPr="001B30F3" w:rsidRDefault="00F0799E" w:rsidP="007E0598">
            <w:pPr>
              <w:jc w:val="center"/>
              <w:rPr>
                <w:rFonts w:ascii="GHEA Grapalat" w:hAnsi="GHEA Grapalat"/>
                <w:sz w:val="20"/>
                <w:szCs w:val="20"/>
                <w:lang w:val="hy-AM"/>
              </w:rPr>
            </w:pPr>
          </w:p>
        </w:tc>
        <w:tc>
          <w:tcPr>
            <w:tcW w:w="709" w:type="dxa"/>
          </w:tcPr>
          <w:p w:rsidR="00F0799E" w:rsidRPr="001B30F3" w:rsidRDefault="00F0799E" w:rsidP="007E0598">
            <w:pPr>
              <w:jc w:val="center"/>
              <w:rPr>
                <w:rFonts w:ascii="GHEA Grapalat" w:hAnsi="GHEA Grapalat"/>
                <w:sz w:val="20"/>
                <w:szCs w:val="20"/>
                <w:lang w:val="hy-AM"/>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rsidR="00F0799E" w:rsidRPr="00602AF2" w:rsidRDefault="00F0799E" w:rsidP="007E0598">
            <w:pPr>
              <w:jc w:val="center"/>
              <w:rPr>
                <w:rFonts w:ascii="GHEA Grapalat" w:hAnsi="GHEA Grapalat"/>
                <w:color w:val="000000"/>
                <w:sz w:val="20"/>
                <w:szCs w:val="20"/>
              </w:rPr>
            </w:pPr>
            <w:r>
              <w:rPr>
                <w:rFonts w:ascii="Calibri" w:hAnsi="Calibri"/>
                <w:b/>
                <w:bCs/>
                <w:color w:val="000000"/>
                <w:sz w:val="20"/>
                <w:szCs w:val="20"/>
              </w:rPr>
              <w:t>100</w:t>
            </w:r>
          </w:p>
        </w:tc>
        <w:tc>
          <w:tcPr>
            <w:tcW w:w="992" w:type="dxa"/>
          </w:tcPr>
          <w:p w:rsidR="00F0799E" w:rsidRPr="006267DC" w:rsidRDefault="00F0799E" w:rsidP="007E0598">
            <w:pPr>
              <w:jc w:val="center"/>
              <w:rPr>
                <w:rFonts w:ascii="GHEA Grapalat" w:hAnsi="GHEA Grapalat" w:cs="Sylfaen"/>
                <w:sz w:val="20"/>
                <w:szCs w:val="20"/>
                <w:lang w:val="hy-AM"/>
              </w:rPr>
            </w:pPr>
            <w:r w:rsidRPr="006267DC">
              <w:rPr>
                <w:rFonts w:ascii="GHEA Grapalat" w:hAnsi="GHEA Grapalat" w:cs="Sylfaen"/>
                <w:sz w:val="16"/>
                <w:szCs w:val="16"/>
                <w:lang w:val="hy-AM"/>
              </w:rPr>
              <w:t>К</w:t>
            </w:r>
            <w:r w:rsidRPr="006267DC">
              <w:rPr>
                <w:rFonts w:ascii="MS Mincho" w:eastAsia="MS Mincho" w:hAnsi="MS Mincho" w:cs="MS Mincho" w:hint="eastAsia"/>
                <w:sz w:val="16"/>
                <w:szCs w:val="16"/>
                <w:lang w:val="hy-AM"/>
              </w:rPr>
              <w:t>․</w:t>
            </w:r>
            <w:r w:rsidRPr="006267DC">
              <w:rPr>
                <w:rFonts w:ascii="GHEA Grapalat" w:hAnsi="GHEA Grapalat"/>
                <w:sz w:val="16"/>
                <w:szCs w:val="16"/>
                <w:lang w:val="hy-AM"/>
              </w:rPr>
              <w:t xml:space="preserve"> </w:t>
            </w:r>
            <w:r w:rsidRPr="006267DC">
              <w:rPr>
                <w:rFonts w:ascii="GHEA Grapalat" w:hAnsi="GHEA Grapalat" w:cs="Sylfaen"/>
                <w:sz w:val="16"/>
                <w:szCs w:val="16"/>
                <w:lang w:val="hy-AM"/>
              </w:rPr>
              <w:t>Веди</w:t>
            </w:r>
            <w:r w:rsidRPr="006267DC">
              <w:rPr>
                <w:rFonts w:ascii="GHEA Grapalat" w:hAnsi="GHEA Grapalat"/>
                <w:sz w:val="16"/>
                <w:szCs w:val="16"/>
                <w:lang w:val="hy-AM"/>
              </w:rPr>
              <w:t xml:space="preserve"> </w:t>
            </w:r>
            <w:r w:rsidRPr="006267DC">
              <w:rPr>
                <w:rFonts w:ascii="GHEA Grapalat" w:hAnsi="GHEA Grapalat" w:cs="Sylfaen"/>
                <w:sz w:val="16"/>
                <w:szCs w:val="16"/>
                <w:lang w:val="hy-AM"/>
              </w:rPr>
              <w:t>Араратян</w:t>
            </w:r>
            <w:r w:rsidRPr="006267DC">
              <w:rPr>
                <w:rFonts w:ascii="GHEA Grapalat" w:hAnsi="GHEA Grapalat"/>
                <w:sz w:val="16"/>
                <w:szCs w:val="16"/>
                <w:lang w:val="hy-AM"/>
              </w:rPr>
              <w:t>81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F0799E" w:rsidRPr="00602AF2" w:rsidRDefault="00F0799E" w:rsidP="007E0598">
            <w:pPr>
              <w:jc w:val="center"/>
              <w:rPr>
                <w:rFonts w:ascii="GHEA Grapalat" w:hAnsi="GHEA Grapalat"/>
                <w:color w:val="000000"/>
                <w:sz w:val="20"/>
                <w:szCs w:val="20"/>
              </w:rPr>
            </w:pPr>
            <w:r>
              <w:rPr>
                <w:rFonts w:ascii="Calibri" w:hAnsi="Calibri"/>
                <w:b/>
                <w:bCs/>
                <w:color w:val="000000"/>
                <w:sz w:val="20"/>
                <w:szCs w:val="20"/>
              </w:rPr>
              <w:t>100</w:t>
            </w:r>
          </w:p>
        </w:tc>
        <w:tc>
          <w:tcPr>
            <w:tcW w:w="1701" w:type="dxa"/>
          </w:tcPr>
          <w:p w:rsidR="00F0799E" w:rsidRPr="00602AF2" w:rsidRDefault="00F0799E" w:rsidP="007E0598">
            <w:pPr>
              <w:jc w:val="center"/>
              <w:rPr>
                <w:rFonts w:ascii="GHEA Grapalat" w:hAnsi="GHEA Grapalat" w:cs="Sylfaen"/>
                <w:sz w:val="16"/>
                <w:szCs w:val="16"/>
                <w:lang w:val="hy-AM"/>
              </w:rPr>
            </w:pPr>
            <w:r w:rsidRPr="000612A8">
              <w:rPr>
                <w:rFonts w:ascii="GHEA Grapalat" w:hAnsi="GHEA Grapalat" w:cs="Sylfaen"/>
                <w:sz w:val="16"/>
                <w:szCs w:val="16"/>
                <w:lang w:val="hy-AM"/>
              </w:rPr>
              <w:t>После вступления контракта в силу, вплоть до последнего рабочего дня декабря 2026 года включительно, в детском саду.</w:t>
            </w:r>
          </w:p>
        </w:tc>
      </w:tr>
      <w:tr w:rsidR="00F0799E" w:rsidRPr="00E70748" w:rsidTr="007E0598">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F0799E" w:rsidRPr="00602AF2" w:rsidRDefault="00F0799E" w:rsidP="00F0799E">
            <w:pPr>
              <w:pStyle w:val="aff3"/>
              <w:numPr>
                <w:ilvl w:val="0"/>
                <w:numId w:val="13"/>
              </w:numPr>
              <w:jc w:val="center"/>
              <w:rPr>
                <w:rFonts w:ascii="GHEA Grapalat" w:hAnsi="GHEA Grapalat"/>
                <w:color w:val="000000"/>
                <w:sz w:val="20"/>
                <w:szCs w:val="20"/>
              </w:rPr>
            </w:pPr>
          </w:p>
        </w:tc>
        <w:tc>
          <w:tcPr>
            <w:tcW w:w="1134" w:type="dxa"/>
            <w:tcBorders>
              <w:top w:val="nil"/>
              <w:left w:val="single" w:sz="8" w:space="0" w:color="auto"/>
              <w:bottom w:val="single" w:sz="8" w:space="0" w:color="auto"/>
              <w:right w:val="single" w:sz="8" w:space="0" w:color="auto"/>
            </w:tcBorders>
            <w:shd w:val="clear" w:color="auto" w:fill="auto"/>
            <w:vAlign w:val="center"/>
          </w:tcPr>
          <w:p w:rsidR="00F0799E" w:rsidRPr="00602AF2" w:rsidRDefault="00F0799E" w:rsidP="007E0598">
            <w:pPr>
              <w:jc w:val="center"/>
              <w:rPr>
                <w:rFonts w:ascii="GHEA Grapalat" w:hAnsi="GHEA Grapalat"/>
                <w:color w:val="000000"/>
                <w:sz w:val="20"/>
                <w:szCs w:val="20"/>
              </w:rPr>
            </w:pPr>
            <w:r>
              <w:rPr>
                <w:rFonts w:ascii="Calibri" w:hAnsi="Calibri"/>
                <w:color w:val="000000"/>
                <w:sz w:val="20"/>
                <w:szCs w:val="20"/>
              </w:rPr>
              <w:t>15851100</w:t>
            </w:r>
          </w:p>
        </w:tc>
        <w:tc>
          <w:tcPr>
            <w:tcW w:w="1559" w:type="dxa"/>
            <w:tcBorders>
              <w:top w:val="single" w:sz="4" w:space="0" w:color="auto"/>
              <w:left w:val="nil"/>
              <w:bottom w:val="single" w:sz="4" w:space="0" w:color="auto"/>
              <w:right w:val="single" w:sz="4" w:space="0" w:color="auto"/>
            </w:tcBorders>
            <w:shd w:val="clear" w:color="auto" w:fill="auto"/>
            <w:vAlign w:val="center"/>
          </w:tcPr>
          <w:p w:rsidR="00F0799E" w:rsidRPr="00602AF2" w:rsidRDefault="00F0799E" w:rsidP="007E0598">
            <w:pPr>
              <w:jc w:val="center"/>
              <w:rPr>
                <w:rFonts w:ascii="GHEA Grapalat" w:hAnsi="GHEA Grapalat" w:cs="Sylfaen"/>
                <w:color w:val="000000"/>
                <w:sz w:val="20"/>
                <w:szCs w:val="20"/>
              </w:rPr>
            </w:pPr>
            <w:r>
              <w:rPr>
                <w:rFonts w:ascii="Sylfaen" w:hAnsi="Sylfaen" w:cs="Sylfaen"/>
                <w:color w:val="000000"/>
                <w:sz w:val="20"/>
                <w:szCs w:val="20"/>
              </w:rPr>
              <w:t>Паста</w:t>
            </w:r>
          </w:p>
        </w:tc>
        <w:tc>
          <w:tcPr>
            <w:tcW w:w="993" w:type="dxa"/>
            <w:tcBorders>
              <w:left w:val="single" w:sz="4" w:space="0" w:color="auto"/>
            </w:tcBorders>
          </w:tcPr>
          <w:p w:rsidR="00F0799E" w:rsidRPr="00602AF2" w:rsidRDefault="00F0799E" w:rsidP="007E0598">
            <w:pPr>
              <w:jc w:val="center"/>
              <w:rPr>
                <w:rFonts w:ascii="GHEA Grapalat" w:hAnsi="GHEA Grapalat"/>
                <w:sz w:val="20"/>
                <w:szCs w:val="20"/>
              </w:rPr>
            </w:pPr>
          </w:p>
        </w:tc>
        <w:tc>
          <w:tcPr>
            <w:tcW w:w="4961" w:type="dxa"/>
          </w:tcPr>
          <w:p w:rsidR="00F0799E" w:rsidRPr="001A441F" w:rsidRDefault="00F0799E" w:rsidP="007E0598">
            <w:pPr>
              <w:rPr>
                <w:rFonts w:ascii="GHEA Grapalat" w:hAnsi="GHEA Grapalat" w:cs="Sylfaen"/>
                <w:color w:val="000000"/>
                <w:sz w:val="18"/>
                <w:szCs w:val="18"/>
                <w:lang w:val="hy-AM"/>
              </w:rPr>
            </w:pPr>
            <w:r w:rsidRPr="001A441F">
              <w:rPr>
                <w:rFonts w:ascii="GHEA Grapalat" w:hAnsi="GHEA Grapalat" w:cs="Sylfaen"/>
                <w:sz w:val="18"/>
                <w:szCs w:val="18"/>
              </w:rPr>
              <w:t>Обычный или по заказу клиента. Макароны из пресного теста, в зависимости от вида и качества муки: А (мука из твердых сортов пшеницы), В (мука из мягких сортов пшеницы), В (хлебопекарная мука), без разделения по весу, в заводской упаковке. Безопасность и маркировка соответствуют требованиям гигиенических норм № 2-III-4.9-01-2010, Закона Республики Армения «О безопасности пищевых продуктов» и других нормативно-правовых актов и правил. Срок годности не менее 3 месяцев.</w:t>
            </w:r>
          </w:p>
          <w:p w:rsidR="00F0799E" w:rsidRPr="001A441F" w:rsidRDefault="00F0799E" w:rsidP="007E0598">
            <w:pPr>
              <w:rPr>
                <w:rFonts w:ascii="GHEA Grapalat" w:hAnsi="GHEA Grapalat" w:cs="Sylfaen"/>
                <w:color w:val="000000"/>
                <w:sz w:val="18"/>
                <w:szCs w:val="18"/>
                <w:lang w:val="hy-AM"/>
              </w:rPr>
            </w:pPr>
            <w:r w:rsidRPr="001A441F">
              <w:rPr>
                <w:rFonts w:ascii="GHEA Grapalat" w:hAnsi="GHEA Grapalat" w:cs="Sylfaen"/>
                <w:color w:val="000000"/>
                <w:sz w:val="18"/>
                <w:szCs w:val="18"/>
                <w:lang w:val="hy-AM"/>
              </w:rPr>
              <w:t>Маркировка:</w:t>
            </w:r>
            <w:r w:rsidRPr="001A441F">
              <w:rPr>
                <w:rFonts w:ascii="GHEA Grapalat" w:hAnsi="GHEA Grapalat"/>
                <w:color w:val="000000"/>
                <w:sz w:val="18"/>
                <w:szCs w:val="18"/>
                <w:lang w:val="hy-AM"/>
              </w:rPr>
              <w:t xml:space="preserve"> </w:t>
            </w:r>
            <w:r w:rsidRPr="001A441F">
              <w:rPr>
                <w:rFonts w:ascii="GHEA Grapalat" w:hAnsi="GHEA Grapalat" w:cs="Sylfaen"/>
                <w:color w:val="000000"/>
                <w:sz w:val="18"/>
                <w:szCs w:val="18"/>
                <w:lang w:val="hy-AM"/>
              </w:rPr>
              <w:t>читаемый</w:t>
            </w:r>
            <w:r w:rsidRPr="001A441F">
              <w:rPr>
                <w:rFonts w:ascii="GHEA Grapalat" w:hAnsi="GHEA Grapalat"/>
                <w:color w:val="000000"/>
                <w:sz w:val="18"/>
                <w:szCs w:val="18"/>
                <w:lang w:val="hy-AM"/>
              </w:rPr>
              <w:t xml:space="preserve">:  </w:t>
            </w:r>
            <w:r w:rsidRPr="001A441F">
              <w:rPr>
                <w:rFonts w:ascii="GHEA Grapalat" w:hAnsi="GHEA Grapalat" w:cs="Sylfaen"/>
                <w:color w:val="000000"/>
                <w:sz w:val="18"/>
                <w:szCs w:val="18"/>
                <w:lang w:val="hy-AM"/>
              </w:rPr>
              <w:t>Еда</w:t>
            </w:r>
            <w:r w:rsidRPr="001A441F">
              <w:rPr>
                <w:rFonts w:ascii="GHEA Grapalat" w:hAnsi="GHEA Grapalat"/>
                <w:color w:val="000000"/>
                <w:sz w:val="18"/>
                <w:szCs w:val="18"/>
                <w:lang w:val="hy-AM"/>
              </w:rPr>
              <w:t xml:space="preserve"> </w:t>
            </w:r>
            <w:r w:rsidRPr="001A441F">
              <w:rPr>
                <w:rFonts w:ascii="GHEA Grapalat" w:hAnsi="GHEA Grapalat" w:cs="Sylfaen"/>
                <w:color w:val="000000"/>
                <w:sz w:val="18"/>
                <w:szCs w:val="18"/>
                <w:lang w:val="hy-AM"/>
              </w:rPr>
              <w:t>поставлять</w:t>
            </w:r>
            <w:r w:rsidRPr="001A441F">
              <w:rPr>
                <w:rFonts w:ascii="GHEA Grapalat" w:hAnsi="GHEA Grapalat"/>
                <w:color w:val="000000"/>
                <w:sz w:val="18"/>
                <w:szCs w:val="18"/>
                <w:lang w:val="hy-AM"/>
              </w:rPr>
              <w:t xml:space="preserve"> </w:t>
            </w:r>
            <w:r w:rsidRPr="001A441F">
              <w:rPr>
                <w:rFonts w:ascii="GHEA Grapalat" w:hAnsi="GHEA Grapalat" w:cs="Sylfaen"/>
                <w:color w:val="000000"/>
                <w:sz w:val="18"/>
                <w:szCs w:val="18"/>
                <w:lang w:val="hy-AM"/>
              </w:rPr>
              <w:t>в случае</w:t>
            </w:r>
            <w:r w:rsidRPr="001A441F">
              <w:rPr>
                <w:rFonts w:ascii="GHEA Grapalat" w:hAnsi="GHEA Grapalat"/>
                <w:color w:val="000000"/>
                <w:sz w:val="18"/>
                <w:szCs w:val="18"/>
                <w:lang w:val="hy-AM"/>
              </w:rPr>
              <w:t xml:space="preserve"> </w:t>
            </w:r>
            <w:r w:rsidRPr="001A441F">
              <w:rPr>
                <w:rFonts w:ascii="GHEA Grapalat" w:hAnsi="GHEA Grapalat" w:cs="Sylfaen"/>
                <w:color w:val="000000"/>
                <w:sz w:val="18"/>
                <w:szCs w:val="18"/>
                <w:lang w:val="hy-AM"/>
              </w:rPr>
              <w:t>технический</w:t>
            </w:r>
            <w:r w:rsidRPr="001A441F">
              <w:rPr>
                <w:rFonts w:ascii="GHEA Grapalat" w:hAnsi="GHEA Grapalat"/>
                <w:color w:val="000000"/>
                <w:sz w:val="18"/>
                <w:szCs w:val="18"/>
                <w:lang w:val="hy-AM"/>
              </w:rPr>
              <w:t xml:space="preserve"> </w:t>
            </w:r>
            <w:r w:rsidRPr="001A441F">
              <w:rPr>
                <w:rFonts w:ascii="GHEA Grapalat" w:hAnsi="GHEA Grapalat" w:cs="Sylfaen"/>
                <w:color w:val="000000"/>
                <w:sz w:val="18"/>
                <w:szCs w:val="18"/>
                <w:lang w:val="hy-AM"/>
              </w:rPr>
              <w:t>к описанию</w:t>
            </w:r>
            <w:r w:rsidRPr="001A441F">
              <w:rPr>
                <w:rFonts w:ascii="GHEA Grapalat" w:hAnsi="GHEA Grapalat"/>
                <w:color w:val="000000"/>
                <w:sz w:val="18"/>
                <w:szCs w:val="18"/>
                <w:lang w:val="hy-AM"/>
              </w:rPr>
              <w:t xml:space="preserve"> </w:t>
            </w:r>
            <w:r w:rsidRPr="001A441F">
              <w:rPr>
                <w:rFonts w:ascii="GHEA Grapalat" w:hAnsi="GHEA Grapalat" w:cs="Sylfaen"/>
                <w:color w:val="000000"/>
                <w:sz w:val="18"/>
                <w:szCs w:val="18"/>
                <w:lang w:val="hy-AM"/>
              </w:rPr>
              <w:t>или</w:t>
            </w:r>
            <w:r w:rsidRPr="001A441F">
              <w:rPr>
                <w:rFonts w:ascii="GHEA Grapalat" w:hAnsi="GHEA Grapalat"/>
                <w:color w:val="000000"/>
                <w:sz w:val="18"/>
                <w:szCs w:val="18"/>
                <w:lang w:val="hy-AM"/>
              </w:rPr>
              <w:t xml:space="preserve"> </w:t>
            </w:r>
            <w:r w:rsidRPr="001A441F">
              <w:rPr>
                <w:rFonts w:ascii="GHEA Grapalat" w:hAnsi="GHEA Grapalat" w:cs="Sylfaen"/>
                <w:color w:val="000000"/>
                <w:sz w:val="18"/>
                <w:szCs w:val="18"/>
                <w:lang w:val="hy-AM"/>
              </w:rPr>
              <w:t>поставлять</w:t>
            </w:r>
            <w:r w:rsidRPr="001A441F">
              <w:rPr>
                <w:rFonts w:ascii="GHEA Grapalat" w:hAnsi="GHEA Grapalat"/>
                <w:color w:val="000000"/>
                <w:sz w:val="18"/>
                <w:szCs w:val="18"/>
                <w:lang w:val="hy-AM"/>
              </w:rPr>
              <w:t xml:space="preserve"> </w:t>
            </w:r>
            <w:r w:rsidRPr="001A441F">
              <w:rPr>
                <w:rFonts w:ascii="GHEA Grapalat" w:hAnsi="GHEA Grapalat" w:cs="Sylfaen"/>
                <w:color w:val="000000"/>
                <w:sz w:val="18"/>
                <w:szCs w:val="18"/>
                <w:lang w:val="hy-AM"/>
              </w:rPr>
              <w:t>к условиям</w:t>
            </w:r>
            <w:r w:rsidRPr="001A441F">
              <w:rPr>
                <w:rFonts w:ascii="GHEA Grapalat" w:hAnsi="GHEA Grapalat"/>
                <w:color w:val="000000"/>
                <w:sz w:val="18"/>
                <w:szCs w:val="18"/>
                <w:lang w:val="hy-AM"/>
              </w:rPr>
              <w:t xml:space="preserve"> </w:t>
            </w:r>
            <w:r w:rsidRPr="001A441F">
              <w:rPr>
                <w:rFonts w:ascii="GHEA Grapalat" w:hAnsi="GHEA Grapalat" w:cs="Sylfaen"/>
                <w:color w:val="000000"/>
                <w:sz w:val="18"/>
                <w:szCs w:val="18"/>
                <w:lang w:val="hy-AM"/>
              </w:rPr>
              <w:t>несоответствие</w:t>
            </w:r>
            <w:r w:rsidRPr="001A441F">
              <w:rPr>
                <w:rFonts w:ascii="GHEA Grapalat" w:hAnsi="GHEA Grapalat"/>
                <w:color w:val="000000"/>
                <w:sz w:val="18"/>
                <w:szCs w:val="18"/>
                <w:lang w:val="hy-AM"/>
              </w:rPr>
              <w:t xml:space="preserve"> </w:t>
            </w:r>
            <w:r w:rsidRPr="001A441F">
              <w:rPr>
                <w:rFonts w:ascii="GHEA Grapalat" w:hAnsi="GHEA Grapalat" w:cs="Sylfaen"/>
                <w:color w:val="000000"/>
                <w:sz w:val="18"/>
                <w:szCs w:val="18"/>
                <w:lang w:val="hy-AM"/>
              </w:rPr>
              <w:t>в</w:t>
            </w:r>
            <w:r w:rsidRPr="001A441F">
              <w:rPr>
                <w:rFonts w:ascii="GHEA Grapalat" w:hAnsi="GHEA Grapalat"/>
                <w:color w:val="000000"/>
                <w:sz w:val="18"/>
                <w:szCs w:val="18"/>
                <w:lang w:val="hy-AM"/>
              </w:rPr>
              <w:t xml:space="preserve"> </w:t>
            </w:r>
            <w:r w:rsidRPr="001A441F">
              <w:rPr>
                <w:rFonts w:ascii="GHEA Grapalat" w:hAnsi="GHEA Grapalat" w:cs="Sylfaen"/>
                <w:color w:val="000000"/>
                <w:sz w:val="18"/>
                <w:szCs w:val="18"/>
                <w:lang w:val="hy-AM"/>
              </w:rPr>
              <w:t>приложение</w:t>
            </w:r>
            <w:r w:rsidRPr="001A441F">
              <w:rPr>
                <w:rFonts w:ascii="GHEA Grapalat" w:hAnsi="GHEA Grapalat"/>
                <w:color w:val="000000"/>
                <w:sz w:val="18"/>
                <w:szCs w:val="18"/>
                <w:lang w:val="hy-AM"/>
              </w:rPr>
              <w:t xml:space="preserve"> </w:t>
            </w:r>
            <w:r w:rsidRPr="001A441F">
              <w:rPr>
                <w:rFonts w:ascii="GHEA Grapalat" w:hAnsi="GHEA Grapalat" w:cs="Sylfaen"/>
                <w:color w:val="000000"/>
                <w:sz w:val="18"/>
                <w:szCs w:val="18"/>
                <w:lang w:val="hy-AM"/>
              </w:rPr>
              <w:t>придёт</w:t>
            </w:r>
            <w:r w:rsidRPr="001A441F">
              <w:rPr>
                <w:rFonts w:ascii="GHEA Grapalat" w:hAnsi="GHEA Grapalat"/>
                <w:color w:val="000000"/>
                <w:sz w:val="18"/>
                <w:szCs w:val="18"/>
                <w:lang w:val="hy-AM"/>
              </w:rPr>
              <w:t xml:space="preserve"> </w:t>
            </w:r>
            <w:r w:rsidRPr="001A441F">
              <w:rPr>
                <w:rFonts w:ascii="GHEA Grapalat" w:hAnsi="GHEA Grapalat" w:cs="Sylfaen"/>
                <w:color w:val="000000"/>
                <w:sz w:val="18"/>
                <w:szCs w:val="18"/>
                <w:lang w:val="hy-AM"/>
              </w:rPr>
              <w:t>в случае</w:t>
            </w:r>
            <w:r w:rsidRPr="001A441F">
              <w:rPr>
                <w:rFonts w:ascii="GHEA Grapalat" w:hAnsi="GHEA Grapalat"/>
                <w:color w:val="000000"/>
                <w:sz w:val="18"/>
                <w:szCs w:val="18"/>
                <w:lang w:val="hy-AM"/>
              </w:rPr>
              <w:t xml:space="preserve"> </w:t>
            </w:r>
            <w:r w:rsidRPr="001A441F">
              <w:rPr>
                <w:rFonts w:ascii="GHEA Grapalat" w:hAnsi="GHEA Grapalat" w:cs="Sylfaen"/>
                <w:color w:val="000000"/>
                <w:sz w:val="18"/>
                <w:szCs w:val="18"/>
                <w:lang w:val="hy-AM"/>
              </w:rPr>
              <w:t>несоответствие</w:t>
            </w:r>
            <w:r w:rsidRPr="001A441F">
              <w:rPr>
                <w:rFonts w:ascii="GHEA Grapalat" w:hAnsi="GHEA Grapalat"/>
                <w:color w:val="000000"/>
                <w:sz w:val="18"/>
                <w:szCs w:val="18"/>
                <w:lang w:val="hy-AM"/>
              </w:rPr>
              <w:t xml:space="preserve"> </w:t>
            </w:r>
            <w:r w:rsidRPr="001A441F">
              <w:rPr>
                <w:rFonts w:ascii="GHEA Grapalat" w:hAnsi="GHEA Grapalat" w:cs="Sylfaen"/>
                <w:color w:val="000000"/>
                <w:sz w:val="18"/>
                <w:szCs w:val="18"/>
                <w:lang w:val="hy-AM"/>
              </w:rPr>
              <w:t>исправление</w:t>
            </w:r>
            <w:r w:rsidRPr="001A441F">
              <w:rPr>
                <w:rFonts w:ascii="GHEA Grapalat" w:hAnsi="GHEA Grapalat"/>
                <w:color w:val="000000"/>
                <w:sz w:val="18"/>
                <w:szCs w:val="18"/>
                <w:lang w:val="hy-AM"/>
              </w:rPr>
              <w:t xml:space="preserve"> </w:t>
            </w:r>
            <w:r w:rsidRPr="001A441F">
              <w:rPr>
                <w:rFonts w:ascii="GHEA Grapalat" w:hAnsi="GHEA Grapalat" w:cs="Sylfaen"/>
                <w:color w:val="000000"/>
                <w:sz w:val="18"/>
                <w:szCs w:val="18"/>
                <w:lang w:val="hy-AM"/>
              </w:rPr>
              <w:t>крайний срок</w:t>
            </w:r>
            <w:r w:rsidRPr="001A441F">
              <w:rPr>
                <w:rFonts w:ascii="GHEA Grapalat" w:hAnsi="GHEA Grapalat"/>
                <w:color w:val="000000"/>
                <w:sz w:val="18"/>
                <w:szCs w:val="18"/>
                <w:lang w:val="hy-AM"/>
              </w:rPr>
              <w:t xml:space="preserve"> </w:t>
            </w:r>
            <w:r w:rsidRPr="001A441F">
              <w:rPr>
                <w:rFonts w:ascii="GHEA Grapalat" w:hAnsi="GHEA Grapalat" w:cs="Sylfaen"/>
                <w:color w:val="000000"/>
                <w:sz w:val="18"/>
                <w:szCs w:val="18"/>
                <w:lang w:val="hy-AM"/>
              </w:rPr>
              <w:t>является</w:t>
            </w:r>
            <w:r w:rsidRPr="001A441F">
              <w:rPr>
                <w:rFonts w:ascii="GHEA Grapalat" w:hAnsi="GHEA Grapalat"/>
                <w:color w:val="000000"/>
                <w:sz w:val="18"/>
                <w:szCs w:val="18"/>
                <w:lang w:val="hy-AM"/>
              </w:rPr>
              <w:t xml:space="preserve"> </w:t>
            </w:r>
            <w:r w:rsidRPr="001A441F">
              <w:rPr>
                <w:rFonts w:ascii="GHEA Grapalat" w:hAnsi="GHEA Grapalat" w:cs="Sylfaen"/>
                <w:color w:val="000000"/>
                <w:sz w:val="18"/>
                <w:szCs w:val="18"/>
                <w:lang w:val="hy-AM"/>
              </w:rPr>
              <w:t>определенный</w:t>
            </w:r>
            <w:r w:rsidRPr="001A441F">
              <w:rPr>
                <w:rFonts w:ascii="GHEA Grapalat" w:hAnsi="GHEA Grapalat"/>
                <w:color w:val="000000"/>
                <w:sz w:val="18"/>
                <w:szCs w:val="18"/>
                <w:lang w:val="hy-AM"/>
              </w:rPr>
              <w:t>1</w:t>
            </w:r>
            <w:r w:rsidRPr="001A441F">
              <w:rPr>
                <w:rFonts w:ascii="GHEA Grapalat" w:hAnsi="GHEA Grapalat" w:cs="Sylfaen"/>
                <w:color w:val="000000"/>
                <w:sz w:val="18"/>
                <w:szCs w:val="18"/>
                <w:lang w:val="hy-AM"/>
              </w:rPr>
              <w:t>день</w:t>
            </w:r>
            <w:r w:rsidRPr="001A441F">
              <w:rPr>
                <w:rFonts w:ascii="GHEA Grapalat" w:hAnsi="GHEA Grapalat"/>
                <w:color w:val="000000"/>
                <w:sz w:val="18"/>
                <w:szCs w:val="18"/>
                <w:lang w:val="hy-AM"/>
              </w:rPr>
              <w:t>:</w:t>
            </w:r>
          </w:p>
        </w:tc>
        <w:tc>
          <w:tcPr>
            <w:tcW w:w="992" w:type="dxa"/>
            <w:tcBorders>
              <w:top w:val="nil"/>
              <w:left w:val="single" w:sz="8" w:space="0" w:color="auto"/>
              <w:bottom w:val="single" w:sz="8" w:space="0" w:color="auto"/>
              <w:right w:val="nil"/>
            </w:tcBorders>
            <w:shd w:val="clear" w:color="auto" w:fill="auto"/>
            <w:vAlign w:val="center"/>
          </w:tcPr>
          <w:p w:rsidR="00F0799E" w:rsidRPr="00602AF2" w:rsidRDefault="00F0799E" w:rsidP="007E0598">
            <w:pPr>
              <w:jc w:val="center"/>
              <w:rPr>
                <w:rFonts w:ascii="GHEA Grapalat" w:hAnsi="GHEA Grapalat" w:cs="Sylfaen"/>
                <w:color w:val="000000"/>
                <w:sz w:val="20"/>
                <w:szCs w:val="20"/>
                <w:lang w:val="hy-AM"/>
              </w:rPr>
            </w:pPr>
            <w:r>
              <w:rPr>
                <w:rFonts w:ascii="Sylfaen" w:hAnsi="Sylfaen" w:cs="Sylfaen"/>
                <w:color w:val="000000"/>
                <w:sz w:val="20"/>
                <w:szCs w:val="20"/>
              </w:rPr>
              <w:t>кг</w:t>
            </w:r>
          </w:p>
        </w:tc>
        <w:tc>
          <w:tcPr>
            <w:tcW w:w="709" w:type="dxa"/>
          </w:tcPr>
          <w:p w:rsidR="00F0799E" w:rsidRPr="00602AF2" w:rsidRDefault="00F0799E" w:rsidP="007E0598">
            <w:pPr>
              <w:jc w:val="center"/>
              <w:rPr>
                <w:rFonts w:ascii="GHEA Grapalat" w:hAnsi="GHEA Grapalat"/>
                <w:sz w:val="20"/>
                <w:szCs w:val="20"/>
                <w:lang w:val="hy-AM"/>
              </w:rPr>
            </w:pPr>
          </w:p>
        </w:tc>
        <w:tc>
          <w:tcPr>
            <w:tcW w:w="709" w:type="dxa"/>
          </w:tcPr>
          <w:p w:rsidR="00F0799E" w:rsidRPr="00602AF2" w:rsidRDefault="00F0799E" w:rsidP="007E0598">
            <w:pPr>
              <w:jc w:val="center"/>
              <w:rPr>
                <w:rFonts w:ascii="GHEA Grapalat" w:hAnsi="GHEA Grapalat"/>
                <w:sz w:val="20"/>
                <w:szCs w:val="20"/>
                <w:lang w:val="hy-AM"/>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rsidR="00F0799E" w:rsidRPr="00602AF2" w:rsidRDefault="00F0799E" w:rsidP="007E0598">
            <w:pPr>
              <w:jc w:val="center"/>
              <w:rPr>
                <w:rFonts w:ascii="GHEA Grapalat" w:hAnsi="GHEA Grapalat"/>
                <w:color w:val="000000"/>
                <w:sz w:val="20"/>
                <w:szCs w:val="20"/>
                <w:lang w:val="hy-AM"/>
              </w:rPr>
            </w:pPr>
            <w:r>
              <w:rPr>
                <w:rFonts w:ascii="Calibri" w:hAnsi="Calibri"/>
                <w:b/>
                <w:bCs/>
                <w:color w:val="000000"/>
                <w:sz w:val="20"/>
                <w:szCs w:val="20"/>
              </w:rPr>
              <w:t>55</w:t>
            </w:r>
          </w:p>
        </w:tc>
        <w:tc>
          <w:tcPr>
            <w:tcW w:w="992" w:type="dxa"/>
          </w:tcPr>
          <w:p w:rsidR="00F0799E" w:rsidRPr="006267DC" w:rsidRDefault="00F0799E" w:rsidP="007E0598">
            <w:pPr>
              <w:jc w:val="center"/>
              <w:rPr>
                <w:rFonts w:ascii="GHEA Grapalat" w:hAnsi="GHEA Grapalat" w:cs="Sylfaen"/>
                <w:sz w:val="20"/>
                <w:szCs w:val="20"/>
                <w:lang w:val="hy-AM"/>
              </w:rPr>
            </w:pPr>
            <w:r w:rsidRPr="006267DC">
              <w:rPr>
                <w:rFonts w:ascii="GHEA Grapalat" w:hAnsi="GHEA Grapalat" w:cs="Sylfaen"/>
                <w:sz w:val="16"/>
                <w:szCs w:val="16"/>
                <w:lang w:val="hy-AM"/>
              </w:rPr>
              <w:t>К</w:t>
            </w:r>
            <w:r w:rsidRPr="006267DC">
              <w:rPr>
                <w:rFonts w:ascii="MS Mincho" w:eastAsia="MS Mincho" w:hAnsi="MS Mincho" w:cs="MS Mincho" w:hint="eastAsia"/>
                <w:sz w:val="16"/>
                <w:szCs w:val="16"/>
                <w:lang w:val="hy-AM"/>
              </w:rPr>
              <w:t>․</w:t>
            </w:r>
            <w:r w:rsidRPr="006267DC">
              <w:rPr>
                <w:rFonts w:ascii="GHEA Grapalat" w:hAnsi="GHEA Grapalat"/>
                <w:sz w:val="16"/>
                <w:szCs w:val="16"/>
                <w:lang w:val="hy-AM"/>
              </w:rPr>
              <w:t xml:space="preserve"> </w:t>
            </w:r>
            <w:r w:rsidRPr="006267DC">
              <w:rPr>
                <w:rFonts w:ascii="GHEA Grapalat" w:hAnsi="GHEA Grapalat" w:cs="Sylfaen"/>
                <w:sz w:val="16"/>
                <w:szCs w:val="16"/>
                <w:lang w:val="hy-AM"/>
              </w:rPr>
              <w:t>Веди</w:t>
            </w:r>
            <w:r w:rsidRPr="006267DC">
              <w:rPr>
                <w:rFonts w:ascii="GHEA Grapalat" w:hAnsi="GHEA Grapalat"/>
                <w:sz w:val="16"/>
                <w:szCs w:val="16"/>
                <w:lang w:val="hy-AM"/>
              </w:rPr>
              <w:t xml:space="preserve"> </w:t>
            </w:r>
            <w:r w:rsidRPr="006267DC">
              <w:rPr>
                <w:rFonts w:ascii="GHEA Grapalat" w:hAnsi="GHEA Grapalat" w:cs="Sylfaen"/>
                <w:sz w:val="16"/>
                <w:szCs w:val="16"/>
                <w:lang w:val="hy-AM"/>
              </w:rPr>
              <w:t>Араратян</w:t>
            </w:r>
            <w:r w:rsidRPr="006267DC">
              <w:rPr>
                <w:rFonts w:ascii="GHEA Grapalat" w:hAnsi="GHEA Grapalat"/>
                <w:sz w:val="16"/>
                <w:szCs w:val="16"/>
                <w:lang w:val="hy-AM"/>
              </w:rPr>
              <w:t>81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F0799E" w:rsidRPr="00602AF2" w:rsidRDefault="00F0799E" w:rsidP="007E0598">
            <w:pPr>
              <w:jc w:val="center"/>
              <w:rPr>
                <w:rFonts w:ascii="GHEA Grapalat" w:hAnsi="GHEA Grapalat"/>
                <w:color w:val="000000"/>
                <w:sz w:val="20"/>
                <w:szCs w:val="20"/>
                <w:lang w:val="hy-AM"/>
              </w:rPr>
            </w:pPr>
            <w:r>
              <w:rPr>
                <w:rFonts w:ascii="Calibri" w:hAnsi="Calibri"/>
                <w:b/>
                <w:bCs/>
                <w:color w:val="000000"/>
                <w:sz w:val="20"/>
                <w:szCs w:val="20"/>
              </w:rPr>
              <w:t>55</w:t>
            </w:r>
          </w:p>
        </w:tc>
        <w:tc>
          <w:tcPr>
            <w:tcW w:w="1701" w:type="dxa"/>
          </w:tcPr>
          <w:p w:rsidR="00F0799E" w:rsidRPr="00602AF2" w:rsidRDefault="00F0799E" w:rsidP="007E0598">
            <w:pPr>
              <w:jc w:val="center"/>
              <w:rPr>
                <w:rFonts w:ascii="GHEA Grapalat" w:hAnsi="GHEA Grapalat" w:cs="Sylfaen"/>
                <w:sz w:val="16"/>
                <w:szCs w:val="16"/>
                <w:lang w:val="hy-AM"/>
              </w:rPr>
            </w:pPr>
            <w:r w:rsidRPr="000612A8">
              <w:rPr>
                <w:rFonts w:ascii="GHEA Grapalat" w:hAnsi="GHEA Grapalat" w:cs="Sylfaen"/>
                <w:sz w:val="16"/>
                <w:szCs w:val="16"/>
                <w:lang w:val="hy-AM"/>
              </w:rPr>
              <w:t>После вступления контракта в силу, вплоть до последнего рабочего дня декабря 2026 года включительно, в детском саду.</w:t>
            </w:r>
          </w:p>
        </w:tc>
      </w:tr>
      <w:tr w:rsidR="00F0799E" w:rsidRPr="00E70748" w:rsidTr="007E0598">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F0799E" w:rsidRPr="00602AF2" w:rsidRDefault="00F0799E" w:rsidP="00F0799E">
            <w:pPr>
              <w:pStyle w:val="aff3"/>
              <w:numPr>
                <w:ilvl w:val="0"/>
                <w:numId w:val="13"/>
              </w:numPr>
              <w:jc w:val="center"/>
              <w:rPr>
                <w:rFonts w:ascii="GHEA Grapalat" w:hAnsi="GHEA Grapalat"/>
                <w:color w:val="000000"/>
                <w:sz w:val="20"/>
                <w:szCs w:val="20"/>
              </w:rPr>
            </w:pPr>
          </w:p>
        </w:tc>
        <w:tc>
          <w:tcPr>
            <w:tcW w:w="1134" w:type="dxa"/>
            <w:tcBorders>
              <w:top w:val="nil"/>
              <w:left w:val="single" w:sz="8" w:space="0" w:color="auto"/>
              <w:bottom w:val="single" w:sz="8" w:space="0" w:color="auto"/>
              <w:right w:val="single" w:sz="8" w:space="0" w:color="auto"/>
            </w:tcBorders>
            <w:shd w:val="clear" w:color="auto" w:fill="auto"/>
            <w:vAlign w:val="center"/>
          </w:tcPr>
          <w:p w:rsidR="00F0799E" w:rsidRPr="00602AF2" w:rsidRDefault="00F0799E" w:rsidP="007E0598">
            <w:pPr>
              <w:jc w:val="center"/>
              <w:rPr>
                <w:rFonts w:ascii="GHEA Grapalat" w:hAnsi="GHEA Grapalat"/>
                <w:color w:val="000000"/>
                <w:sz w:val="20"/>
                <w:szCs w:val="20"/>
                <w:lang w:val="hy-AM"/>
              </w:rPr>
            </w:pPr>
            <w:r>
              <w:rPr>
                <w:rFonts w:ascii="Calibri" w:hAnsi="Calibri"/>
                <w:color w:val="000000"/>
                <w:sz w:val="20"/>
                <w:szCs w:val="20"/>
              </w:rPr>
              <w:t>15831000</w:t>
            </w:r>
          </w:p>
        </w:tc>
        <w:tc>
          <w:tcPr>
            <w:tcW w:w="1559" w:type="dxa"/>
            <w:tcBorders>
              <w:top w:val="single" w:sz="4" w:space="0" w:color="auto"/>
              <w:left w:val="nil"/>
              <w:bottom w:val="single" w:sz="4" w:space="0" w:color="auto"/>
              <w:right w:val="single" w:sz="4" w:space="0" w:color="auto"/>
            </w:tcBorders>
            <w:shd w:val="clear" w:color="auto" w:fill="auto"/>
            <w:vAlign w:val="center"/>
          </w:tcPr>
          <w:p w:rsidR="00F0799E" w:rsidRPr="00602AF2" w:rsidRDefault="00F0799E" w:rsidP="007E0598">
            <w:pPr>
              <w:jc w:val="center"/>
              <w:rPr>
                <w:rFonts w:ascii="GHEA Grapalat" w:hAnsi="GHEA Grapalat" w:cs="Sylfaen"/>
                <w:color w:val="000000"/>
                <w:sz w:val="20"/>
                <w:szCs w:val="20"/>
              </w:rPr>
            </w:pPr>
            <w:r>
              <w:rPr>
                <w:rFonts w:ascii="Sylfaen" w:hAnsi="Sylfaen" w:cs="Sylfaen"/>
                <w:color w:val="000000"/>
                <w:sz w:val="20"/>
                <w:szCs w:val="20"/>
              </w:rPr>
              <w:t>Сахар</w:t>
            </w:r>
          </w:p>
        </w:tc>
        <w:tc>
          <w:tcPr>
            <w:tcW w:w="993" w:type="dxa"/>
            <w:tcBorders>
              <w:left w:val="single" w:sz="4" w:space="0" w:color="auto"/>
            </w:tcBorders>
          </w:tcPr>
          <w:p w:rsidR="00F0799E" w:rsidRPr="00602AF2" w:rsidRDefault="00F0799E" w:rsidP="007E0598">
            <w:pPr>
              <w:jc w:val="center"/>
              <w:rPr>
                <w:rFonts w:ascii="GHEA Grapalat" w:hAnsi="GHEA Grapalat"/>
                <w:sz w:val="20"/>
                <w:szCs w:val="20"/>
              </w:rPr>
            </w:pPr>
          </w:p>
        </w:tc>
        <w:tc>
          <w:tcPr>
            <w:tcW w:w="4961" w:type="dxa"/>
          </w:tcPr>
          <w:p w:rsidR="00F0799E" w:rsidRPr="001A441F" w:rsidRDefault="00F0799E" w:rsidP="007E0598">
            <w:pPr>
              <w:rPr>
                <w:rFonts w:ascii="GHEA Grapalat" w:hAnsi="GHEA Grapalat" w:cs="Sylfaen"/>
                <w:color w:val="000000"/>
                <w:sz w:val="18"/>
                <w:szCs w:val="18"/>
                <w:lang w:val="hy-AM"/>
              </w:rPr>
            </w:pPr>
            <w:r w:rsidRPr="001A441F">
              <w:rPr>
                <w:rFonts w:ascii="GHEA Grapalat" w:hAnsi="GHEA Grapalat" w:cs="Sylfaen"/>
                <w:sz w:val="18"/>
                <w:szCs w:val="18"/>
              </w:rPr>
              <w:t xml:space="preserve">Белый, жидкий, сладкий, без постороннего вкуса и запаха (как в сухом, так и в растворенном виде). ​​Сахарный раствор должен быть прозрачным, без нерастворенного осадка и посторонних примесей, массовая доля сахарозы не менее 99,75% (в пересчете на сухое вещество), массовая доля влаги не более 0,14%, массовая доля солей железа не более 0,0003%. Безопасность соответствует гигиеническим стандартам № 2-III-4.9-01-2010, а маркировка соответствует статье 8 Закона Республики Армения «О безопасности пищевых </w:t>
            </w:r>
            <w:r w:rsidRPr="001A441F">
              <w:rPr>
                <w:rFonts w:ascii="GHEA Grapalat" w:hAnsi="GHEA Grapalat" w:cs="Sylfaen"/>
                <w:sz w:val="18"/>
                <w:szCs w:val="18"/>
              </w:rPr>
              <w:lastRenderedPageBreak/>
              <w:t>продуктов». Без посторонних примесей.</w:t>
            </w:r>
            <w:r w:rsidRPr="001A441F">
              <w:rPr>
                <w:rFonts w:ascii="GHEA Grapalat" w:hAnsi="GHEA Grapalat" w:cs="Sylfaen"/>
                <w:color w:val="000000"/>
                <w:sz w:val="18"/>
                <w:szCs w:val="18"/>
                <w:lang w:val="hy-AM"/>
              </w:rPr>
              <w:t>Маркировка:</w:t>
            </w:r>
            <w:r w:rsidRPr="001A441F">
              <w:rPr>
                <w:rFonts w:ascii="GHEA Grapalat" w:hAnsi="GHEA Grapalat"/>
                <w:color w:val="000000"/>
                <w:sz w:val="18"/>
                <w:szCs w:val="18"/>
                <w:lang w:val="hy-AM"/>
              </w:rPr>
              <w:t xml:space="preserve"> </w:t>
            </w:r>
            <w:proofErr w:type="gramStart"/>
            <w:r w:rsidRPr="001A441F">
              <w:rPr>
                <w:rFonts w:ascii="GHEA Grapalat" w:hAnsi="GHEA Grapalat" w:cs="Sylfaen"/>
                <w:color w:val="000000"/>
                <w:sz w:val="18"/>
                <w:szCs w:val="18"/>
                <w:lang w:val="hy-AM"/>
              </w:rPr>
              <w:t>читаемый</w:t>
            </w:r>
            <w:r w:rsidRPr="001A441F">
              <w:rPr>
                <w:rFonts w:ascii="GHEA Grapalat" w:hAnsi="GHEA Grapalat"/>
                <w:color w:val="000000"/>
                <w:sz w:val="18"/>
                <w:szCs w:val="18"/>
                <w:lang w:val="hy-AM"/>
              </w:rPr>
              <w:t>:</w:t>
            </w:r>
            <w:r w:rsidRPr="001A441F">
              <w:rPr>
                <w:rFonts w:ascii="GHEA Grapalat" w:hAnsi="GHEA Grapalat" w:cs="Sylfaen"/>
                <w:color w:val="000000"/>
                <w:sz w:val="18"/>
                <w:szCs w:val="18"/>
                <w:lang w:val="hy-AM"/>
              </w:rPr>
              <w:t>Еда</w:t>
            </w:r>
            <w:proofErr w:type="gramEnd"/>
            <w:r w:rsidRPr="001A441F">
              <w:rPr>
                <w:rFonts w:ascii="GHEA Grapalat" w:hAnsi="GHEA Grapalat"/>
                <w:color w:val="000000"/>
                <w:sz w:val="18"/>
                <w:szCs w:val="18"/>
                <w:lang w:val="hy-AM"/>
              </w:rPr>
              <w:t xml:space="preserve"> </w:t>
            </w:r>
            <w:r w:rsidRPr="001A441F">
              <w:rPr>
                <w:rFonts w:ascii="GHEA Grapalat" w:hAnsi="GHEA Grapalat" w:cs="Sylfaen"/>
                <w:color w:val="000000"/>
                <w:sz w:val="18"/>
                <w:szCs w:val="18"/>
                <w:lang w:val="hy-AM"/>
              </w:rPr>
              <w:t>поставлять</w:t>
            </w:r>
            <w:r w:rsidRPr="001A441F">
              <w:rPr>
                <w:rFonts w:ascii="GHEA Grapalat" w:hAnsi="GHEA Grapalat"/>
                <w:color w:val="000000"/>
                <w:sz w:val="18"/>
                <w:szCs w:val="18"/>
                <w:lang w:val="hy-AM"/>
              </w:rPr>
              <w:t xml:space="preserve"> </w:t>
            </w:r>
            <w:r w:rsidRPr="001A441F">
              <w:rPr>
                <w:rFonts w:ascii="GHEA Grapalat" w:hAnsi="GHEA Grapalat" w:cs="Sylfaen"/>
                <w:color w:val="000000"/>
                <w:sz w:val="18"/>
                <w:szCs w:val="18"/>
                <w:lang w:val="hy-AM"/>
              </w:rPr>
              <w:t>в случае</w:t>
            </w:r>
            <w:r w:rsidRPr="001A441F">
              <w:rPr>
                <w:rFonts w:ascii="GHEA Grapalat" w:hAnsi="GHEA Grapalat"/>
                <w:color w:val="000000"/>
                <w:sz w:val="18"/>
                <w:szCs w:val="18"/>
                <w:lang w:val="hy-AM"/>
              </w:rPr>
              <w:t xml:space="preserve"> </w:t>
            </w:r>
            <w:r w:rsidRPr="001A441F">
              <w:rPr>
                <w:rFonts w:ascii="GHEA Grapalat" w:hAnsi="GHEA Grapalat" w:cs="Sylfaen"/>
                <w:color w:val="000000"/>
                <w:sz w:val="18"/>
                <w:szCs w:val="18"/>
                <w:lang w:val="hy-AM"/>
              </w:rPr>
              <w:t>технический</w:t>
            </w:r>
            <w:r w:rsidRPr="001A441F">
              <w:rPr>
                <w:rFonts w:ascii="GHEA Grapalat" w:hAnsi="GHEA Grapalat"/>
                <w:color w:val="000000"/>
                <w:sz w:val="18"/>
                <w:szCs w:val="18"/>
                <w:lang w:val="hy-AM"/>
              </w:rPr>
              <w:t xml:space="preserve"> </w:t>
            </w:r>
            <w:r w:rsidRPr="001A441F">
              <w:rPr>
                <w:rFonts w:ascii="GHEA Grapalat" w:hAnsi="GHEA Grapalat" w:cs="Sylfaen"/>
                <w:color w:val="000000"/>
                <w:sz w:val="18"/>
                <w:szCs w:val="18"/>
                <w:lang w:val="hy-AM"/>
              </w:rPr>
              <w:t>к описанию</w:t>
            </w:r>
            <w:r w:rsidRPr="001A441F">
              <w:rPr>
                <w:rFonts w:ascii="GHEA Grapalat" w:hAnsi="GHEA Grapalat"/>
                <w:color w:val="000000"/>
                <w:sz w:val="18"/>
                <w:szCs w:val="18"/>
                <w:lang w:val="hy-AM"/>
              </w:rPr>
              <w:t xml:space="preserve"> </w:t>
            </w:r>
            <w:r w:rsidRPr="001A441F">
              <w:rPr>
                <w:rFonts w:ascii="GHEA Grapalat" w:hAnsi="GHEA Grapalat" w:cs="Sylfaen"/>
                <w:color w:val="000000"/>
                <w:sz w:val="18"/>
                <w:szCs w:val="18"/>
                <w:lang w:val="hy-AM"/>
              </w:rPr>
              <w:t>или</w:t>
            </w:r>
            <w:r w:rsidRPr="001A441F">
              <w:rPr>
                <w:rFonts w:ascii="GHEA Grapalat" w:hAnsi="GHEA Grapalat"/>
                <w:color w:val="000000"/>
                <w:sz w:val="18"/>
                <w:szCs w:val="18"/>
                <w:lang w:val="hy-AM"/>
              </w:rPr>
              <w:t xml:space="preserve"> </w:t>
            </w:r>
            <w:r w:rsidRPr="001A441F">
              <w:rPr>
                <w:rFonts w:ascii="GHEA Grapalat" w:hAnsi="GHEA Grapalat" w:cs="Sylfaen"/>
                <w:color w:val="000000"/>
                <w:sz w:val="18"/>
                <w:szCs w:val="18"/>
                <w:lang w:val="hy-AM"/>
              </w:rPr>
              <w:t>поставлять</w:t>
            </w:r>
            <w:r w:rsidRPr="001A441F">
              <w:rPr>
                <w:rFonts w:ascii="GHEA Grapalat" w:hAnsi="GHEA Grapalat"/>
                <w:color w:val="000000"/>
                <w:sz w:val="18"/>
                <w:szCs w:val="18"/>
                <w:lang w:val="hy-AM"/>
              </w:rPr>
              <w:t xml:space="preserve"> </w:t>
            </w:r>
            <w:r w:rsidRPr="001A441F">
              <w:rPr>
                <w:rFonts w:ascii="GHEA Grapalat" w:hAnsi="GHEA Grapalat" w:cs="Sylfaen"/>
                <w:color w:val="000000"/>
                <w:sz w:val="18"/>
                <w:szCs w:val="18"/>
                <w:lang w:val="hy-AM"/>
              </w:rPr>
              <w:t>к условиям</w:t>
            </w:r>
            <w:r w:rsidRPr="001A441F">
              <w:rPr>
                <w:rFonts w:ascii="GHEA Grapalat" w:hAnsi="GHEA Grapalat"/>
                <w:color w:val="000000"/>
                <w:sz w:val="18"/>
                <w:szCs w:val="18"/>
                <w:lang w:val="hy-AM"/>
              </w:rPr>
              <w:t xml:space="preserve"> </w:t>
            </w:r>
            <w:r w:rsidRPr="001A441F">
              <w:rPr>
                <w:rFonts w:ascii="GHEA Grapalat" w:hAnsi="GHEA Grapalat" w:cs="Sylfaen"/>
                <w:color w:val="000000"/>
                <w:sz w:val="18"/>
                <w:szCs w:val="18"/>
                <w:lang w:val="hy-AM"/>
              </w:rPr>
              <w:t>несоответствие</w:t>
            </w:r>
            <w:r w:rsidRPr="001A441F">
              <w:rPr>
                <w:rFonts w:ascii="GHEA Grapalat" w:hAnsi="GHEA Grapalat"/>
                <w:color w:val="000000"/>
                <w:sz w:val="18"/>
                <w:szCs w:val="18"/>
                <w:lang w:val="hy-AM"/>
              </w:rPr>
              <w:t xml:space="preserve"> </w:t>
            </w:r>
            <w:r w:rsidRPr="001A441F">
              <w:rPr>
                <w:rFonts w:ascii="GHEA Grapalat" w:hAnsi="GHEA Grapalat" w:cs="Sylfaen"/>
                <w:color w:val="000000"/>
                <w:sz w:val="18"/>
                <w:szCs w:val="18"/>
                <w:lang w:val="hy-AM"/>
              </w:rPr>
              <w:t>в</w:t>
            </w:r>
            <w:r w:rsidRPr="001A441F">
              <w:rPr>
                <w:rFonts w:ascii="GHEA Grapalat" w:hAnsi="GHEA Grapalat"/>
                <w:color w:val="000000"/>
                <w:sz w:val="18"/>
                <w:szCs w:val="18"/>
                <w:lang w:val="hy-AM"/>
              </w:rPr>
              <w:t xml:space="preserve"> </w:t>
            </w:r>
            <w:r w:rsidRPr="001A441F">
              <w:rPr>
                <w:rFonts w:ascii="GHEA Grapalat" w:hAnsi="GHEA Grapalat" w:cs="Sylfaen"/>
                <w:color w:val="000000"/>
                <w:sz w:val="18"/>
                <w:szCs w:val="18"/>
                <w:lang w:val="hy-AM"/>
              </w:rPr>
              <w:t>приложение</w:t>
            </w:r>
            <w:r w:rsidRPr="001A441F">
              <w:rPr>
                <w:rFonts w:ascii="GHEA Grapalat" w:hAnsi="GHEA Grapalat"/>
                <w:color w:val="000000"/>
                <w:sz w:val="18"/>
                <w:szCs w:val="18"/>
                <w:lang w:val="hy-AM"/>
              </w:rPr>
              <w:t xml:space="preserve"> </w:t>
            </w:r>
            <w:r w:rsidRPr="001A441F">
              <w:rPr>
                <w:rFonts w:ascii="GHEA Grapalat" w:hAnsi="GHEA Grapalat" w:cs="Sylfaen"/>
                <w:color w:val="000000"/>
                <w:sz w:val="18"/>
                <w:szCs w:val="18"/>
                <w:lang w:val="hy-AM"/>
              </w:rPr>
              <w:t>придёт</w:t>
            </w:r>
            <w:r w:rsidRPr="001A441F">
              <w:rPr>
                <w:rFonts w:ascii="GHEA Grapalat" w:hAnsi="GHEA Grapalat"/>
                <w:color w:val="000000"/>
                <w:sz w:val="18"/>
                <w:szCs w:val="18"/>
                <w:lang w:val="hy-AM"/>
              </w:rPr>
              <w:t xml:space="preserve"> </w:t>
            </w:r>
            <w:r w:rsidRPr="001A441F">
              <w:rPr>
                <w:rFonts w:ascii="GHEA Grapalat" w:hAnsi="GHEA Grapalat" w:cs="Sylfaen"/>
                <w:color w:val="000000"/>
                <w:sz w:val="18"/>
                <w:szCs w:val="18"/>
                <w:lang w:val="hy-AM"/>
              </w:rPr>
              <w:t>в случае</w:t>
            </w:r>
            <w:r w:rsidRPr="001A441F">
              <w:rPr>
                <w:rFonts w:ascii="GHEA Grapalat" w:hAnsi="GHEA Grapalat"/>
                <w:color w:val="000000"/>
                <w:sz w:val="18"/>
                <w:szCs w:val="18"/>
                <w:lang w:val="hy-AM"/>
              </w:rPr>
              <w:t xml:space="preserve"> </w:t>
            </w:r>
            <w:r w:rsidRPr="001A441F">
              <w:rPr>
                <w:rFonts w:ascii="GHEA Grapalat" w:hAnsi="GHEA Grapalat" w:cs="Sylfaen"/>
                <w:color w:val="000000"/>
                <w:sz w:val="18"/>
                <w:szCs w:val="18"/>
                <w:lang w:val="hy-AM"/>
              </w:rPr>
              <w:t>несоответствие</w:t>
            </w:r>
            <w:r w:rsidRPr="001A441F">
              <w:rPr>
                <w:rFonts w:ascii="GHEA Grapalat" w:hAnsi="GHEA Grapalat"/>
                <w:color w:val="000000"/>
                <w:sz w:val="18"/>
                <w:szCs w:val="18"/>
                <w:lang w:val="hy-AM"/>
              </w:rPr>
              <w:t xml:space="preserve"> </w:t>
            </w:r>
            <w:r w:rsidRPr="001A441F">
              <w:rPr>
                <w:rFonts w:ascii="GHEA Grapalat" w:hAnsi="GHEA Grapalat" w:cs="Sylfaen"/>
                <w:color w:val="000000"/>
                <w:sz w:val="18"/>
                <w:szCs w:val="18"/>
                <w:lang w:val="hy-AM"/>
              </w:rPr>
              <w:t>исправление</w:t>
            </w:r>
            <w:r w:rsidRPr="001A441F">
              <w:rPr>
                <w:rFonts w:ascii="GHEA Grapalat" w:hAnsi="GHEA Grapalat"/>
                <w:color w:val="000000"/>
                <w:sz w:val="18"/>
                <w:szCs w:val="18"/>
                <w:lang w:val="hy-AM"/>
              </w:rPr>
              <w:t xml:space="preserve"> </w:t>
            </w:r>
            <w:r w:rsidRPr="001A441F">
              <w:rPr>
                <w:rFonts w:ascii="GHEA Grapalat" w:hAnsi="GHEA Grapalat" w:cs="Sylfaen"/>
                <w:color w:val="000000"/>
                <w:sz w:val="18"/>
                <w:szCs w:val="18"/>
                <w:lang w:val="hy-AM"/>
              </w:rPr>
              <w:t>крайний срок</w:t>
            </w:r>
            <w:r w:rsidRPr="001A441F">
              <w:rPr>
                <w:rFonts w:ascii="GHEA Grapalat" w:hAnsi="GHEA Grapalat"/>
                <w:color w:val="000000"/>
                <w:sz w:val="18"/>
                <w:szCs w:val="18"/>
                <w:lang w:val="hy-AM"/>
              </w:rPr>
              <w:t xml:space="preserve"> </w:t>
            </w:r>
            <w:r w:rsidRPr="001A441F">
              <w:rPr>
                <w:rFonts w:ascii="GHEA Grapalat" w:hAnsi="GHEA Grapalat" w:cs="Sylfaen"/>
                <w:color w:val="000000"/>
                <w:sz w:val="18"/>
                <w:szCs w:val="18"/>
                <w:lang w:val="hy-AM"/>
              </w:rPr>
              <w:t>является</w:t>
            </w:r>
            <w:r w:rsidRPr="001A441F">
              <w:rPr>
                <w:rFonts w:ascii="GHEA Grapalat" w:hAnsi="GHEA Grapalat"/>
                <w:color w:val="000000"/>
                <w:sz w:val="18"/>
                <w:szCs w:val="18"/>
                <w:lang w:val="hy-AM"/>
              </w:rPr>
              <w:t xml:space="preserve"> </w:t>
            </w:r>
            <w:r w:rsidRPr="001A441F">
              <w:rPr>
                <w:rFonts w:ascii="GHEA Grapalat" w:hAnsi="GHEA Grapalat" w:cs="Sylfaen"/>
                <w:color w:val="000000"/>
                <w:sz w:val="18"/>
                <w:szCs w:val="18"/>
                <w:lang w:val="hy-AM"/>
              </w:rPr>
              <w:t>определенный</w:t>
            </w:r>
            <w:r w:rsidRPr="001A441F">
              <w:rPr>
                <w:rFonts w:ascii="GHEA Grapalat" w:hAnsi="GHEA Grapalat"/>
                <w:color w:val="000000"/>
                <w:sz w:val="18"/>
                <w:szCs w:val="18"/>
                <w:lang w:val="hy-AM"/>
              </w:rPr>
              <w:t>1</w:t>
            </w:r>
            <w:r w:rsidRPr="001A441F">
              <w:rPr>
                <w:rFonts w:ascii="GHEA Grapalat" w:hAnsi="GHEA Grapalat" w:cs="Sylfaen"/>
                <w:color w:val="000000"/>
                <w:sz w:val="18"/>
                <w:szCs w:val="18"/>
                <w:lang w:val="hy-AM"/>
              </w:rPr>
              <w:t>день</w:t>
            </w:r>
            <w:r w:rsidRPr="001A441F">
              <w:rPr>
                <w:rFonts w:ascii="GHEA Grapalat" w:hAnsi="GHEA Grapalat"/>
                <w:color w:val="000000"/>
                <w:sz w:val="18"/>
                <w:szCs w:val="18"/>
                <w:lang w:val="hy-AM"/>
              </w:rPr>
              <w:t>:</w:t>
            </w:r>
          </w:p>
        </w:tc>
        <w:tc>
          <w:tcPr>
            <w:tcW w:w="992" w:type="dxa"/>
            <w:tcBorders>
              <w:top w:val="nil"/>
              <w:left w:val="single" w:sz="8" w:space="0" w:color="auto"/>
              <w:bottom w:val="single" w:sz="8" w:space="0" w:color="auto"/>
              <w:right w:val="nil"/>
            </w:tcBorders>
            <w:shd w:val="clear" w:color="auto" w:fill="auto"/>
            <w:vAlign w:val="center"/>
          </w:tcPr>
          <w:p w:rsidR="00F0799E" w:rsidRPr="00602AF2" w:rsidRDefault="00F0799E" w:rsidP="007E0598">
            <w:pPr>
              <w:jc w:val="center"/>
              <w:rPr>
                <w:rFonts w:ascii="GHEA Grapalat" w:hAnsi="GHEA Grapalat" w:cs="Sylfaen"/>
                <w:color w:val="000000"/>
                <w:sz w:val="20"/>
                <w:szCs w:val="20"/>
                <w:lang w:val="hy-AM"/>
              </w:rPr>
            </w:pPr>
            <w:r>
              <w:rPr>
                <w:rFonts w:ascii="Sylfaen" w:hAnsi="Sylfaen" w:cs="Sylfaen"/>
                <w:color w:val="000000"/>
                <w:sz w:val="20"/>
                <w:szCs w:val="20"/>
              </w:rPr>
              <w:lastRenderedPageBreak/>
              <w:t>кг</w:t>
            </w:r>
          </w:p>
        </w:tc>
        <w:tc>
          <w:tcPr>
            <w:tcW w:w="709" w:type="dxa"/>
          </w:tcPr>
          <w:p w:rsidR="00F0799E" w:rsidRPr="00602AF2" w:rsidRDefault="00F0799E" w:rsidP="007E0598">
            <w:pPr>
              <w:jc w:val="center"/>
              <w:rPr>
                <w:rFonts w:ascii="GHEA Grapalat" w:hAnsi="GHEA Grapalat"/>
                <w:sz w:val="20"/>
                <w:szCs w:val="20"/>
                <w:lang w:val="hy-AM"/>
              </w:rPr>
            </w:pPr>
          </w:p>
        </w:tc>
        <w:tc>
          <w:tcPr>
            <w:tcW w:w="709" w:type="dxa"/>
          </w:tcPr>
          <w:p w:rsidR="00F0799E" w:rsidRPr="00602AF2" w:rsidRDefault="00F0799E" w:rsidP="007E0598">
            <w:pPr>
              <w:jc w:val="center"/>
              <w:rPr>
                <w:rFonts w:ascii="GHEA Grapalat" w:hAnsi="GHEA Grapalat"/>
                <w:sz w:val="20"/>
                <w:szCs w:val="20"/>
                <w:lang w:val="hy-AM"/>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rsidR="00F0799E" w:rsidRPr="00602AF2" w:rsidRDefault="00F0799E" w:rsidP="007E0598">
            <w:pPr>
              <w:jc w:val="center"/>
              <w:rPr>
                <w:rFonts w:ascii="GHEA Grapalat" w:hAnsi="GHEA Grapalat"/>
                <w:color w:val="000000"/>
                <w:sz w:val="20"/>
                <w:szCs w:val="20"/>
                <w:lang w:val="hy-AM"/>
              </w:rPr>
            </w:pPr>
            <w:r>
              <w:rPr>
                <w:rFonts w:ascii="Calibri" w:hAnsi="Calibri"/>
                <w:b/>
                <w:bCs/>
                <w:color w:val="000000"/>
                <w:sz w:val="20"/>
                <w:szCs w:val="20"/>
              </w:rPr>
              <w:t>180</w:t>
            </w:r>
          </w:p>
        </w:tc>
        <w:tc>
          <w:tcPr>
            <w:tcW w:w="992" w:type="dxa"/>
          </w:tcPr>
          <w:p w:rsidR="00F0799E" w:rsidRPr="006267DC" w:rsidRDefault="00F0799E" w:rsidP="007E0598">
            <w:pPr>
              <w:jc w:val="center"/>
              <w:rPr>
                <w:rFonts w:ascii="GHEA Grapalat" w:hAnsi="GHEA Grapalat" w:cs="Sylfaen"/>
                <w:sz w:val="20"/>
                <w:szCs w:val="20"/>
                <w:lang w:val="hy-AM"/>
              </w:rPr>
            </w:pPr>
            <w:r w:rsidRPr="006267DC">
              <w:rPr>
                <w:rFonts w:ascii="GHEA Grapalat" w:hAnsi="GHEA Grapalat" w:cs="Sylfaen"/>
                <w:sz w:val="16"/>
                <w:szCs w:val="16"/>
                <w:lang w:val="hy-AM"/>
              </w:rPr>
              <w:t>К</w:t>
            </w:r>
            <w:r w:rsidRPr="006267DC">
              <w:rPr>
                <w:rFonts w:ascii="MS Mincho" w:eastAsia="MS Mincho" w:hAnsi="MS Mincho" w:cs="MS Mincho" w:hint="eastAsia"/>
                <w:sz w:val="16"/>
                <w:szCs w:val="16"/>
                <w:lang w:val="hy-AM"/>
              </w:rPr>
              <w:t>․</w:t>
            </w:r>
            <w:r w:rsidRPr="006267DC">
              <w:rPr>
                <w:rFonts w:ascii="GHEA Grapalat" w:hAnsi="GHEA Grapalat"/>
                <w:sz w:val="16"/>
                <w:szCs w:val="16"/>
                <w:lang w:val="hy-AM"/>
              </w:rPr>
              <w:t xml:space="preserve"> </w:t>
            </w:r>
            <w:r w:rsidRPr="006267DC">
              <w:rPr>
                <w:rFonts w:ascii="GHEA Grapalat" w:hAnsi="GHEA Grapalat" w:cs="Sylfaen"/>
                <w:sz w:val="16"/>
                <w:szCs w:val="16"/>
                <w:lang w:val="hy-AM"/>
              </w:rPr>
              <w:t>Веди</w:t>
            </w:r>
            <w:r w:rsidRPr="006267DC">
              <w:rPr>
                <w:rFonts w:ascii="GHEA Grapalat" w:hAnsi="GHEA Grapalat"/>
                <w:sz w:val="16"/>
                <w:szCs w:val="16"/>
                <w:lang w:val="hy-AM"/>
              </w:rPr>
              <w:t xml:space="preserve"> </w:t>
            </w:r>
            <w:r w:rsidRPr="006267DC">
              <w:rPr>
                <w:rFonts w:ascii="GHEA Grapalat" w:hAnsi="GHEA Grapalat" w:cs="Sylfaen"/>
                <w:sz w:val="16"/>
                <w:szCs w:val="16"/>
                <w:lang w:val="hy-AM"/>
              </w:rPr>
              <w:t>Араратян</w:t>
            </w:r>
            <w:r w:rsidRPr="006267DC">
              <w:rPr>
                <w:rFonts w:ascii="GHEA Grapalat" w:hAnsi="GHEA Grapalat"/>
                <w:sz w:val="16"/>
                <w:szCs w:val="16"/>
                <w:lang w:val="hy-AM"/>
              </w:rPr>
              <w:t>81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F0799E" w:rsidRPr="00602AF2" w:rsidRDefault="00F0799E" w:rsidP="007E0598">
            <w:pPr>
              <w:jc w:val="center"/>
              <w:rPr>
                <w:rFonts w:ascii="GHEA Grapalat" w:hAnsi="GHEA Grapalat"/>
                <w:color w:val="000000"/>
                <w:sz w:val="20"/>
                <w:szCs w:val="20"/>
                <w:lang w:val="hy-AM"/>
              </w:rPr>
            </w:pPr>
            <w:r>
              <w:rPr>
                <w:rFonts w:ascii="Calibri" w:hAnsi="Calibri"/>
                <w:b/>
                <w:bCs/>
                <w:color w:val="000000"/>
                <w:sz w:val="20"/>
                <w:szCs w:val="20"/>
              </w:rPr>
              <w:t>180</w:t>
            </w:r>
          </w:p>
        </w:tc>
        <w:tc>
          <w:tcPr>
            <w:tcW w:w="1701" w:type="dxa"/>
          </w:tcPr>
          <w:p w:rsidR="00F0799E" w:rsidRPr="00602AF2" w:rsidRDefault="00F0799E" w:rsidP="007E0598">
            <w:pPr>
              <w:jc w:val="center"/>
              <w:rPr>
                <w:rFonts w:ascii="GHEA Grapalat" w:hAnsi="GHEA Grapalat" w:cs="Sylfaen"/>
                <w:sz w:val="16"/>
                <w:szCs w:val="16"/>
                <w:lang w:val="hy-AM"/>
              </w:rPr>
            </w:pPr>
            <w:r w:rsidRPr="000612A8">
              <w:rPr>
                <w:rFonts w:ascii="GHEA Grapalat" w:hAnsi="GHEA Grapalat" w:cs="Sylfaen"/>
                <w:sz w:val="16"/>
                <w:szCs w:val="16"/>
                <w:lang w:val="hy-AM"/>
              </w:rPr>
              <w:t>После вступления контракта в силу, вплоть до последнего рабочего дня декабря 2026 года включительно, в детском саду.</w:t>
            </w:r>
          </w:p>
        </w:tc>
      </w:tr>
      <w:tr w:rsidR="00F0799E" w:rsidRPr="00602AF2" w:rsidTr="007E0598">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F0799E" w:rsidRPr="00602AF2" w:rsidRDefault="00F0799E" w:rsidP="00F0799E">
            <w:pPr>
              <w:pStyle w:val="aff3"/>
              <w:numPr>
                <w:ilvl w:val="0"/>
                <w:numId w:val="13"/>
              </w:numPr>
              <w:jc w:val="center"/>
              <w:rPr>
                <w:rFonts w:ascii="GHEA Grapalat" w:hAnsi="GHEA Grapalat"/>
                <w:color w:val="000000"/>
                <w:sz w:val="20"/>
                <w:szCs w:val="20"/>
              </w:rPr>
            </w:pPr>
          </w:p>
        </w:tc>
        <w:tc>
          <w:tcPr>
            <w:tcW w:w="1134" w:type="dxa"/>
            <w:tcBorders>
              <w:top w:val="nil"/>
              <w:left w:val="single" w:sz="8" w:space="0" w:color="auto"/>
              <w:bottom w:val="single" w:sz="8" w:space="0" w:color="auto"/>
              <w:right w:val="single" w:sz="8" w:space="0" w:color="auto"/>
            </w:tcBorders>
            <w:shd w:val="clear" w:color="auto" w:fill="auto"/>
            <w:vAlign w:val="center"/>
          </w:tcPr>
          <w:p w:rsidR="00F0799E" w:rsidRPr="00602AF2" w:rsidRDefault="00F0799E" w:rsidP="007E0598">
            <w:pPr>
              <w:jc w:val="center"/>
              <w:rPr>
                <w:rFonts w:ascii="GHEA Grapalat" w:hAnsi="GHEA Grapalat"/>
                <w:color w:val="000000"/>
                <w:sz w:val="20"/>
                <w:szCs w:val="20"/>
                <w:lang w:val="hy-AM"/>
              </w:rPr>
            </w:pPr>
            <w:r>
              <w:rPr>
                <w:rFonts w:ascii="Calibri" w:hAnsi="Calibri"/>
                <w:color w:val="000000"/>
                <w:sz w:val="20"/>
                <w:szCs w:val="20"/>
              </w:rPr>
              <w:t>15531100</w:t>
            </w:r>
          </w:p>
        </w:tc>
        <w:tc>
          <w:tcPr>
            <w:tcW w:w="1559" w:type="dxa"/>
            <w:tcBorders>
              <w:top w:val="single" w:sz="4" w:space="0" w:color="auto"/>
              <w:left w:val="nil"/>
              <w:bottom w:val="single" w:sz="4" w:space="0" w:color="auto"/>
              <w:right w:val="single" w:sz="4" w:space="0" w:color="auto"/>
            </w:tcBorders>
            <w:shd w:val="clear" w:color="auto" w:fill="auto"/>
            <w:vAlign w:val="center"/>
          </w:tcPr>
          <w:p w:rsidR="00F0799E" w:rsidRPr="00602AF2" w:rsidRDefault="00F0799E" w:rsidP="007E0598">
            <w:pPr>
              <w:jc w:val="center"/>
              <w:rPr>
                <w:rFonts w:ascii="GHEA Grapalat" w:hAnsi="GHEA Grapalat" w:cs="Sylfaen"/>
                <w:color w:val="000000"/>
                <w:sz w:val="20"/>
                <w:szCs w:val="20"/>
              </w:rPr>
            </w:pPr>
            <w:r>
              <w:rPr>
                <w:rFonts w:ascii="Sylfaen" w:hAnsi="Sylfaen" w:cs="Sylfaen"/>
                <w:color w:val="000000"/>
                <w:sz w:val="20"/>
                <w:szCs w:val="20"/>
              </w:rPr>
              <w:t>Масло</w:t>
            </w:r>
            <w:r>
              <w:rPr>
                <w:rFonts w:ascii="Calibri" w:hAnsi="Calibri"/>
                <w:color w:val="000000"/>
                <w:sz w:val="20"/>
                <w:szCs w:val="20"/>
              </w:rPr>
              <w:t xml:space="preserve"> </w:t>
            </w:r>
          </w:p>
        </w:tc>
        <w:tc>
          <w:tcPr>
            <w:tcW w:w="993" w:type="dxa"/>
            <w:tcBorders>
              <w:left w:val="single" w:sz="4" w:space="0" w:color="auto"/>
            </w:tcBorders>
          </w:tcPr>
          <w:p w:rsidR="00F0799E" w:rsidRPr="00602AF2" w:rsidRDefault="00F0799E" w:rsidP="007E0598">
            <w:pPr>
              <w:jc w:val="center"/>
              <w:rPr>
                <w:rFonts w:ascii="GHEA Grapalat" w:hAnsi="GHEA Grapalat"/>
                <w:sz w:val="20"/>
                <w:szCs w:val="20"/>
              </w:rPr>
            </w:pPr>
          </w:p>
        </w:tc>
        <w:tc>
          <w:tcPr>
            <w:tcW w:w="4961" w:type="dxa"/>
          </w:tcPr>
          <w:p w:rsidR="00F0799E" w:rsidRPr="001A441F" w:rsidRDefault="00F0799E" w:rsidP="007E0598">
            <w:pPr>
              <w:jc w:val="center"/>
              <w:rPr>
                <w:rFonts w:ascii="GHEA Grapalat" w:hAnsi="GHEA Grapalat" w:cs="Sylfaen"/>
                <w:color w:val="000000"/>
                <w:sz w:val="18"/>
                <w:szCs w:val="18"/>
                <w:lang w:val="hy-AM"/>
              </w:rPr>
            </w:pPr>
            <w:r w:rsidRPr="001A441F">
              <w:rPr>
                <w:rFonts w:ascii="GHEA Grapalat" w:hAnsi="GHEA Grapalat" w:cs="Sylfaen"/>
                <w:color w:val="000000"/>
                <w:sz w:val="18"/>
                <w:szCs w:val="18"/>
                <w:lang w:val="hy-AM"/>
              </w:rPr>
              <w:t>Упаковка сливочного крема:</w:t>
            </w:r>
            <w:r w:rsidRPr="001A441F">
              <w:rPr>
                <w:rFonts w:ascii="GHEA Grapalat" w:hAnsi="GHEA Grapalat" w:cs="Sylfaen"/>
                <w:b/>
                <w:color w:val="000000" w:themeColor="text1"/>
                <w:sz w:val="18"/>
                <w:szCs w:val="18"/>
                <w:lang w:val="hy-AM"/>
              </w:rPr>
              <w:t>до 25 кг</w:t>
            </w:r>
            <w:r w:rsidRPr="001A441F">
              <w:rPr>
                <w:rFonts w:ascii="GHEA Grapalat" w:hAnsi="GHEA Grapalat" w:cs="Sylfaen"/>
                <w:color w:val="000000" w:themeColor="text1"/>
                <w:sz w:val="18"/>
                <w:szCs w:val="18"/>
                <w:lang w:val="hy-AM"/>
              </w:rPr>
              <w:t xml:space="preserve"> </w:t>
            </w:r>
            <w:r w:rsidRPr="001A441F">
              <w:rPr>
                <w:rFonts w:ascii="GHEA Grapalat" w:hAnsi="GHEA Grapalat" w:cs="Sylfaen"/>
                <w:color w:val="000000"/>
                <w:sz w:val="18"/>
                <w:szCs w:val="18"/>
                <w:lang w:val="hy-AM"/>
              </w:rPr>
              <w:t>в картонных коробках, по указанию заказчика;</w:t>
            </w:r>
            <w:r w:rsidRPr="001A441F">
              <w:rPr>
                <w:rFonts w:ascii="GHEA Grapalat" w:hAnsi="GHEA Grapalat" w:cs="Sylfaen"/>
                <w:sz w:val="18"/>
                <w:szCs w:val="18"/>
              </w:rPr>
              <w:t>Из чистого коровьего молока, без содержания растительных масел, сливочное, дезодорированное фильтрацией, высокого качества, свежее, в заводской упаковке, несоленое. Торговая марка: Zelandakan, производитель: ООО «Унифуд», содержание жира 82,9% или Anchor, производитель: ООО «Фронтерра», содержание жира 82,9% или Valio, производитель: ООО «Валио», содержание жира 82% или Katnarat, производитель: ООО «Миллкат», содержание жира 82,5% или Yeremyan, производитель: ООО «Айр ев ордри Еремяннер», содержание жира 82,5%. Безопасность и маркировка соответствуют требованиям гигиенических норм № 2-III-4.9-01-2010, Закона Республики Армения «О безопасности пищевых продуктов» и других нормативно-правовых актов и положений. Срок годности не менее 4 месяцев.</w:t>
            </w:r>
            <w:r w:rsidRPr="001A441F">
              <w:rPr>
                <w:rFonts w:ascii="GHEA Grapalat" w:hAnsi="GHEA Grapalat" w:cs="Sylfaen"/>
                <w:color w:val="000000"/>
                <w:sz w:val="18"/>
                <w:szCs w:val="18"/>
                <w:lang w:val="hy-AM"/>
              </w:rPr>
              <w:t>Маркировка: разборчивая. В случае поставки товара, техническая информация.</w:t>
            </w:r>
            <w:r w:rsidRPr="001A441F">
              <w:rPr>
                <w:rFonts w:ascii="GHEA Grapalat" w:hAnsi="GHEA Grapalat"/>
                <w:color w:val="000000"/>
                <w:sz w:val="18"/>
                <w:szCs w:val="18"/>
                <w:lang w:val="hy-AM"/>
              </w:rPr>
              <w:t xml:space="preserve"> </w:t>
            </w:r>
            <w:r w:rsidRPr="001A441F">
              <w:rPr>
                <w:rFonts w:ascii="GHEA Grapalat" w:hAnsi="GHEA Grapalat" w:cs="Sylfaen"/>
                <w:color w:val="000000"/>
                <w:sz w:val="18"/>
                <w:szCs w:val="18"/>
                <w:lang w:val="hy-AM"/>
              </w:rPr>
              <w:t>к описанию</w:t>
            </w:r>
            <w:r w:rsidRPr="001A441F">
              <w:rPr>
                <w:rFonts w:ascii="GHEA Grapalat" w:hAnsi="GHEA Grapalat"/>
                <w:color w:val="000000"/>
                <w:sz w:val="18"/>
                <w:szCs w:val="18"/>
                <w:lang w:val="hy-AM"/>
              </w:rPr>
              <w:t xml:space="preserve"> </w:t>
            </w:r>
            <w:r w:rsidRPr="001A441F">
              <w:rPr>
                <w:rFonts w:ascii="GHEA Grapalat" w:hAnsi="GHEA Grapalat" w:cs="Sylfaen"/>
                <w:color w:val="000000"/>
                <w:sz w:val="18"/>
                <w:szCs w:val="18"/>
                <w:lang w:val="hy-AM"/>
              </w:rPr>
              <w:t>или</w:t>
            </w:r>
            <w:r w:rsidRPr="001A441F">
              <w:rPr>
                <w:rFonts w:ascii="GHEA Grapalat" w:hAnsi="GHEA Grapalat"/>
                <w:color w:val="000000"/>
                <w:sz w:val="18"/>
                <w:szCs w:val="18"/>
                <w:lang w:val="hy-AM"/>
              </w:rPr>
              <w:t xml:space="preserve"> </w:t>
            </w:r>
            <w:r w:rsidRPr="001A441F">
              <w:rPr>
                <w:rFonts w:ascii="GHEA Grapalat" w:hAnsi="GHEA Grapalat" w:cs="Sylfaen"/>
                <w:color w:val="000000"/>
                <w:sz w:val="18"/>
                <w:szCs w:val="18"/>
                <w:lang w:val="hy-AM"/>
              </w:rPr>
              <w:t>поставлять</w:t>
            </w:r>
            <w:r w:rsidRPr="001A441F">
              <w:rPr>
                <w:rFonts w:ascii="GHEA Grapalat" w:hAnsi="GHEA Grapalat"/>
                <w:color w:val="000000"/>
                <w:sz w:val="18"/>
                <w:szCs w:val="18"/>
                <w:lang w:val="hy-AM"/>
              </w:rPr>
              <w:t xml:space="preserve"> </w:t>
            </w:r>
            <w:r w:rsidRPr="001A441F">
              <w:rPr>
                <w:rFonts w:ascii="GHEA Grapalat" w:hAnsi="GHEA Grapalat" w:cs="Sylfaen"/>
                <w:color w:val="000000"/>
                <w:sz w:val="18"/>
                <w:szCs w:val="18"/>
                <w:lang w:val="hy-AM"/>
              </w:rPr>
              <w:t>к условиям</w:t>
            </w:r>
            <w:r w:rsidRPr="001A441F">
              <w:rPr>
                <w:rFonts w:ascii="GHEA Grapalat" w:hAnsi="GHEA Grapalat"/>
                <w:color w:val="000000"/>
                <w:sz w:val="18"/>
                <w:szCs w:val="18"/>
                <w:lang w:val="hy-AM"/>
              </w:rPr>
              <w:t xml:space="preserve"> </w:t>
            </w:r>
            <w:r w:rsidRPr="001A441F">
              <w:rPr>
                <w:rFonts w:ascii="GHEA Grapalat" w:hAnsi="GHEA Grapalat" w:cs="Sylfaen"/>
                <w:color w:val="000000"/>
                <w:sz w:val="18"/>
                <w:szCs w:val="18"/>
                <w:lang w:val="hy-AM"/>
              </w:rPr>
              <w:t>несоответствие</w:t>
            </w:r>
            <w:r w:rsidRPr="001A441F">
              <w:rPr>
                <w:rFonts w:ascii="GHEA Grapalat" w:hAnsi="GHEA Grapalat"/>
                <w:color w:val="000000"/>
                <w:sz w:val="18"/>
                <w:szCs w:val="18"/>
                <w:lang w:val="hy-AM"/>
              </w:rPr>
              <w:t xml:space="preserve"> </w:t>
            </w:r>
            <w:r w:rsidRPr="001A441F">
              <w:rPr>
                <w:rFonts w:ascii="GHEA Grapalat" w:hAnsi="GHEA Grapalat" w:cs="Sylfaen"/>
                <w:color w:val="000000"/>
                <w:sz w:val="18"/>
                <w:szCs w:val="18"/>
                <w:lang w:val="hy-AM"/>
              </w:rPr>
              <w:t>в</w:t>
            </w:r>
            <w:r w:rsidRPr="001A441F">
              <w:rPr>
                <w:rFonts w:ascii="GHEA Grapalat" w:hAnsi="GHEA Grapalat"/>
                <w:color w:val="000000"/>
                <w:sz w:val="18"/>
                <w:szCs w:val="18"/>
                <w:lang w:val="hy-AM"/>
              </w:rPr>
              <w:t xml:space="preserve"> </w:t>
            </w:r>
            <w:r w:rsidRPr="001A441F">
              <w:rPr>
                <w:rFonts w:ascii="GHEA Grapalat" w:hAnsi="GHEA Grapalat" w:cs="Sylfaen"/>
                <w:color w:val="000000"/>
                <w:sz w:val="18"/>
                <w:szCs w:val="18"/>
                <w:lang w:val="hy-AM"/>
              </w:rPr>
              <w:t>приложение</w:t>
            </w:r>
            <w:r w:rsidRPr="001A441F">
              <w:rPr>
                <w:rFonts w:ascii="GHEA Grapalat" w:hAnsi="GHEA Grapalat"/>
                <w:color w:val="000000"/>
                <w:sz w:val="18"/>
                <w:szCs w:val="18"/>
                <w:lang w:val="hy-AM"/>
              </w:rPr>
              <w:t xml:space="preserve"> </w:t>
            </w:r>
            <w:r w:rsidRPr="001A441F">
              <w:rPr>
                <w:rFonts w:ascii="GHEA Grapalat" w:hAnsi="GHEA Grapalat" w:cs="Sylfaen"/>
                <w:color w:val="000000"/>
                <w:sz w:val="18"/>
                <w:szCs w:val="18"/>
                <w:lang w:val="hy-AM"/>
              </w:rPr>
              <w:t>придёт</w:t>
            </w:r>
            <w:r w:rsidRPr="001A441F">
              <w:rPr>
                <w:rFonts w:ascii="GHEA Grapalat" w:hAnsi="GHEA Grapalat"/>
                <w:color w:val="000000"/>
                <w:sz w:val="18"/>
                <w:szCs w:val="18"/>
                <w:lang w:val="hy-AM"/>
              </w:rPr>
              <w:t xml:space="preserve"> </w:t>
            </w:r>
            <w:r w:rsidRPr="001A441F">
              <w:rPr>
                <w:rFonts w:ascii="GHEA Grapalat" w:hAnsi="GHEA Grapalat" w:cs="Sylfaen"/>
                <w:color w:val="000000"/>
                <w:sz w:val="18"/>
                <w:szCs w:val="18"/>
                <w:lang w:val="hy-AM"/>
              </w:rPr>
              <w:t>в случае</w:t>
            </w:r>
            <w:r w:rsidRPr="001A441F">
              <w:rPr>
                <w:rFonts w:ascii="GHEA Grapalat" w:hAnsi="GHEA Grapalat"/>
                <w:color w:val="000000"/>
                <w:sz w:val="18"/>
                <w:szCs w:val="18"/>
                <w:lang w:val="hy-AM"/>
              </w:rPr>
              <w:t xml:space="preserve"> </w:t>
            </w:r>
            <w:r w:rsidRPr="001A441F">
              <w:rPr>
                <w:rFonts w:ascii="GHEA Grapalat" w:hAnsi="GHEA Grapalat" w:cs="Sylfaen"/>
                <w:color w:val="000000"/>
                <w:sz w:val="18"/>
                <w:szCs w:val="18"/>
                <w:lang w:val="hy-AM"/>
              </w:rPr>
              <w:t>несоответствие</w:t>
            </w:r>
            <w:r w:rsidRPr="001A441F">
              <w:rPr>
                <w:rFonts w:ascii="GHEA Grapalat" w:hAnsi="GHEA Grapalat"/>
                <w:color w:val="000000"/>
                <w:sz w:val="18"/>
                <w:szCs w:val="18"/>
                <w:lang w:val="hy-AM"/>
              </w:rPr>
              <w:t xml:space="preserve"> </w:t>
            </w:r>
            <w:r w:rsidRPr="001A441F">
              <w:rPr>
                <w:rFonts w:ascii="GHEA Grapalat" w:hAnsi="GHEA Grapalat" w:cs="Sylfaen"/>
                <w:color w:val="000000"/>
                <w:sz w:val="18"/>
                <w:szCs w:val="18"/>
                <w:lang w:val="hy-AM"/>
              </w:rPr>
              <w:t>исправление</w:t>
            </w:r>
            <w:r w:rsidRPr="001A441F">
              <w:rPr>
                <w:rFonts w:ascii="GHEA Grapalat" w:hAnsi="GHEA Grapalat"/>
                <w:color w:val="000000"/>
                <w:sz w:val="18"/>
                <w:szCs w:val="18"/>
                <w:lang w:val="hy-AM"/>
              </w:rPr>
              <w:t xml:space="preserve"> </w:t>
            </w:r>
            <w:r w:rsidRPr="001A441F">
              <w:rPr>
                <w:rFonts w:ascii="GHEA Grapalat" w:hAnsi="GHEA Grapalat" w:cs="Sylfaen"/>
                <w:color w:val="000000"/>
                <w:sz w:val="18"/>
                <w:szCs w:val="18"/>
                <w:lang w:val="hy-AM"/>
              </w:rPr>
              <w:t>крайний срок</w:t>
            </w:r>
            <w:r w:rsidRPr="001A441F">
              <w:rPr>
                <w:rFonts w:ascii="GHEA Grapalat" w:hAnsi="GHEA Grapalat"/>
                <w:color w:val="000000"/>
                <w:sz w:val="18"/>
                <w:szCs w:val="18"/>
                <w:lang w:val="hy-AM"/>
              </w:rPr>
              <w:t xml:space="preserve"> </w:t>
            </w:r>
            <w:r w:rsidRPr="001A441F">
              <w:rPr>
                <w:rFonts w:ascii="GHEA Grapalat" w:hAnsi="GHEA Grapalat" w:cs="Sylfaen"/>
                <w:color w:val="000000"/>
                <w:sz w:val="18"/>
                <w:szCs w:val="18"/>
                <w:lang w:val="hy-AM"/>
              </w:rPr>
              <w:t>является</w:t>
            </w:r>
            <w:r w:rsidRPr="001A441F">
              <w:rPr>
                <w:rFonts w:ascii="GHEA Grapalat" w:hAnsi="GHEA Grapalat"/>
                <w:color w:val="000000"/>
                <w:sz w:val="18"/>
                <w:szCs w:val="18"/>
                <w:lang w:val="hy-AM"/>
              </w:rPr>
              <w:t xml:space="preserve"> </w:t>
            </w:r>
            <w:r w:rsidRPr="001A441F">
              <w:rPr>
                <w:rFonts w:ascii="GHEA Grapalat" w:hAnsi="GHEA Grapalat" w:cs="Sylfaen"/>
                <w:color w:val="000000"/>
                <w:sz w:val="18"/>
                <w:szCs w:val="18"/>
                <w:lang w:val="hy-AM"/>
              </w:rPr>
              <w:t>определенный</w:t>
            </w:r>
            <w:r w:rsidRPr="001A441F">
              <w:rPr>
                <w:rFonts w:ascii="GHEA Grapalat" w:hAnsi="GHEA Grapalat"/>
                <w:color w:val="000000"/>
                <w:sz w:val="18"/>
                <w:szCs w:val="18"/>
                <w:lang w:val="hy-AM"/>
              </w:rPr>
              <w:t>1</w:t>
            </w:r>
            <w:r w:rsidRPr="001A441F">
              <w:rPr>
                <w:rFonts w:ascii="GHEA Grapalat" w:hAnsi="GHEA Grapalat" w:cs="Sylfaen"/>
                <w:color w:val="000000"/>
                <w:sz w:val="18"/>
                <w:szCs w:val="18"/>
                <w:lang w:val="hy-AM"/>
              </w:rPr>
              <w:t>день</w:t>
            </w:r>
            <w:r w:rsidRPr="001A441F">
              <w:rPr>
                <w:rFonts w:ascii="GHEA Grapalat" w:hAnsi="GHEA Grapalat"/>
                <w:color w:val="000000"/>
                <w:sz w:val="18"/>
                <w:szCs w:val="18"/>
                <w:lang w:val="hy-AM"/>
              </w:rPr>
              <w:t>:</w:t>
            </w:r>
          </w:p>
        </w:tc>
        <w:tc>
          <w:tcPr>
            <w:tcW w:w="992" w:type="dxa"/>
            <w:tcBorders>
              <w:top w:val="nil"/>
              <w:left w:val="single" w:sz="8" w:space="0" w:color="auto"/>
              <w:bottom w:val="single" w:sz="8" w:space="0" w:color="auto"/>
              <w:right w:val="nil"/>
            </w:tcBorders>
            <w:shd w:val="clear" w:color="auto" w:fill="auto"/>
            <w:vAlign w:val="center"/>
          </w:tcPr>
          <w:p w:rsidR="00F0799E" w:rsidRPr="001C1B19" w:rsidRDefault="00F0799E" w:rsidP="007E0598">
            <w:pPr>
              <w:jc w:val="center"/>
              <w:rPr>
                <w:rFonts w:ascii="GHEA Grapalat" w:hAnsi="GHEA Grapalat" w:cs="Sylfaen"/>
                <w:color w:val="000000"/>
                <w:sz w:val="20"/>
                <w:szCs w:val="20"/>
                <w:lang w:val="hy-AM"/>
              </w:rPr>
            </w:pPr>
            <w:r>
              <w:rPr>
                <w:rFonts w:ascii="Sylfaen" w:hAnsi="Sylfaen" w:cs="Sylfaen"/>
                <w:color w:val="000000"/>
                <w:sz w:val="20"/>
                <w:szCs w:val="20"/>
              </w:rPr>
              <w:t>кг</w:t>
            </w:r>
          </w:p>
        </w:tc>
        <w:tc>
          <w:tcPr>
            <w:tcW w:w="709" w:type="dxa"/>
          </w:tcPr>
          <w:p w:rsidR="00F0799E" w:rsidRPr="00602AF2" w:rsidRDefault="00F0799E" w:rsidP="007E0598">
            <w:pPr>
              <w:jc w:val="center"/>
              <w:rPr>
                <w:rFonts w:ascii="GHEA Grapalat" w:hAnsi="GHEA Grapalat"/>
                <w:sz w:val="20"/>
                <w:szCs w:val="20"/>
                <w:lang w:val="hy-AM"/>
              </w:rPr>
            </w:pPr>
          </w:p>
        </w:tc>
        <w:tc>
          <w:tcPr>
            <w:tcW w:w="709" w:type="dxa"/>
          </w:tcPr>
          <w:p w:rsidR="00F0799E" w:rsidRPr="00602AF2" w:rsidRDefault="00F0799E" w:rsidP="007E0598">
            <w:pPr>
              <w:jc w:val="center"/>
              <w:rPr>
                <w:rFonts w:ascii="GHEA Grapalat" w:hAnsi="GHEA Grapalat"/>
                <w:sz w:val="20"/>
                <w:szCs w:val="20"/>
                <w:lang w:val="hy-AM"/>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rsidR="00F0799E" w:rsidRPr="00602AF2" w:rsidRDefault="00F0799E" w:rsidP="007E0598">
            <w:pPr>
              <w:jc w:val="center"/>
              <w:rPr>
                <w:rFonts w:ascii="GHEA Grapalat" w:hAnsi="GHEA Grapalat"/>
                <w:color w:val="000000"/>
                <w:sz w:val="20"/>
                <w:szCs w:val="20"/>
                <w:lang w:val="hy-AM"/>
              </w:rPr>
            </w:pPr>
            <w:r>
              <w:rPr>
                <w:rFonts w:ascii="Calibri" w:hAnsi="Calibri"/>
                <w:b/>
                <w:bCs/>
                <w:color w:val="000000"/>
                <w:sz w:val="20"/>
                <w:szCs w:val="20"/>
              </w:rPr>
              <w:t>150</w:t>
            </w:r>
          </w:p>
        </w:tc>
        <w:tc>
          <w:tcPr>
            <w:tcW w:w="992" w:type="dxa"/>
          </w:tcPr>
          <w:p w:rsidR="00F0799E" w:rsidRPr="006267DC" w:rsidRDefault="00F0799E" w:rsidP="007E0598">
            <w:pPr>
              <w:jc w:val="center"/>
              <w:rPr>
                <w:rFonts w:ascii="GHEA Grapalat" w:hAnsi="GHEA Grapalat" w:cs="Sylfaen"/>
                <w:sz w:val="20"/>
                <w:szCs w:val="20"/>
                <w:lang w:val="hy-AM"/>
              </w:rPr>
            </w:pPr>
            <w:r w:rsidRPr="006267DC">
              <w:rPr>
                <w:rFonts w:ascii="GHEA Grapalat" w:hAnsi="GHEA Grapalat" w:cs="Sylfaen"/>
                <w:sz w:val="16"/>
                <w:szCs w:val="16"/>
                <w:lang w:val="hy-AM"/>
              </w:rPr>
              <w:t>К</w:t>
            </w:r>
            <w:r w:rsidRPr="006267DC">
              <w:rPr>
                <w:rFonts w:ascii="MS Mincho" w:eastAsia="MS Mincho" w:hAnsi="MS Mincho" w:cs="MS Mincho" w:hint="eastAsia"/>
                <w:sz w:val="16"/>
                <w:szCs w:val="16"/>
                <w:lang w:val="hy-AM"/>
              </w:rPr>
              <w:t>․</w:t>
            </w:r>
            <w:r w:rsidRPr="006267DC">
              <w:rPr>
                <w:rFonts w:ascii="GHEA Grapalat" w:hAnsi="GHEA Grapalat"/>
                <w:sz w:val="16"/>
                <w:szCs w:val="16"/>
                <w:lang w:val="hy-AM"/>
              </w:rPr>
              <w:t xml:space="preserve"> </w:t>
            </w:r>
            <w:r w:rsidRPr="006267DC">
              <w:rPr>
                <w:rFonts w:ascii="GHEA Grapalat" w:hAnsi="GHEA Grapalat" w:cs="Sylfaen"/>
                <w:sz w:val="16"/>
                <w:szCs w:val="16"/>
                <w:lang w:val="hy-AM"/>
              </w:rPr>
              <w:t>Веди</w:t>
            </w:r>
            <w:r w:rsidRPr="006267DC">
              <w:rPr>
                <w:rFonts w:ascii="GHEA Grapalat" w:hAnsi="GHEA Grapalat"/>
                <w:sz w:val="16"/>
                <w:szCs w:val="16"/>
                <w:lang w:val="hy-AM"/>
              </w:rPr>
              <w:t xml:space="preserve"> </w:t>
            </w:r>
            <w:r w:rsidRPr="006267DC">
              <w:rPr>
                <w:rFonts w:ascii="GHEA Grapalat" w:hAnsi="GHEA Grapalat" w:cs="Sylfaen"/>
                <w:sz w:val="16"/>
                <w:szCs w:val="16"/>
                <w:lang w:val="hy-AM"/>
              </w:rPr>
              <w:t>Араратян</w:t>
            </w:r>
            <w:r w:rsidRPr="006267DC">
              <w:rPr>
                <w:rFonts w:ascii="GHEA Grapalat" w:hAnsi="GHEA Grapalat"/>
                <w:sz w:val="16"/>
                <w:szCs w:val="16"/>
                <w:lang w:val="hy-AM"/>
              </w:rPr>
              <w:t>81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F0799E" w:rsidRPr="00602AF2" w:rsidRDefault="00F0799E" w:rsidP="007E0598">
            <w:pPr>
              <w:jc w:val="center"/>
              <w:rPr>
                <w:rFonts w:ascii="GHEA Grapalat" w:hAnsi="GHEA Grapalat"/>
                <w:color w:val="000000"/>
                <w:sz w:val="20"/>
                <w:szCs w:val="20"/>
              </w:rPr>
            </w:pPr>
            <w:r>
              <w:rPr>
                <w:rFonts w:ascii="Calibri" w:hAnsi="Calibri"/>
                <w:b/>
                <w:bCs/>
                <w:color w:val="000000"/>
                <w:sz w:val="20"/>
                <w:szCs w:val="20"/>
              </w:rPr>
              <w:t>150</w:t>
            </w:r>
          </w:p>
        </w:tc>
        <w:tc>
          <w:tcPr>
            <w:tcW w:w="1701" w:type="dxa"/>
          </w:tcPr>
          <w:p w:rsidR="00F0799E" w:rsidRPr="00602AF2" w:rsidRDefault="00F0799E" w:rsidP="007E0598">
            <w:pPr>
              <w:jc w:val="center"/>
              <w:rPr>
                <w:rFonts w:ascii="GHEA Grapalat" w:hAnsi="GHEA Grapalat" w:cs="Sylfaen"/>
                <w:sz w:val="16"/>
                <w:szCs w:val="16"/>
                <w:lang w:val="hy-AM"/>
              </w:rPr>
            </w:pPr>
            <w:r w:rsidRPr="000612A8">
              <w:rPr>
                <w:rFonts w:ascii="GHEA Grapalat" w:hAnsi="GHEA Grapalat" w:cs="Sylfaen"/>
                <w:sz w:val="16"/>
                <w:szCs w:val="16"/>
                <w:lang w:val="hy-AM"/>
              </w:rPr>
              <w:t>После вступления контракта в силу, вплоть до последнего рабочего дня декабря 2026 года включительно, в детском саду.</w:t>
            </w:r>
          </w:p>
        </w:tc>
      </w:tr>
      <w:tr w:rsidR="00F0799E" w:rsidRPr="00602AF2" w:rsidTr="007E0598">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F0799E" w:rsidRPr="00602AF2" w:rsidRDefault="00F0799E" w:rsidP="00F0799E">
            <w:pPr>
              <w:pStyle w:val="aff3"/>
              <w:numPr>
                <w:ilvl w:val="0"/>
                <w:numId w:val="13"/>
              </w:numPr>
              <w:jc w:val="center"/>
              <w:rPr>
                <w:rFonts w:ascii="GHEA Grapalat" w:hAnsi="GHEA Grapalat"/>
                <w:color w:val="000000"/>
                <w:sz w:val="20"/>
                <w:szCs w:val="20"/>
              </w:rPr>
            </w:pPr>
          </w:p>
        </w:tc>
        <w:tc>
          <w:tcPr>
            <w:tcW w:w="1134" w:type="dxa"/>
            <w:tcBorders>
              <w:top w:val="nil"/>
              <w:left w:val="single" w:sz="8" w:space="0" w:color="auto"/>
              <w:bottom w:val="single" w:sz="8" w:space="0" w:color="auto"/>
              <w:right w:val="single" w:sz="8" w:space="0" w:color="auto"/>
            </w:tcBorders>
            <w:shd w:val="clear" w:color="auto" w:fill="auto"/>
            <w:vAlign w:val="center"/>
          </w:tcPr>
          <w:p w:rsidR="00F0799E" w:rsidRPr="00602AF2" w:rsidRDefault="00F0799E" w:rsidP="007E0598">
            <w:pPr>
              <w:jc w:val="center"/>
              <w:rPr>
                <w:rFonts w:ascii="GHEA Grapalat" w:hAnsi="GHEA Grapalat"/>
                <w:color w:val="000000"/>
                <w:sz w:val="20"/>
                <w:szCs w:val="20"/>
              </w:rPr>
            </w:pPr>
            <w:r>
              <w:rPr>
                <w:rFonts w:ascii="Calibri" w:hAnsi="Calibri"/>
                <w:color w:val="000000"/>
                <w:sz w:val="20"/>
                <w:szCs w:val="20"/>
              </w:rPr>
              <w:t>15111120</w:t>
            </w:r>
          </w:p>
        </w:tc>
        <w:tc>
          <w:tcPr>
            <w:tcW w:w="1559" w:type="dxa"/>
            <w:tcBorders>
              <w:top w:val="single" w:sz="4" w:space="0" w:color="auto"/>
              <w:left w:val="nil"/>
              <w:bottom w:val="single" w:sz="4" w:space="0" w:color="auto"/>
              <w:right w:val="single" w:sz="4" w:space="0" w:color="auto"/>
            </w:tcBorders>
            <w:shd w:val="clear" w:color="auto" w:fill="auto"/>
            <w:vAlign w:val="center"/>
          </w:tcPr>
          <w:p w:rsidR="00F0799E" w:rsidRPr="00602AF2" w:rsidRDefault="00F0799E" w:rsidP="007E0598">
            <w:pPr>
              <w:jc w:val="center"/>
              <w:rPr>
                <w:rFonts w:ascii="GHEA Grapalat" w:hAnsi="GHEA Grapalat" w:cs="Sylfaen"/>
                <w:color w:val="000000"/>
                <w:sz w:val="20"/>
                <w:szCs w:val="20"/>
              </w:rPr>
            </w:pPr>
            <w:r>
              <w:rPr>
                <w:rFonts w:ascii="Sylfaen" w:hAnsi="Sylfaen" w:cs="Sylfaen"/>
                <w:color w:val="000000"/>
                <w:sz w:val="20"/>
                <w:szCs w:val="20"/>
              </w:rPr>
              <w:t>Говядина</w:t>
            </w:r>
            <w:r>
              <w:rPr>
                <w:rFonts w:ascii="Calibri" w:hAnsi="Calibri"/>
                <w:color w:val="000000"/>
                <w:sz w:val="20"/>
                <w:szCs w:val="20"/>
              </w:rPr>
              <w:t xml:space="preserve"> </w:t>
            </w:r>
            <w:r>
              <w:rPr>
                <w:rFonts w:ascii="Sylfaen" w:hAnsi="Sylfaen" w:cs="Sylfaen"/>
                <w:color w:val="000000"/>
                <w:sz w:val="20"/>
                <w:szCs w:val="20"/>
              </w:rPr>
              <w:t>мясо</w:t>
            </w:r>
            <w:r>
              <w:rPr>
                <w:rFonts w:ascii="Calibri" w:hAnsi="Calibri"/>
                <w:color w:val="000000"/>
                <w:sz w:val="20"/>
                <w:szCs w:val="20"/>
              </w:rPr>
              <w:t xml:space="preserve"> </w:t>
            </w:r>
          </w:p>
        </w:tc>
        <w:tc>
          <w:tcPr>
            <w:tcW w:w="993" w:type="dxa"/>
            <w:tcBorders>
              <w:left w:val="single" w:sz="4" w:space="0" w:color="auto"/>
            </w:tcBorders>
          </w:tcPr>
          <w:p w:rsidR="00F0799E" w:rsidRPr="00602AF2" w:rsidRDefault="00F0799E" w:rsidP="007E0598">
            <w:pPr>
              <w:jc w:val="center"/>
              <w:rPr>
                <w:rFonts w:ascii="GHEA Grapalat" w:hAnsi="GHEA Grapalat"/>
                <w:sz w:val="20"/>
                <w:szCs w:val="20"/>
              </w:rPr>
            </w:pPr>
          </w:p>
        </w:tc>
        <w:tc>
          <w:tcPr>
            <w:tcW w:w="4961" w:type="dxa"/>
          </w:tcPr>
          <w:p w:rsidR="00F0799E" w:rsidRPr="00602AF2" w:rsidRDefault="00F0799E" w:rsidP="007E0598">
            <w:pPr>
              <w:jc w:val="center"/>
              <w:rPr>
                <w:rFonts w:ascii="GHEA Grapalat" w:hAnsi="GHEA Grapalat" w:cs="Sylfaen"/>
                <w:color w:val="000000"/>
                <w:sz w:val="20"/>
                <w:szCs w:val="20"/>
                <w:lang w:val="hy-AM"/>
              </w:rPr>
            </w:pPr>
            <w:r w:rsidRPr="00602AF2">
              <w:rPr>
                <w:rFonts w:ascii="GHEA Grapalat" w:hAnsi="GHEA Grapalat" w:cs="Sylfaen"/>
                <w:color w:val="000000"/>
                <w:sz w:val="20"/>
                <w:szCs w:val="20"/>
                <w:lang w:val="hy-AM"/>
              </w:rPr>
              <w:t>Мясо</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говядина</w:t>
            </w:r>
            <w:r w:rsidRPr="00602AF2">
              <w:rPr>
                <w:rFonts w:ascii="GHEA Grapalat" w:hAnsi="GHEA Grapalat"/>
                <w:color w:val="000000"/>
                <w:sz w:val="20"/>
                <w:szCs w:val="20"/>
                <w:lang w:val="hy-AM"/>
              </w:rPr>
              <w:t>, /bull eryng /</w:t>
            </w:r>
            <w:r w:rsidRPr="00602AF2">
              <w:rPr>
                <w:rFonts w:ascii="GHEA Grapalat" w:hAnsi="GHEA Grapalat" w:cs="Sylfaen"/>
                <w:color w:val="000000"/>
                <w:sz w:val="20"/>
                <w:szCs w:val="20"/>
                <w:lang w:val="hy-AM"/>
              </w:rPr>
              <w:t>скотобойня</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источник</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местный</w:t>
            </w:r>
            <w:r w:rsidRPr="00602AF2">
              <w:rPr>
                <w:rFonts w:ascii="GHEA Grapalat" w:hAnsi="GHEA Grapalat"/>
                <w:color w:val="000000"/>
                <w:sz w:val="20"/>
                <w:szCs w:val="20"/>
                <w:lang w:val="hy-AM"/>
              </w:rPr>
              <w:t>,</w:t>
            </w:r>
            <w:r w:rsidRPr="00602AF2">
              <w:rPr>
                <w:rFonts w:ascii="GHEA Grapalat" w:hAnsi="GHEA Grapalat" w:cs="Sylfaen"/>
                <w:color w:val="000000"/>
                <w:sz w:val="20"/>
                <w:szCs w:val="20"/>
                <w:lang w:val="hy-AM"/>
              </w:rPr>
              <w:t>мягкий:</w:t>
            </w:r>
            <w:r w:rsidRPr="00602AF2">
              <w:rPr>
                <w:rFonts w:ascii="GHEA Grapalat" w:hAnsi="GHEA Grapalat"/>
                <w:color w:val="000000"/>
                <w:sz w:val="20"/>
                <w:szCs w:val="20"/>
                <w:lang w:val="hy-AM"/>
              </w:rPr>
              <w:t>,</w:t>
            </w:r>
            <w:r w:rsidRPr="00602AF2">
              <w:rPr>
                <w:rFonts w:ascii="GHEA Grapalat" w:hAnsi="GHEA Grapalat" w:cs="Sylfaen"/>
                <w:color w:val="000000"/>
                <w:sz w:val="20"/>
                <w:szCs w:val="20"/>
                <w:lang w:val="hy-AM"/>
              </w:rPr>
              <w:t>без</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кость</w:t>
            </w:r>
            <w:r w:rsidRPr="00602AF2">
              <w:rPr>
                <w:rFonts w:ascii="GHEA Grapalat" w:hAnsi="GHEA Grapalat"/>
                <w:color w:val="000000"/>
                <w:sz w:val="20"/>
                <w:szCs w:val="20"/>
                <w:lang w:val="hy-AM"/>
              </w:rPr>
              <w:t>,</w:t>
            </w:r>
            <w:r w:rsidRPr="00602AF2">
              <w:rPr>
                <w:rFonts w:ascii="GHEA Grapalat" w:hAnsi="GHEA Grapalat" w:cs="Sylfaen"/>
                <w:color w:val="000000"/>
                <w:sz w:val="20"/>
                <w:szCs w:val="20"/>
                <w:lang w:val="hy-AM"/>
              </w:rPr>
              <w:t>охлажденный</w:t>
            </w:r>
            <w:r w:rsidRPr="00602AF2">
              <w:rPr>
                <w:rFonts w:ascii="GHEA Grapalat" w:hAnsi="GHEA Grapalat"/>
                <w:color w:val="000000"/>
                <w:sz w:val="20"/>
                <w:szCs w:val="20"/>
                <w:lang w:val="hy-AM"/>
              </w:rPr>
              <w:t>,</w:t>
            </w:r>
            <w:r w:rsidRPr="00602AF2">
              <w:rPr>
                <w:rFonts w:ascii="GHEA Grapalat" w:hAnsi="GHEA Grapalat" w:cs="Sylfaen"/>
                <w:color w:val="000000"/>
                <w:sz w:val="20"/>
                <w:szCs w:val="20"/>
                <w:lang w:val="hy-AM"/>
              </w:rPr>
              <w:t>жирный</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часть:</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до</w:t>
            </w:r>
            <w:r w:rsidRPr="00602AF2">
              <w:rPr>
                <w:rFonts w:ascii="GHEA Grapalat" w:hAnsi="GHEA Grapalat"/>
                <w:color w:val="000000"/>
                <w:sz w:val="20"/>
                <w:szCs w:val="20"/>
                <w:lang w:val="hy-AM"/>
              </w:rPr>
              <w:t>20%,</w:t>
            </w:r>
            <w:r w:rsidRPr="00602AF2">
              <w:rPr>
                <w:rFonts w:ascii="GHEA Grapalat" w:hAnsi="GHEA Grapalat" w:cs="Sylfaen"/>
                <w:color w:val="000000"/>
                <w:sz w:val="20"/>
                <w:szCs w:val="20"/>
                <w:lang w:val="hy-AM"/>
              </w:rPr>
              <w:t>хороший</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развитый</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с мышцами</w:t>
            </w:r>
            <w:r w:rsidRPr="00602AF2">
              <w:rPr>
                <w:rFonts w:ascii="GHEA Grapalat" w:hAnsi="GHEA Grapalat"/>
                <w:color w:val="000000"/>
                <w:sz w:val="20"/>
                <w:szCs w:val="20"/>
                <w:lang w:val="hy-AM"/>
              </w:rPr>
              <w:t>,</w:t>
            </w:r>
            <w:r w:rsidRPr="00602AF2">
              <w:rPr>
                <w:rFonts w:ascii="GHEA Grapalat" w:hAnsi="GHEA Grapalat" w:cs="Sylfaen"/>
                <w:color w:val="000000"/>
                <w:sz w:val="20"/>
                <w:szCs w:val="20"/>
                <w:lang w:val="hy-AM"/>
              </w:rPr>
              <w:t>упакованный</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соответствующий</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с тканью</w:t>
            </w:r>
            <w:r w:rsidRPr="00602AF2">
              <w:rPr>
                <w:rFonts w:ascii="GHEA Grapalat" w:hAnsi="GHEA Grapalat"/>
                <w:color w:val="000000"/>
                <w:sz w:val="20"/>
                <w:szCs w:val="20"/>
                <w:lang w:val="hy-AM"/>
              </w:rPr>
              <w:t>(</w:t>
            </w:r>
            <w:r w:rsidRPr="00602AF2">
              <w:rPr>
                <w:rFonts w:ascii="GHEA Grapalat" w:hAnsi="GHEA Grapalat" w:cs="Sylfaen"/>
                <w:color w:val="000000"/>
                <w:sz w:val="20"/>
                <w:szCs w:val="20"/>
                <w:lang w:val="hy-AM"/>
              </w:rPr>
              <w:t>с предвзятостью</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или</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марлей</w:t>
            </w:r>
            <w:r w:rsidRPr="00602AF2">
              <w:rPr>
                <w:rFonts w:ascii="GHEA Grapalat" w:hAnsi="GHEA Grapalat"/>
                <w:color w:val="000000"/>
                <w:sz w:val="20"/>
                <w:szCs w:val="20"/>
                <w:lang w:val="hy-AM"/>
              </w:rPr>
              <w:t>),</w:t>
            </w:r>
            <w:r w:rsidRPr="00602AF2">
              <w:rPr>
                <w:rFonts w:ascii="GHEA Grapalat" w:hAnsi="GHEA Grapalat" w:cs="Sylfaen"/>
                <w:color w:val="000000"/>
                <w:sz w:val="20"/>
                <w:szCs w:val="20"/>
                <w:lang w:val="hy-AM"/>
              </w:rPr>
              <w:t>в коробках</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или</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полиэтилен</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 упаковке.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Из поставок</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после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может</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является</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заморозить</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 соответствии с</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технический</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правила</w:t>
            </w:r>
            <w:r>
              <w:rPr>
                <w:rFonts w:ascii="GHEA Grapalat" w:hAnsi="GHEA Grapalat"/>
                <w:color w:val="000000"/>
                <w:sz w:val="20"/>
                <w:szCs w:val="20"/>
                <w:lang w:val="hy-AM"/>
              </w:rPr>
              <w:t>:</w:t>
            </w:r>
            <w:r w:rsidRPr="00602AF2">
              <w:rPr>
                <w:rFonts w:ascii="GHEA Grapalat" w:hAnsi="GHEA Grapalat" w:cs="Sylfaen"/>
                <w:color w:val="000000"/>
                <w:sz w:val="20"/>
                <w:szCs w:val="20"/>
                <w:lang w:val="hy-AM"/>
              </w:rPr>
              <w:t>Еда</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поставлять</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 случае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технический</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 описанию</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или</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поставлять</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 условиям</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lastRenderedPageBreak/>
              <w:t>несоответствие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приложение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придёт</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 случае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несоответствие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исправление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крайний срок</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является</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определенный</w:t>
            </w:r>
            <w:r w:rsidRPr="00602AF2">
              <w:rPr>
                <w:rFonts w:ascii="GHEA Grapalat" w:hAnsi="GHEA Grapalat"/>
                <w:color w:val="000000"/>
                <w:sz w:val="20"/>
                <w:szCs w:val="20"/>
                <w:lang w:val="hy-AM"/>
              </w:rPr>
              <w:t>1</w:t>
            </w:r>
            <w:r w:rsidRPr="00602AF2">
              <w:rPr>
                <w:rFonts w:ascii="GHEA Grapalat" w:hAnsi="GHEA Grapalat" w:cs="Sylfaen"/>
                <w:color w:val="000000"/>
                <w:sz w:val="20"/>
                <w:szCs w:val="20"/>
                <w:lang w:val="hy-AM"/>
              </w:rPr>
              <w:t>день</w:t>
            </w:r>
            <w:r w:rsidRPr="00602AF2">
              <w:rPr>
                <w:rFonts w:ascii="GHEA Grapalat" w:hAnsi="GHEA Grapalat"/>
                <w:color w:val="000000"/>
                <w:sz w:val="20"/>
                <w:szCs w:val="20"/>
                <w:lang w:val="hy-AM"/>
              </w:rPr>
              <w:t>:</w:t>
            </w:r>
          </w:p>
        </w:tc>
        <w:tc>
          <w:tcPr>
            <w:tcW w:w="992" w:type="dxa"/>
            <w:tcBorders>
              <w:top w:val="nil"/>
              <w:left w:val="single" w:sz="8" w:space="0" w:color="auto"/>
              <w:bottom w:val="single" w:sz="8" w:space="0" w:color="auto"/>
              <w:right w:val="nil"/>
            </w:tcBorders>
            <w:shd w:val="clear" w:color="auto" w:fill="auto"/>
            <w:vAlign w:val="center"/>
          </w:tcPr>
          <w:p w:rsidR="00F0799E" w:rsidRPr="00602AF2" w:rsidRDefault="00F0799E" w:rsidP="007E0598">
            <w:pPr>
              <w:jc w:val="center"/>
              <w:rPr>
                <w:rFonts w:ascii="GHEA Grapalat" w:hAnsi="GHEA Grapalat" w:cs="Sylfaen"/>
                <w:color w:val="000000"/>
                <w:sz w:val="20"/>
                <w:szCs w:val="20"/>
                <w:lang w:val="hy-AM"/>
              </w:rPr>
            </w:pPr>
            <w:r>
              <w:rPr>
                <w:rFonts w:ascii="Sylfaen" w:hAnsi="Sylfaen" w:cs="Sylfaen"/>
                <w:color w:val="000000"/>
                <w:sz w:val="20"/>
                <w:szCs w:val="20"/>
              </w:rPr>
              <w:lastRenderedPageBreak/>
              <w:t>кг</w:t>
            </w:r>
          </w:p>
        </w:tc>
        <w:tc>
          <w:tcPr>
            <w:tcW w:w="709" w:type="dxa"/>
          </w:tcPr>
          <w:p w:rsidR="00F0799E" w:rsidRPr="00602AF2" w:rsidRDefault="00F0799E" w:rsidP="007E0598">
            <w:pPr>
              <w:jc w:val="center"/>
              <w:rPr>
                <w:rFonts w:ascii="GHEA Grapalat" w:hAnsi="GHEA Grapalat"/>
                <w:sz w:val="20"/>
                <w:szCs w:val="20"/>
                <w:lang w:val="hy-AM"/>
              </w:rPr>
            </w:pPr>
          </w:p>
        </w:tc>
        <w:tc>
          <w:tcPr>
            <w:tcW w:w="709" w:type="dxa"/>
          </w:tcPr>
          <w:p w:rsidR="00F0799E" w:rsidRPr="00602AF2" w:rsidRDefault="00F0799E" w:rsidP="007E0598">
            <w:pPr>
              <w:jc w:val="center"/>
              <w:rPr>
                <w:rFonts w:ascii="GHEA Grapalat" w:hAnsi="GHEA Grapalat"/>
                <w:sz w:val="20"/>
                <w:szCs w:val="20"/>
                <w:lang w:val="hy-AM"/>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rsidR="00F0799E" w:rsidRPr="00602AF2" w:rsidRDefault="00F0799E" w:rsidP="007E0598">
            <w:pPr>
              <w:jc w:val="center"/>
              <w:rPr>
                <w:rFonts w:ascii="GHEA Grapalat" w:hAnsi="GHEA Grapalat"/>
                <w:color w:val="000000"/>
                <w:sz w:val="20"/>
                <w:szCs w:val="20"/>
                <w:lang w:val="hy-AM"/>
              </w:rPr>
            </w:pPr>
            <w:r>
              <w:rPr>
                <w:rFonts w:ascii="Calibri" w:hAnsi="Calibri"/>
                <w:b/>
                <w:bCs/>
                <w:color w:val="000000"/>
                <w:sz w:val="20"/>
                <w:szCs w:val="20"/>
              </w:rPr>
              <w:t>460</w:t>
            </w:r>
          </w:p>
        </w:tc>
        <w:tc>
          <w:tcPr>
            <w:tcW w:w="992" w:type="dxa"/>
          </w:tcPr>
          <w:p w:rsidR="00F0799E" w:rsidRPr="006267DC" w:rsidRDefault="00F0799E" w:rsidP="007E0598">
            <w:pPr>
              <w:jc w:val="center"/>
              <w:rPr>
                <w:rFonts w:ascii="GHEA Grapalat" w:hAnsi="GHEA Grapalat" w:cs="Sylfaen"/>
                <w:sz w:val="20"/>
                <w:szCs w:val="20"/>
                <w:lang w:val="hy-AM"/>
              </w:rPr>
            </w:pPr>
            <w:r w:rsidRPr="006267DC">
              <w:rPr>
                <w:rFonts w:ascii="GHEA Grapalat" w:hAnsi="GHEA Grapalat" w:cs="Sylfaen"/>
                <w:sz w:val="16"/>
                <w:szCs w:val="16"/>
                <w:lang w:val="hy-AM"/>
              </w:rPr>
              <w:t>К</w:t>
            </w:r>
            <w:r w:rsidRPr="006267DC">
              <w:rPr>
                <w:rFonts w:ascii="MS Mincho" w:eastAsia="MS Mincho" w:hAnsi="MS Mincho" w:cs="MS Mincho" w:hint="eastAsia"/>
                <w:sz w:val="16"/>
                <w:szCs w:val="16"/>
                <w:lang w:val="hy-AM"/>
              </w:rPr>
              <w:t>․</w:t>
            </w:r>
            <w:r w:rsidRPr="006267DC">
              <w:rPr>
                <w:rFonts w:ascii="GHEA Grapalat" w:hAnsi="GHEA Grapalat"/>
                <w:sz w:val="16"/>
                <w:szCs w:val="16"/>
                <w:lang w:val="hy-AM"/>
              </w:rPr>
              <w:t xml:space="preserve"> </w:t>
            </w:r>
            <w:r w:rsidRPr="006267DC">
              <w:rPr>
                <w:rFonts w:ascii="GHEA Grapalat" w:hAnsi="GHEA Grapalat" w:cs="Sylfaen"/>
                <w:sz w:val="16"/>
                <w:szCs w:val="16"/>
                <w:lang w:val="hy-AM"/>
              </w:rPr>
              <w:t>Веди</w:t>
            </w:r>
            <w:r w:rsidRPr="006267DC">
              <w:rPr>
                <w:rFonts w:ascii="GHEA Grapalat" w:hAnsi="GHEA Grapalat"/>
                <w:sz w:val="16"/>
                <w:szCs w:val="16"/>
                <w:lang w:val="hy-AM"/>
              </w:rPr>
              <w:t xml:space="preserve"> </w:t>
            </w:r>
            <w:r w:rsidRPr="006267DC">
              <w:rPr>
                <w:rFonts w:ascii="GHEA Grapalat" w:hAnsi="GHEA Grapalat" w:cs="Sylfaen"/>
                <w:sz w:val="16"/>
                <w:szCs w:val="16"/>
                <w:lang w:val="hy-AM"/>
              </w:rPr>
              <w:t>Араратян</w:t>
            </w:r>
            <w:r w:rsidRPr="006267DC">
              <w:rPr>
                <w:rFonts w:ascii="GHEA Grapalat" w:hAnsi="GHEA Grapalat"/>
                <w:sz w:val="16"/>
                <w:szCs w:val="16"/>
                <w:lang w:val="hy-AM"/>
              </w:rPr>
              <w:t>81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F0799E" w:rsidRPr="00602AF2" w:rsidRDefault="00F0799E" w:rsidP="007E0598">
            <w:pPr>
              <w:jc w:val="center"/>
              <w:rPr>
                <w:rFonts w:ascii="GHEA Grapalat" w:hAnsi="GHEA Grapalat"/>
                <w:color w:val="000000"/>
                <w:sz w:val="20"/>
                <w:szCs w:val="20"/>
              </w:rPr>
            </w:pPr>
            <w:r>
              <w:rPr>
                <w:rFonts w:ascii="Calibri" w:hAnsi="Calibri"/>
                <w:b/>
                <w:bCs/>
                <w:color w:val="000000"/>
                <w:sz w:val="20"/>
                <w:szCs w:val="20"/>
              </w:rPr>
              <w:t>460</w:t>
            </w:r>
          </w:p>
        </w:tc>
        <w:tc>
          <w:tcPr>
            <w:tcW w:w="1701" w:type="dxa"/>
          </w:tcPr>
          <w:p w:rsidR="00F0799E" w:rsidRPr="00602AF2" w:rsidRDefault="00F0799E" w:rsidP="007E0598">
            <w:pPr>
              <w:jc w:val="center"/>
              <w:rPr>
                <w:rFonts w:ascii="GHEA Grapalat" w:hAnsi="GHEA Grapalat" w:cs="Sylfaen"/>
                <w:sz w:val="16"/>
                <w:szCs w:val="16"/>
                <w:lang w:val="hy-AM"/>
              </w:rPr>
            </w:pPr>
            <w:r w:rsidRPr="000612A8">
              <w:rPr>
                <w:rFonts w:ascii="GHEA Grapalat" w:hAnsi="GHEA Grapalat" w:cs="Sylfaen"/>
                <w:sz w:val="16"/>
                <w:szCs w:val="16"/>
                <w:lang w:val="hy-AM"/>
              </w:rPr>
              <w:t>После вступления контракта в силу, вплоть до последнего рабочего дня декабря 2026 года включительно, в детском саду.</w:t>
            </w:r>
          </w:p>
        </w:tc>
      </w:tr>
      <w:tr w:rsidR="00F0799E" w:rsidRPr="00602AF2" w:rsidTr="007E0598">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F0799E" w:rsidRPr="00602AF2" w:rsidRDefault="00F0799E" w:rsidP="00F0799E">
            <w:pPr>
              <w:pStyle w:val="aff3"/>
              <w:numPr>
                <w:ilvl w:val="0"/>
                <w:numId w:val="13"/>
              </w:numPr>
              <w:jc w:val="center"/>
              <w:rPr>
                <w:rFonts w:ascii="GHEA Grapalat" w:hAnsi="GHEA Grapalat"/>
                <w:color w:val="000000"/>
                <w:sz w:val="20"/>
                <w:szCs w:val="20"/>
              </w:rPr>
            </w:pPr>
          </w:p>
        </w:tc>
        <w:tc>
          <w:tcPr>
            <w:tcW w:w="1134" w:type="dxa"/>
            <w:tcBorders>
              <w:top w:val="nil"/>
              <w:left w:val="single" w:sz="8" w:space="0" w:color="auto"/>
              <w:bottom w:val="single" w:sz="8" w:space="0" w:color="auto"/>
              <w:right w:val="single" w:sz="8" w:space="0" w:color="auto"/>
            </w:tcBorders>
            <w:shd w:val="clear" w:color="auto" w:fill="auto"/>
            <w:vAlign w:val="center"/>
          </w:tcPr>
          <w:p w:rsidR="00F0799E" w:rsidRPr="00602AF2" w:rsidRDefault="00F0799E" w:rsidP="007E0598">
            <w:pPr>
              <w:jc w:val="center"/>
              <w:rPr>
                <w:rFonts w:ascii="GHEA Grapalat" w:hAnsi="GHEA Grapalat"/>
                <w:color w:val="000000"/>
                <w:sz w:val="20"/>
                <w:szCs w:val="20"/>
              </w:rPr>
            </w:pPr>
            <w:r>
              <w:rPr>
                <w:rFonts w:ascii="Calibri" w:hAnsi="Calibri"/>
                <w:color w:val="000000"/>
                <w:sz w:val="20"/>
                <w:szCs w:val="20"/>
              </w:rPr>
              <w:t>15112160</w:t>
            </w:r>
          </w:p>
        </w:tc>
        <w:tc>
          <w:tcPr>
            <w:tcW w:w="1559" w:type="dxa"/>
            <w:tcBorders>
              <w:top w:val="single" w:sz="4" w:space="0" w:color="auto"/>
              <w:left w:val="nil"/>
              <w:bottom w:val="single" w:sz="4" w:space="0" w:color="auto"/>
              <w:right w:val="single" w:sz="4" w:space="0" w:color="auto"/>
            </w:tcBorders>
            <w:shd w:val="clear" w:color="auto" w:fill="auto"/>
            <w:vAlign w:val="center"/>
          </w:tcPr>
          <w:p w:rsidR="00F0799E" w:rsidRPr="00602AF2" w:rsidRDefault="00F0799E" w:rsidP="007E0598">
            <w:pPr>
              <w:jc w:val="center"/>
              <w:rPr>
                <w:rFonts w:ascii="GHEA Grapalat" w:hAnsi="GHEA Grapalat" w:cs="Sylfaen"/>
                <w:color w:val="000000"/>
                <w:sz w:val="20"/>
                <w:szCs w:val="20"/>
              </w:rPr>
            </w:pPr>
            <w:r>
              <w:rPr>
                <w:rFonts w:ascii="Sylfaen" w:hAnsi="Sylfaen" w:cs="Sylfaen"/>
                <w:color w:val="000000"/>
                <w:sz w:val="20"/>
                <w:szCs w:val="20"/>
              </w:rPr>
              <w:t>Курица</w:t>
            </w:r>
            <w:r>
              <w:rPr>
                <w:rFonts w:ascii="Calibri" w:hAnsi="Calibri"/>
                <w:color w:val="000000"/>
                <w:sz w:val="20"/>
                <w:szCs w:val="20"/>
              </w:rPr>
              <w:t xml:space="preserve"> </w:t>
            </w:r>
            <w:r>
              <w:rPr>
                <w:rFonts w:ascii="Sylfaen" w:hAnsi="Sylfaen" w:cs="Sylfaen"/>
                <w:color w:val="000000"/>
                <w:sz w:val="20"/>
                <w:szCs w:val="20"/>
              </w:rPr>
              <w:t>грудное мясо</w:t>
            </w:r>
            <w:r>
              <w:rPr>
                <w:rFonts w:ascii="Calibri" w:hAnsi="Calibri"/>
                <w:color w:val="000000"/>
                <w:sz w:val="20"/>
                <w:szCs w:val="20"/>
              </w:rPr>
              <w:t xml:space="preserve"> </w:t>
            </w:r>
          </w:p>
        </w:tc>
        <w:tc>
          <w:tcPr>
            <w:tcW w:w="993" w:type="dxa"/>
            <w:tcBorders>
              <w:left w:val="single" w:sz="4" w:space="0" w:color="auto"/>
            </w:tcBorders>
          </w:tcPr>
          <w:p w:rsidR="00F0799E" w:rsidRPr="00602AF2" w:rsidRDefault="00F0799E" w:rsidP="007E0598">
            <w:pPr>
              <w:jc w:val="center"/>
              <w:rPr>
                <w:rFonts w:ascii="GHEA Grapalat" w:hAnsi="GHEA Grapalat"/>
                <w:sz w:val="20"/>
                <w:szCs w:val="20"/>
              </w:rPr>
            </w:pPr>
          </w:p>
        </w:tc>
        <w:tc>
          <w:tcPr>
            <w:tcW w:w="4961" w:type="dxa"/>
          </w:tcPr>
          <w:p w:rsidR="00F0799E" w:rsidRPr="00602AF2" w:rsidRDefault="00F0799E" w:rsidP="007E0598">
            <w:pPr>
              <w:jc w:val="center"/>
              <w:rPr>
                <w:rFonts w:ascii="GHEA Grapalat" w:hAnsi="GHEA Grapalat"/>
                <w:sz w:val="20"/>
                <w:szCs w:val="20"/>
              </w:rPr>
            </w:pPr>
            <w:r w:rsidRPr="00602AF2">
              <w:rPr>
                <w:rFonts w:ascii="GHEA Grapalat" w:hAnsi="GHEA Grapalat" w:cs="Sylfaen"/>
                <w:color w:val="000000"/>
                <w:sz w:val="20"/>
                <w:szCs w:val="20"/>
                <w:lang w:val="hy-AM"/>
              </w:rPr>
              <w:t>Курица</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грудное мясо</w:t>
            </w:r>
            <w:r w:rsidRPr="00602AF2">
              <w:rPr>
                <w:rFonts w:ascii="GHEA Grapalat" w:hAnsi="GHEA Grapalat"/>
                <w:color w:val="000000"/>
                <w:sz w:val="20"/>
                <w:szCs w:val="20"/>
                <w:lang w:val="hy-AM"/>
              </w:rPr>
              <w:t>,</w:t>
            </w:r>
            <w:r w:rsidRPr="00602AF2">
              <w:rPr>
                <w:rFonts w:ascii="GHEA Grapalat" w:hAnsi="GHEA Grapalat" w:cs="Sylfaen"/>
                <w:color w:val="000000"/>
                <w:sz w:val="20"/>
                <w:szCs w:val="20"/>
                <w:lang w:val="hy-AM"/>
              </w:rPr>
              <w:t>Чистый</w:t>
            </w:r>
            <w:r w:rsidRPr="00602AF2">
              <w:rPr>
                <w:rFonts w:ascii="GHEA Grapalat" w:hAnsi="GHEA Grapalat"/>
                <w:color w:val="000000"/>
                <w:sz w:val="20"/>
                <w:szCs w:val="20"/>
                <w:lang w:val="hy-AM"/>
              </w:rPr>
              <w:t>,</w:t>
            </w:r>
            <w:r w:rsidRPr="00602AF2">
              <w:rPr>
                <w:rFonts w:ascii="GHEA Grapalat" w:hAnsi="GHEA Grapalat" w:cs="Sylfaen"/>
                <w:color w:val="000000"/>
                <w:sz w:val="20"/>
                <w:szCs w:val="20"/>
                <w:lang w:val="hy-AM"/>
              </w:rPr>
              <w:t>анемичный</w:t>
            </w:r>
            <w:r w:rsidRPr="00602AF2">
              <w:rPr>
                <w:rFonts w:ascii="GHEA Grapalat" w:hAnsi="GHEA Grapalat"/>
                <w:color w:val="000000"/>
                <w:sz w:val="20"/>
                <w:szCs w:val="20"/>
                <w:lang w:val="hy-AM"/>
              </w:rPr>
              <w:t>,</w:t>
            </w:r>
            <w:r w:rsidRPr="00602AF2">
              <w:rPr>
                <w:rFonts w:ascii="GHEA Grapalat" w:hAnsi="GHEA Grapalat" w:cs="Sylfaen"/>
                <w:color w:val="000000"/>
                <w:sz w:val="20"/>
                <w:szCs w:val="20"/>
                <w:lang w:val="hy-AM"/>
              </w:rPr>
              <w:t>без</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сторона</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запахов</w:t>
            </w:r>
            <w:r w:rsidRPr="00602AF2">
              <w:rPr>
                <w:rFonts w:ascii="GHEA Grapalat" w:hAnsi="GHEA Grapalat"/>
                <w:color w:val="000000"/>
                <w:sz w:val="20"/>
                <w:szCs w:val="20"/>
                <w:lang w:val="hy-AM"/>
              </w:rPr>
              <w:t>,</w:t>
            </w:r>
            <w:r w:rsidRPr="00602AF2">
              <w:rPr>
                <w:rFonts w:ascii="GHEA Grapalat" w:hAnsi="GHEA Grapalat" w:cs="Sylfaen"/>
                <w:color w:val="000000"/>
                <w:sz w:val="20"/>
                <w:szCs w:val="20"/>
                <w:lang w:val="hy-AM"/>
              </w:rPr>
              <w:t>мягкий</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мясо</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без</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кость</w:t>
            </w:r>
            <w:r w:rsidRPr="00602AF2">
              <w:rPr>
                <w:rFonts w:ascii="GHEA Grapalat" w:hAnsi="GHEA Grapalat"/>
                <w:color w:val="000000"/>
                <w:sz w:val="20"/>
                <w:szCs w:val="20"/>
                <w:lang w:val="hy-AM"/>
              </w:rPr>
              <w:t>,</w:t>
            </w:r>
            <w:r>
              <w:rPr>
                <w:rFonts w:ascii="GHEA Grapalat" w:hAnsi="GHEA Grapalat" w:cs="Sylfaen"/>
                <w:color w:val="000000"/>
                <w:sz w:val="20"/>
                <w:szCs w:val="20"/>
                <w:lang w:val="hy-AM"/>
              </w:rPr>
              <w:t>Заводская упаковка.</w:t>
            </w:r>
            <w:r w:rsidRPr="00602AF2">
              <w:rPr>
                <w:rFonts w:ascii="GHEA Grapalat" w:hAnsi="GHEA Grapalat" w:cs="Sylfaen"/>
                <w:sz w:val="20"/>
                <w:szCs w:val="20"/>
              </w:rPr>
              <w:t>Безопасность в соответствии с требованиями Закона Республики Армения «О безопасности пищевых продуктов» и других нормативно-правовых актов и нормативных актов.</w:t>
            </w:r>
            <w:r w:rsidRPr="00602AF2">
              <w:rPr>
                <w:rFonts w:ascii="GHEA Grapalat" w:hAnsi="GHEA Grapalat" w:cs="Sylfaen"/>
                <w:color w:val="000000"/>
                <w:sz w:val="20"/>
                <w:szCs w:val="20"/>
                <w:lang w:val="hy-AM"/>
              </w:rPr>
              <w:t>Еда</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поставлять</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 случае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технический</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 описанию</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или</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поставлять</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 условиям</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несоответствие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приложение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придёт</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 случае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несоответствие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исправление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крайний срок</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является</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определенный</w:t>
            </w:r>
            <w:r w:rsidRPr="00602AF2">
              <w:rPr>
                <w:rFonts w:ascii="GHEA Grapalat" w:hAnsi="GHEA Grapalat"/>
                <w:color w:val="000000"/>
                <w:sz w:val="20"/>
                <w:szCs w:val="20"/>
                <w:lang w:val="hy-AM"/>
              </w:rPr>
              <w:t>1</w:t>
            </w:r>
            <w:r w:rsidRPr="00602AF2">
              <w:rPr>
                <w:rFonts w:ascii="GHEA Grapalat" w:hAnsi="GHEA Grapalat" w:cs="Sylfaen"/>
                <w:color w:val="000000"/>
                <w:sz w:val="20"/>
                <w:szCs w:val="20"/>
                <w:lang w:val="hy-AM"/>
              </w:rPr>
              <w:t>день</w:t>
            </w:r>
            <w:r w:rsidRPr="00602AF2">
              <w:rPr>
                <w:rFonts w:ascii="GHEA Grapalat" w:hAnsi="GHEA Grapalat"/>
                <w:color w:val="000000"/>
                <w:sz w:val="20"/>
                <w:szCs w:val="20"/>
                <w:lang w:val="hy-AM"/>
              </w:rPr>
              <w:t>:</w:t>
            </w:r>
          </w:p>
          <w:p w:rsidR="00F0799E" w:rsidRPr="00602AF2" w:rsidRDefault="00F0799E" w:rsidP="007E0598">
            <w:pPr>
              <w:jc w:val="center"/>
              <w:rPr>
                <w:rFonts w:ascii="GHEA Grapalat" w:hAnsi="GHEA Grapalat" w:cs="Sylfaen"/>
                <w:color w:val="000000"/>
                <w:sz w:val="20"/>
                <w:szCs w:val="20"/>
                <w:lang w:val="hy-AM"/>
              </w:rPr>
            </w:pPr>
          </w:p>
        </w:tc>
        <w:tc>
          <w:tcPr>
            <w:tcW w:w="992" w:type="dxa"/>
            <w:tcBorders>
              <w:top w:val="nil"/>
              <w:left w:val="single" w:sz="8" w:space="0" w:color="auto"/>
              <w:bottom w:val="single" w:sz="8" w:space="0" w:color="auto"/>
              <w:right w:val="nil"/>
            </w:tcBorders>
            <w:shd w:val="clear" w:color="auto" w:fill="auto"/>
            <w:vAlign w:val="center"/>
          </w:tcPr>
          <w:p w:rsidR="00F0799E" w:rsidRPr="00602AF2" w:rsidRDefault="00F0799E" w:rsidP="007E0598">
            <w:pPr>
              <w:jc w:val="center"/>
              <w:rPr>
                <w:rFonts w:ascii="GHEA Grapalat" w:hAnsi="GHEA Grapalat" w:cs="Sylfaen"/>
                <w:color w:val="000000"/>
                <w:sz w:val="20"/>
                <w:szCs w:val="20"/>
                <w:lang w:val="hy-AM"/>
              </w:rPr>
            </w:pPr>
            <w:r>
              <w:rPr>
                <w:rFonts w:ascii="Sylfaen" w:hAnsi="Sylfaen" w:cs="Sylfaen"/>
                <w:color w:val="000000"/>
                <w:sz w:val="20"/>
                <w:szCs w:val="20"/>
              </w:rPr>
              <w:t>кг</w:t>
            </w:r>
          </w:p>
        </w:tc>
        <w:tc>
          <w:tcPr>
            <w:tcW w:w="709" w:type="dxa"/>
          </w:tcPr>
          <w:p w:rsidR="00F0799E" w:rsidRPr="00602AF2" w:rsidRDefault="00F0799E" w:rsidP="007E0598">
            <w:pPr>
              <w:jc w:val="center"/>
              <w:rPr>
                <w:rFonts w:ascii="GHEA Grapalat" w:hAnsi="GHEA Grapalat"/>
                <w:sz w:val="20"/>
                <w:szCs w:val="20"/>
                <w:lang w:val="hy-AM"/>
              </w:rPr>
            </w:pPr>
          </w:p>
        </w:tc>
        <w:tc>
          <w:tcPr>
            <w:tcW w:w="709" w:type="dxa"/>
          </w:tcPr>
          <w:p w:rsidR="00F0799E" w:rsidRPr="00602AF2" w:rsidRDefault="00F0799E" w:rsidP="007E0598">
            <w:pPr>
              <w:jc w:val="center"/>
              <w:rPr>
                <w:rFonts w:ascii="GHEA Grapalat" w:hAnsi="GHEA Grapalat"/>
                <w:sz w:val="20"/>
                <w:szCs w:val="20"/>
                <w:lang w:val="hy-AM"/>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rsidR="00F0799E" w:rsidRPr="00602AF2" w:rsidRDefault="00F0799E" w:rsidP="007E0598">
            <w:pPr>
              <w:jc w:val="center"/>
              <w:rPr>
                <w:rFonts w:ascii="GHEA Grapalat" w:hAnsi="GHEA Grapalat"/>
                <w:color w:val="000000"/>
                <w:sz w:val="20"/>
                <w:szCs w:val="20"/>
                <w:lang w:val="hy-AM"/>
              </w:rPr>
            </w:pPr>
            <w:r>
              <w:rPr>
                <w:rFonts w:ascii="Calibri" w:hAnsi="Calibri"/>
                <w:b/>
                <w:bCs/>
                <w:color w:val="000000"/>
                <w:sz w:val="20"/>
                <w:szCs w:val="20"/>
              </w:rPr>
              <w:t>1050</w:t>
            </w:r>
          </w:p>
        </w:tc>
        <w:tc>
          <w:tcPr>
            <w:tcW w:w="992" w:type="dxa"/>
          </w:tcPr>
          <w:p w:rsidR="00F0799E" w:rsidRPr="006267DC" w:rsidRDefault="00F0799E" w:rsidP="007E0598">
            <w:pPr>
              <w:jc w:val="center"/>
              <w:rPr>
                <w:rFonts w:ascii="GHEA Grapalat" w:hAnsi="GHEA Grapalat" w:cs="Sylfaen"/>
                <w:sz w:val="20"/>
                <w:szCs w:val="20"/>
                <w:lang w:val="hy-AM"/>
              </w:rPr>
            </w:pPr>
            <w:r w:rsidRPr="006267DC">
              <w:rPr>
                <w:rFonts w:ascii="GHEA Grapalat" w:hAnsi="GHEA Grapalat" w:cs="Sylfaen"/>
                <w:sz w:val="16"/>
                <w:szCs w:val="16"/>
                <w:lang w:val="hy-AM"/>
              </w:rPr>
              <w:t>К</w:t>
            </w:r>
            <w:r w:rsidRPr="006267DC">
              <w:rPr>
                <w:rFonts w:ascii="MS Mincho" w:eastAsia="MS Mincho" w:hAnsi="MS Mincho" w:cs="MS Mincho" w:hint="eastAsia"/>
                <w:sz w:val="16"/>
                <w:szCs w:val="16"/>
                <w:lang w:val="hy-AM"/>
              </w:rPr>
              <w:t>․</w:t>
            </w:r>
            <w:r w:rsidRPr="006267DC">
              <w:rPr>
                <w:rFonts w:ascii="GHEA Grapalat" w:hAnsi="GHEA Grapalat"/>
                <w:sz w:val="16"/>
                <w:szCs w:val="16"/>
                <w:lang w:val="hy-AM"/>
              </w:rPr>
              <w:t xml:space="preserve"> </w:t>
            </w:r>
            <w:r w:rsidRPr="006267DC">
              <w:rPr>
                <w:rFonts w:ascii="GHEA Grapalat" w:hAnsi="GHEA Grapalat" w:cs="Sylfaen"/>
                <w:sz w:val="16"/>
                <w:szCs w:val="16"/>
                <w:lang w:val="hy-AM"/>
              </w:rPr>
              <w:t>Веди</w:t>
            </w:r>
            <w:r w:rsidRPr="006267DC">
              <w:rPr>
                <w:rFonts w:ascii="GHEA Grapalat" w:hAnsi="GHEA Grapalat"/>
                <w:sz w:val="16"/>
                <w:szCs w:val="16"/>
                <w:lang w:val="hy-AM"/>
              </w:rPr>
              <w:t xml:space="preserve"> </w:t>
            </w:r>
            <w:r w:rsidRPr="006267DC">
              <w:rPr>
                <w:rFonts w:ascii="GHEA Grapalat" w:hAnsi="GHEA Grapalat" w:cs="Sylfaen"/>
                <w:sz w:val="16"/>
                <w:szCs w:val="16"/>
                <w:lang w:val="hy-AM"/>
              </w:rPr>
              <w:t>Араратян</w:t>
            </w:r>
            <w:r w:rsidRPr="006267DC">
              <w:rPr>
                <w:rFonts w:ascii="GHEA Grapalat" w:hAnsi="GHEA Grapalat"/>
                <w:sz w:val="16"/>
                <w:szCs w:val="16"/>
                <w:lang w:val="hy-AM"/>
              </w:rPr>
              <w:t>81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F0799E" w:rsidRPr="00602AF2" w:rsidRDefault="00F0799E" w:rsidP="007E0598">
            <w:pPr>
              <w:jc w:val="center"/>
              <w:rPr>
                <w:rFonts w:ascii="GHEA Grapalat" w:hAnsi="GHEA Grapalat"/>
                <w:color w:val="000000"/>
                <w:sz w:val="20"/>
                <w:szCs w:val="20"/>
              </w:rPr>
            </w:pPr>
            <w:r>
              <w:rPr>
                <w:rFonts w:ascii="Calibri" w:hAnsi="Calibri"/>
                <w:b/>
                <w:bCs/>
                <w:color w:val="000000"/>
                <w:sz w:val="20"/>
                <w:szCs w:val="20"/>
              </w:rPr>
              <w:t>1050</w:t>
            </w:r>
          </w:p>
        </w:tc>
        <w:tc>
          <w:tcPr>
            <w:tcW w:w="1701" w:type="dxa"/>
          </w:tcPr>
          <w:p w:rsidR="00F0799E" w:rsidRPr="00602AF2" w:rsidRDefault="00F0799E" w:rsidP="007E0598">
            <w:pPr>
              <w:jc w:val="center"/>
              <w:rPr>
                <w:rFonts w:ascii="GHEA Grapalat" w:hAnsi="GHEA Grapalat" w:cs="Sylfaen"/>
                <w:sz w:val="16"/>
                <w:szCs w:val="16"/>
                <w:lang w:val="hy-AM"/>
              </w:rPr>
            </w:pPr>
            <w:r w:rsidRPr="000612A8">
              <w:rPr>
                <w:rFonts w:ascii="GHEA Grapalat" w:hAnsi="GHEA Grapalat" w:cs="Sylfaen"/>
                <w:sz w:val="16"/>
                <w:szCs w:val="16"/>
                <w:lang w:val="hy-AM"/>
              </w:rPr>
              <w:t>После вступления контракта в силу, вплоть до последнего рабочего дня декабря 2026 года включительно, в детском саду.</w:t>
            </w:r>
          </w:p>
        </w:tc>
      </w:tr>
      <w:tr w:rsidR="00F0799E" w:rsidRPr="00602AF2" w:rsidTr="007E0598">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F0799E" w:rsidRPr="00602AF2" w:rsidRDefault="00F0799E" w:rsidP="00F0799E">
            <w:pPr>
              <w:pStyle w:val="aff3"/>
              <w:numPr>
                <w:ilvl w:val="0"/>
                <w:numId w:val="13"/>
              </w:numPr>
              <w:jc w:val="center"/>
              <w:rPr>
                <w:rFonts w:ascii="GHEA Grapalat" w:hAnsi="GHEA Grapalat"/>
                <w:color w:val="000000"/>
                <w:sz w:val="20"/>
                <w:szCs w:val="20"/>
              </w:rPr>
            </w:pPr>
          </w:p>
        </w:tc>
        <w:tc>
          <w:tcPr>
            <w:tcW w:w="1134" w:type="dxa"/>
            <w:tcBorders>
              <w:top w:val="nil"/>
              <w:left w:val="single" w:sz="8" w:space="0" w:color="auto"/>
              <w:bottom w:val="single" w:sz="8" w:space="0" w:color="auto"/>
              <w:right w:val="single" w:sz="8" w:space="0" w:color="auto"/>
            </w:tcBorders>
            <w:shd w:val="clear" w:color="auto" w:fill="auto"/>
            <w:vAlign w:val="center"/>
          </w:tcPr>
          <w:p w:rsidR="00F0799E" w:rsidRPr="00602AF2" w:rsidRDefault="00F0799E" w:rsidP="007E0598">
            <w:pPr>
              <w:jc w:val="center"/>
              <w:rPr>
                <w:rFonts w:ascii="GHEA Grapalat" w:hAnsi="GHEA Grapalat"/>
                <w:color w:val="000000"/>
                <w:sz w:val="20"/>
                <w:szCs w:val="20"/>
              </w:rPr>
            </w:pPr>
            <w:r>
              <w:rPr>
                <w:rFonts w:ascii="Calibri" w:hAnsi="Calibri"/>
                <w:color w:val="000000"/>
                <w:sz w:val="20"/>
                <w:szCs w:val="20"/>
              </w:rPr>
              <w:t>15541200</w:t>
            </w:r>
          </w:p>
        </w:tc>
        <w:tc>
          <w:tcPr>
            <w:tcW w:w="1559" w:type="dxa"/>
            <w:tcBorders>
              <w:top w:val="single" w:sz="4" w:space="0" w:color="auto"/>
              <w:left w:val="nil"/>
              <w:bottom w:val="single" w:sz="4" w:space="0" w:color="auto"/>
              <w:right w:val="single" w:sz="4" w:space="0" w:color="auto"/>
            </w:tcBorders>
            <w:shd w:val="clear" w:color="auto" w:fill="auto"/>
            <w:vAlign w:val="center"/>
          </w:tcPr>
          <w:p w:rsidR="00F0799E" w:rsidRPr="00602AF2" w:rsidRDefault="00F0799E" w:rsidP="007E0598">
            <w:pPr>
              <w:jc w:val="center"/>
              <w:rPr>
                <w:rFonts w:ascii="GHEA Grapalat" w:hAnsi="GHEA Grapalat" w:cs="Sylfaen"/>
                <w:color w:val="000000"/>
                <w:sz w:val="20"/>
                <w:szCs w:val="20"/>
              </w:rPr>
            </w:pPr>
            <w:r>
              <w:rPr>
                <w:rFonts w:ascii="Sylfaen" w:hAnsi="Sylfaen" w:cs="Sylfaen"/>
                <w:color w:val="000000"/>
                <w:sz w:val="20"/>
                <w:szCs w:val="20"/>
              </w:rPr>
              <w:t>Сыр</w:t>
            </w:r>
            <w:r>
              <w:rPr>
                <w:rFonts w:ascii="Calibri" w:hAnsi="Calibri"/>
                <w:color w:val="000000"/>
                <w:sz w:val="20"/>
                <w:szCs w:val="20"/>
              </w:rPr>
              <w:t xml:space="preserve"> </w:t>
            </w:r>
            <w:r>
              <w:rPr>
                <w:rFonts w:ascii="Sylfaen" w:hAnsi="Sylfaen" w:cs="Sylfaen"/>
                <w:color w:val="000000"/>
                <w:sz w:val="20"/>
                <w:szCs w:val="20"/>
              </w:rPr>
              <w:t>бедный</w:t>
            </w:r>
          </w:p>
        </w:tc>
        <w:tc>
          <w:tcPr>
            <w:tcW w:w="993" w:type="dxa"/>
            <w:tcBorders>
              <w:left w:val="single" w:sz="4" w:space="0" w:color="auto"/>
            </w:tcBorders>
          </w:tcPr>
          <w:p w:rsidR="00F0799E" w:rsidRPr="00602AF2" w:rsidRDefault="00F0799E" w:rsidP="007E0598">
            <w:pPr>
              <w:jc w:val="center"/>
              <w:rPr>
                <w:rFonts w:ascii="GHEA Grapalat" w:hAnsi="GHEA Grapalat"/>
                <w:sz w:val="20"/>
                <w:szCs w:val="20"/>
              </w:rPr>
            </w:pPr>
          </w:p>
        </w:tc>
        <w:tc>
          <w:tcPr>
            <w:tcW w:w="4961" w:type="dxa"/>
          </w:tcPr>
          <w:p w:rsidR="00F0799E" w:rsidRDefault="00F0799E" w:rsidP="007E0598">
            <w:pPr>
              <w:rPr>
                <w:rFonts w:ascii="GHEA Grapalat" w:hAnsi="GHEA Grapalat" w:cs="Sylfaen"/>
                <w:color w:val="000000"/>
                <w:sz w:val="20"/>
                <w:szCs w:val="20"/>
                <w:lang w:val="hy-AM"/>
              </w:rPr>
            </w:pPr>
            <w:r w:rsidRPr="00602AF2">
              <w:rPr>
                <w:rFonts w:ascii="GHEA Grapalat" w:hAnsi="GHEA Grapalat" w:cs="Sylfaen"/>
                <w:b/>
                <w:color w:val="FF0000"/>
                <w:sz w:val="20"/>
                <w:szCs w:val="20"/>
                <w:lang w:val="hy-AM"/>
              </w:rPr>
              <w:t>Чанах</w:t>
            </w:r>
            <w:r w:rsidRPr="00602AF2">
              <w:rPr>
                <w:rFonts w:ascii="GHEA Grapalat" w:hAnsi="GHEA Grapalat"/>
                <w:b/>
                <w:color w:val="FF0000"/>
                <w:sz w:val="20"/>
                <w:szCs w:val="20"/>
                <w:lang w:val="hy-AM"/>
              </w:rPr>
              <w:t>/</w:t>
            </w:r>
            <w:r w:rsidRPr="00602AF2">
              <w:rPr>
                <w:rFonts w:ascii="GHEA Grapalat" w:hAnsi="GHEA Grapalat" w:cs="Sylfaen"/>
                <w:b/>
                <w:color w:val="FF0000"/>
                <w:sz w:val="20"/>
                <w:szCs w:val="20"/>
                <w:lang w:val="hy-AM"/>
              </w:rPr>
              <w:t>упаковка:</w:t>
            </w:r>
            <w:r w:rsidRPr="00602AF2">
              <w:rPr>
                <w:rFonts w:ascii="GHEA Grapalat" w:hAnsi="GHEA Grapalat"/>
                <w:b/>
                <w:color w:val="FF0000"/>
                <w:sz w:val="20"/>
                <w:szCs w:val="20"/>
                <w:lang w:val="hy-AM"/>
              </w:rPr>
              <w:t>2-6</w:t>
            </w:r>
            <w:r w:rsidRPr="00602AF2">
              <w:rPr>
                <w:rFonts w:ascii="GHEA Grapalat" w:hAnsi="GHEA Grapalat" w:cs="Sylfaen"/>
                <w:b/>
                <w:color w:val="FF0000"/>
                <w:sz w:val="20"/>
                <w:szCs w:val="20"/>
                <w:lang w:val="hy-AM"/>
              </w:rPr>
              <w:t>кг</w:t>
            </w:r>
            <w:r w:rsidRPr="00602AF2">
              <w:rPr>
                <w:rFonts w:ascii="GHEA Grapalat" w:hAnsi="GHEA Grapalat"/>
                <w:b/>
                <w:color w:val="FF0000"/>
                <w:sz w:val="20"/>
                <w:szCs w:val="20"/>
                <w:lang w:val="hy-AM"/>
              </w:rPr>
              <w:t>/;</w:t>
            </w:r>
            <w:r w:rsidRPr="00602AF2">
              <w:rPr>
                <w:rFonts w:ascii="GHEA Grapalat" w:hAnsi="GHEA Grapalat"/>
                <w:color w:val="FF0000"/>
                <w:sz w:val="20"/>
                <w:szCs w:val="20"/>
                <w:lang w:val="hy-AM"/>
              </w:rPr>
              <w:t xml:space="preserve"> </w:t>
            </w:r>
            <w:r w:rsidRPr="00602AF2">
              <w:rPr>
                <w:rFonts w:ascii="GHEA Grapalat" w:hAnsi="GHEA Grapalat" w:cs="Sylfaen"/>
                <w:color w:val="000000"/>
                <w:sz w:val="20"/>
                <w:szCs w:val="20"/>
                <w:lang w:val="hy-AM"/>
              </w:rPr>
              <w:t>Белый</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соленая вода</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сыр</w:t>
            </w:r>
            <w:r w:rsidRPr="00602AF2">
              <w:rPr>
                <w:rFonts w:ascii="GHEA Grapalat" w:hAnsi="GHEA Grapalat"/>
                <w:color w:val="000000"/>
                <w:sz w:val="20"/>
                <w:szCs w:val="20"/>
                <w:lang w:val="hy-AM"/>
              </w:rPr>
              <w:t>,</w:t>
            </w:r>
            <w:r w:rsidRPr="00602AF2">
              <w:rPr>
                <w:rFonts w:ascii="GHEA Grapalat" w:hAnsi="GHEA Grapalat" w:cs="Sylfaen"/>
                <w:color w:val="000000"/>
                <w:sz w:val="20"/>
                <w:szCs w:val="20"/>
                <w:lang w:val="hy-AM"/>
              </w:rPr>
              <w:t>корова</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из молока</w:t>
            </w:r>
            <w:r w:rsidRPr="00602AF2">
              <w:rPr>
                <w:rFonts w:ascii="GHEA Grapalat" w:hAnsi="GHEA Grapalat"/>
                <w:color w:val="000000"/>
                <w:sz w:val="20"/>
                <w:szCs w:val="20"/>
                <w:lang w:val="hy-AM"/>
              </w:rPr>
              <w:t>36-40%</w:t>
            </w:r>
            <w:r w:rsidRPr="00602AF2">
              <w:rPr>
                <w:rFonts w:ascii="GHEA Grapalat" w:hAnsi="GHEA Grapalat" w:cs="Sylfaen"/>
                <w:color w:val="000000"/>
                <w:sz w:val="20"/>
                <w:szCs w:val="20"/>
                <w:lang w:val="hy-AM"/>
              </w:rPr>
              <w:t>с жиром</w:t>
            </w:r>
            <w:r w:rsidRPr="00602AF2">
              <w:rPr>
                <w:rFonts w:ascii="GHEA Grapalat" w:hAnsi="GHEA Grapalat"/>
                <w:color w:val="000000"/>
                <w:sz w:val="20"/>
                <w:szCs w:val="20"/>
                <w:lang w:val="hy-AM"/>
              </w:rPr>
              <w:t>,</w:t>
            </w:r>
            <w:r w:rsidRPr="00602AF2">
              <w:rPr>
                <w:rFonts w:ascii="GHEA Grapalat" w:hAnsi="GHEA Grapalat" w:cs="Sylfaen"/>
                <w:color w:val="000000"/>
                <w:sz w:val="20"/>
                <w:szCs w:val="20"/>
                <w:lang w:val="hy-AM"/>
              </w:rPr>
              <w:t>фабрика</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 упаковке.</w:t>
            </w:r>
            <w:r w:rsidRPr="00602AF2">
              <w:rPr>
                <w:rFonts w:ascii="GHEA Grapalat" w:hAnsi="GHEA Grapalat"/>
                <w:color w:val="000000"/>
                <w:sz w:val="20"/>
                <w:szCs w:val="20"/>
                <w:lang w:val="hy-AM"/>
              </w:rPr>
              <w:t xml:space="preserve"> </w:t>
            </w:r>
          </w:p>
          <w:p w:rsidR="00F0799E" w:rsidRPr="00B10FEB" w:rsidRDefault="00F0799E" w:rsidP="007E0598">
            <w:pPr>
              <w:jc w:val="center"/>
              <w:rPr>
                <w:rFonts w:ascii="GHEA Grapalat" w:hAnsi="GHEA Grapalat"/>
                <w:sz w:val="20"/>
                <w:szCs w:val="20"/>
                <w:lang w:val="hy-AM"/>
              </w:rPr>
            </w:pPr>
            <w:r w:rsidRPr="00B10FEB">
              <w:rPr>
                <w:rFonts w:ascii="GHEA Grapalat" w:hAnsi="GHEA Grapalat" w:cs="Sylfaen"/>
                <w:sz w:val="20"/>
                <w:szCs w:val="20"/>
                <w:lang w:val="hy-AM"/>
              </w:rPr>
              <w:t>Безопасность в соответствии с требованиями Закона Республики Армения «О безопасности пищевых продуктов» и других нормативно-правовых актов и нормативных актов.</w:t>
            </w:r>
            <w:r w:rsidRPr="00602AF2">
              <w:rPr>
                <w:rFonts w:ascii="GHEA Grapalat" w:hAnsi="GHEA Grapalat" w:cs="Sylfaen"/>
                <w:color w:val="000000"/>
                <w:sz w:val="20"/>
                <w:szCs w:val="20"/>
                <w:lang w:val="hy-AM"/>
              </w:rPr>
              <w:t>Еда</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поставлять</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 случае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технический</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 описанию</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или</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поставлять</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 условиям</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несоответствие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приложение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придёт</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 случае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несоответствие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исправление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крайний срок</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является</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определенный</w:t>
            </w:r>
            <w:r w:rsidRPr="00602AF2">
              <w:rPr>
                <w:rFonts w:ascii="GHEA Grapalat" w:hAnsi="GHEA Grapalat"/>
                <w:color w:val="000000"/>
                <w:sz w:val="20"/>
                <w:szCs w:val="20"/>
                <w:lang w:val="hy-AM"/>
              </w:rPr>
              <w:t>1</w:t>
            </w:r>
            <w:r w:rsidRPr="00602AF2">
              <w:rPr>
                <w:rFonts w:ascii="GHEA Grapalat" w:hAnsi="GHEA Grapalat" w:cs="Sylfaen"/>
                <w:color w:val="000000"/>
                <w:sz w:val="20"/>
                <w:szCs w:val="20"/>
                <w:lang w:val="hy-AM"/>
              </w:rPr>
              <w:t>день</w:t>
            </w:r>
            <w:r w:rsidRPr="00602AF2">
              <w:rPr>
                <w:rFonts w:ascii="GHEA Grapalat" w:hAnsi="GHEA Grapalat"/>
                <w:color w:val="000000"/>
                <w:sz w:val="20"/>
                <w:szCs w:val="20"/>
                <w:lang w:val="hy-AM"/>
              </w:rPr>
              <w:t>:</w:t>
            </w:r>
          </w:p>
          <w:p w:rsidR="00F0799E" w:rsidRPr="00602AF2" w:rsidRDefault="00F0799E" w:rsidP="007E0598">
            <w:pPr>
              <w:jc w:val="center"/>
              <w:rPr>
                <w:rFonts w:ascii="GHEA Grapalat" w:hAnsi="GHEA Grapalat" w:cs="Sylfaen"/>
                <w:color w:val="000000"/>
                <w:sz w:val="20"/>
                <w:szCs w:val="20"/>
                <w:lang w:val="hy-AM"/>
              </w:rPr>
            </w:pPr>
          </w:p>
        </w:tc>
        <w:tc>
          <w:tcPr>
            <w:tcW w:w="992" w:type="dxa"/>
            <w:tcBorders>
              <w:top w:val="nil"/>
              <w:left w:val="single" w:sz="8" w:space="0" w:color="auto"/>
              <w:bottom w:val="single" w:sz="8" w:space="0" w:color="auto"/>
              <w:right w:val="nil"/>
            </w:tcBorders>
            <w:shd w:val="clear" w:color="auto" w:fill="auto"/>
            <w:vAlign w:val="center"/>
          </w:tcPr>
          <w:p w:rsidR="00F0799E" w:rsidRPr="00602AF2" w:rsidRDefault="00F0799E" w:rsidP="007E0598">
            <w:pPr>
              <w:jc w:val="center"/>
              <w:rPr>
                <w:rFonts w:ascii="GHEA Grapalat" w:hAnsi="GHEA Grapalat" w:cs="Sylfaen"/>
                <w:color w:val="000000"/>
                <w:sz w:val="20"/>
                <w:szCs w:val="20"/>
                <w:lang w:val="hy-AM"/>
              </w:rPr>
            </w:pPr>
            <w:r>
              <w:rPr>
                <w:rFonts w:ascii="Sylfaen" w:hAnsi="Sylfaen" w:cs="Sylfaen"/>
                <w:color w:val="000000"/>
                <w:sz w:val="20"/>
                <w:szCs w:val="20"/>
              </w:rPr>
              <w:t>кг</w:t>
            </w:r>
          </w:p>
        </w:tc>
        <w:tc>
          <w:tcPr>
            <w:tcW w:w="709" w:type="dxa"/>
          </w:tcPr>
          <w:p w:rsidR="00F0799E" w:rsidRPr="00602AF2" w:rsidRDefault="00F0799E" w:rsidP="007E0598">
            <w:pPr>
              <w:jc w:val="center"/>
              <w:rPr>
                <w:rFonts w:ascii="GHEA Grapalat" w:hAnsi="GHEA Grapalat"/>
                <w:sz w:val="20"/>
                <w:szCs w:val="20"/>
                <w:lang w:val="hy-AM"/>
              </w:rPr>
            </w:pPr>
          </w:p>
        </w:tc>
        <w:tc>
          <w:tcPr>
            <w:tcW w:w="709" w:type="dxa"/>
          </w:tcPr>
          <w:p w:rsidR="00F0799E" w:rsidRPr="00602AF2" w:rsidRDefault="00F0799E" w:rsidP="007E0598">
            <w:pPr>
              <w:jc w:val="center"/>
              <w:rPr>
                <w:rFonts w:ascii="GHEA Grapalat" w:hAnsi="GHEA Grapalat"/>
                <w:sz w:val="20"/>
                <w:szCs w:val="20"/>
                <w:lang w:val="hy-AM"/>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rsidR="00F0799E" w:rsidRPr="00602AF2" w:rsidRDefault="00F0799E" w:rsidP="007E0598">
            <w:pPr>
              <w:jc w:val="center"/>
              <w:rPr>
                <w:rFonts w:ascii="GHEA Grapalat" w:hAnsi="GHEA Grapalat"/>
                <w:color w:val="000000"/>
                <w:sz w:val="20"/>
                <w:szCs w:val="20"/>
                <w:lang w:val="hy-AM"/>
              </w:rPr>
            </w:pPr>
            <w:r>
              <w:rPr>
                <w:rFonts w:ascii="Calibri" w:hAnsi="Calibri"/>
                <w:b/>
                <w:bCs/>
                <w:color w:val="000000"/>
                <w:sz w:val="20"/>
                <w:szCs w:val="20"/>
              </w:rPr>
              <w:t>300</w:t>
            </w:r>
          </w:p>
        </w:tc>
        <w:tc>
          <w:tcPr>
            <w:tcW w:w="992" w:type="dxa"/>
          </w:tcPr>
          <w:p w:rsidR="00F0799E" w:rsidRPr="006267DC" w:rsidRDefault="00F0799E" w:rsidP="007E0598">
            <w:pPr>
              <w:jc w:val="center"/>
              <w:rPr>
                <w:rFonts w:ascii="GHEA Grapalat" w:hAnsi="GHEA Grapalat" w:cs="Sylfaen"/>
                <w:sz w:val="20"/>
                <w:szCs w:val="20"/>
                <w:lang w:val="hy-AM"/>
              </w:rPr>
            </w:pPr>
            <w:r w:rsidRPr="006267DC">
              <w:rPr>
                <w:rFonts w:ascii="GHEA Grapalat" w:hAnsi="GHEA Grapalat" w:cs="Sylfaen"/>
                <w:sz w:val="16"/>
                <w:szCs w:val="16"/>
                <w:lang w:val="hy-AM"/>
              </w:rPr>
              <w:t>К</w:t>
            </w:r>
            <w:r w:rsidRPr="006267DC">
              <w:rPr>
                <w:rFonts w:ascii="MS Mincho" w:eastAsia="MS Mincho" w:hAnsi="MS Mincho" w:cs="MS Mincho" w:hint="eastAsia"/>
                <w:sz w:val="16"/>
                <w:szCs w:val="16"/>
                <w:lang w:val="hy-AM"/>
              </w:rPr>
              <w:t>․</w:t>
            </w:r>
            <w:r w:rsidRPr="006267DC">
              <w:rPr>
                <w:rFonts w:ascii="GHEA Grapalat" w:hAnsi="GHEA Grapalat"/>
                <w:sz w:val="16"/>
                <w:szCs w:val="16"/>
                <w:lang w:val="hy-AM"/>
              </w:rPr>
              <w:t xml:space="preserve"> </w:t>
            </w:r>
            <w:r w:rsidRPr="006267DC">
              <w:rPr>
                <w:rFonts w:ascii="GHEA Grapalat" w:hAnsi="GHEA Grapalat" w:cs="Sylfaen"/>
                <w:sz w:val="16"/>
                <w:szCs w:val="16"/>
                <w:lang w:val="hy-AM"/>
              </w:rPr>
              <w:t>Веди</w:t>
            </w:r>
            <w:r w:rsidRPr="006267DC">
              <w:rPr>
                <w:rFonts w:ascii="GHEA Grapalat" w:hAnsi="GHEA Grapalat"/>
                <w:sz w:val="16"/>
                <w:szCs w:val="16"/>
                <w:lang w:val="hy-AM"/>
              </w:rPr>
              <w:t xml:space="preserve"> </w:t>
            </w:r>
            <w:r w:rsidRPr="006267DC">
              <w:rPr>
                <w:rFonts w:ascii="GHEA Grapalat" w:hAnsi="GHEA Grapalat" w:cs="Sylfaen"/>
                <w:sz w:val="16"/>
                <w:szCs w:val="16"/>
                <w:lang w:val="hy-AM"/>
              </w:rPr>
              <w:t>Араратян</w:t>
            </w:r>
            <w:r w:rsidRPr="006267DC">
              <w:rPr>
                <w:rFonts w:ascii="GHEA Grapalat" w:hAnsi="GHEA Grapalat"/>
                <w:sz w:val="16"/>
                <w:szCs w:val="16"/>
                <w:lang w:val="hy-AM"/>
              </w:rPr>
              <w:t>81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F0799E" w:rsidRPr="00602AF2" w:rsidRDefault="00F0799E" w:rsidP="007E0598">
            <w:pPr>
              <w:jc w:val="center"/>
              <w:rPr>
                <w:rFonts w:ascii="GHEA Grapalat" w:hAnsi="GHEA Grapalat"/>
                <w:color w:val="000000"/>
                <w:sz w:val="20"/>
                <w:szCs w:val="20"/>
              </w:rPr>
            </w:pPr>
            <w:r>
              <w:rPr>
                <w:rFonts w:ascii="Calibri" w:hAnsi="Calibri"/>
                <w:b/>
                <w:bCs/>
                <w:color w:val="000000"/>
                <w:sz w:val="20"/>
                <w:szCs w:val="20"/>
              </w:rPr>
              <w:t>300</w:t>
            </w:r>
          </w:p>
        </w:tc>
        <w:tc>
          <w:tcPr>
            <w:tcW w:w="1701" w:type="dxa"/>
          </w:tcPr>
          <w:p w:rsidR="00F0799E" w:rsidRPr="00602AF2" w:rsidRDefault="00F0799E" w:rsidP="007E0598">
            <w:pPr>
              <w:jc w:val="center"/>
              <w:rPr>
                <w:rFonts w:ascii="GHEA Grapalat" w:hAnsi="GHEA Grapalat" w:cs="Sylfaen"/>
                <w:sz w:val="16"/>
                <w:szCs w:val="16"/>
                <w:lang w:val="hy-AM"/>
              </w:rPr>
            </w:pPr>
            <w:r w:rsidRPr="000612A8">
              <w:rPr>
                <w:rFonts w:ascii="GHEA Grapalat" w:hAnsi="GHEA Grapalat" w:cs="Sylfaen"/>
                <w:sz w:val="16"/>
                <w:szCs w:val="16"/>
                <w:lang w:val="hy-AM"/>
              </w:rPr>
              <w:t>После вступления контракта в силу, вплоть до последнего рабочего дня декабря 2026 года включительно, в детском саду.</w:t>
            </w:r>
          </w:p>
        </w:tc>
      </w:tr>
      <w:tr w:rsidR="00F0799E" w:rsidRPr="00602AF2" w:rsidTr="007E0598">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F0799E" w:rsidRPr="00602AF2" w:rsidRDefault="00F0799E" w:rsidP="00F0799E">
            <w:pPr>
              <w:pStyle w:val="aff3"/>
              <w:numPr>
                <w:ilvl w:val="0"/>
                <w:numId w:val="13"/>
              </w:numPr>
              <w:jc w:val="center"/>
              <w:rPr>
                <w:rFonts w:ascii="GHEA Grapalat" w:hAnsi="GHEA Grapalat"/>
                <w:color w:val="000000"/>
                <w:sz w:val="20"/>
                <w:szCs w:val="20"/>
              </w:rPr>
            </w:pPr>
          </w:p>
        </w:tc>
        <w:tc>
          <w:tcPr>
            <w:tcW w:w="1134" w:type="dxa"/>
            <w:tcBorders>
              <w:top w:val="nil"/>
              <w:left w:val="single" w:sz="8" w:space="0" w:color="auto"/>
              <w:bottom w:val="single" w:sz="8" w:space="0" w:color="auto"/>
              <w:right w:val="single" w:sz="8" w:space="0" w:color="auto"/>
            </w:tcBorders>
            <w:shd w:val="clear" w:color="auto" w:fill="auto"/>
            <w:vAlign w:val="center"/>
          </w:tcPr>
          <w:p w:rsidR="00F0799E" w:rsidRPr="00602AF2" w:rsidRDefault="00F0799E" w:rsidP="007E0598">
            <w:pPr>
              <w:jc w:val="center"/>
              <w:rPr>
                <w:rFonts w:ascii="GHEA Grapalat" w:hAnsi="GHEA Grapalat"/>
                <w:color w:val="000000"/>
                <w:sz w:val="20"/>
                <w:szCs w:val="20"/>
              </w:rPr>
            </w:pPr>
            <w:r>
              <w:rPr>
                <w:rFonts w:ascii="Calibri" w:hAnsi="Calibri"/>
                <w:color w:val="000000"/>
                <w:sz w:val="20"/>
                <w:szCs w:val="20"/>
              </w:rPr>
              <w:t>15511100</w:t>
            </w:r>
          </w:p>
        </w:tc>
        <w:tc>
          <w:tcPr>
            <w:tcW w:w="1559" w:type="dxa"/>
            <w:tcBorders>
              <w:top w:val="single" w:sz="4" w:space="0" w:color="auto"/>
              <w:left w:val="nil"/>
              <w:bottom w:val="single" w:sz="4" w:space="0" w:color="auto"/>
              <w:right w:val="single" w:sz="4" w:space="0" w:color="auto"/>
            </w:tcBorders>
            <w:shd w:val="clear" w:color="auto" w:fill="auto"/>
            <w:vAlign w:val="center"/>
          </w:tcPr>
          <w:p w:rsidR="00F0799E" w:rsidRPr="00602AF2" w:rsidRDefault="00F0799E" w:rsidP="007E0598">
            <w:pPr>
              <w:jc w:val="center"/>
              <w:rPr>
                <w:rFonts w:ascii="GHEA Grapalat" w:hAnsi="GHEA Grapalat" w:cs="Sylfaen"/>
                <w:color w:val="000000"/>
                <w:sz w:val="20"/>
                <w:szCs w:val="20"/>
              </w:rPr>
            </w:pPr>
            <w:r>
              <w:rPr>
                <w:rFonts w:ascii="Sylfaen" w:hAnsi="Sylfaen" w:cs="Sylfaen"/>
                <w:color w:val="000000"/>
                <w:sz w:val="20"/>
                <w:szCs w:val="20"/>
              </w:rPr>
              <w:t>Молоко</w:t>
            </w:r>
          </w:p>
        </w:tc>
        <w:tc>
          <w:tcPr>
            <w:tcW w:w="993" w:type="dxa"/>
            <w:tcBorders>
              <w:left w:val="single" w:sz="4" w:space="0" w:color="auto"/>
            </w:tcBorders>
          </w:tcPr>
          <w:p w:rsidR="00F0799E" w:rsidRPr="00602AF2" w:rsidRDefault="00F0799E" w:rsidP="007E0598">
            <w:pPr>
              <w:jc w:val="center"/>
              <w:rPr>
                <w:rFonts w:ascii="GHEA Grapalat" w:hAnsi="GHEA Grapalat"/>
                <w:sz w:val="20"/>
                <w:szCs w:val="20"/>
              </w:rPr>
            </w:pPr>
          </w:p>
        </w:tc>
        <w:tc>
          <w:tcPr>
            <w:tcW w:w="4961" w:type="dxa"/>
          </w:tcPr>
          <w:p w:rsidR="00F0799E" w:rsidRPr="00B10FEB" w:rsidRDefault="00F0799E" w:rsidP="007E0598">
            <w:pPr>
              <w:jc w:val="center"/>
              <w:rPr>
                <w:rFonts w:ascii="GHEA Grapalat" w:hAnsi="GHEA Grapalat"/>
                <w:sz w:val="20"/>
                <w:szCs w:val="20"/>
                <w:lang w:val="hy-AM"/>
              </w:rPr>
            </w:pPr>
            <w:r w:rsidRPr="00602AF2">
              <w:rPr>
                <w:rFonts w:ascii="GHEA Grapalat" w:hAnsi="GHEA Grapalat" w:cs="Sylfaen"/>
                <w:color w:val="000000"/>
                <w:sz w:val="20"/>
                <w:szCs w:val="20"/>
                <w:lang w:val="hy-AM"/>
              </w:rPr>
              <w:t>Пастеризованный</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корова</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безупречный</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молоко</w:t>
            </w:r>
            <w:r w:rsidRPr="00602AF2">
              <w:rPr>
                <w:rFonts w:ascii="GHEA Grapalat" w:hAnsi="GHEA Grapalat"/>
                <w:color w:val="000000"/>
                <w:sz w:val="20"/>
                <w:szCs w:val="20"/>
                <w:lang w:val="hy-AM"/>
              </w:rPr>
              <w:t>3,2 %</w:t>
            </w:r>
            <w:r w:rsidRPr="00602AF2">
              <w:rPr>
                <w:rFonts w:ascii="GHEA Grapalat" w:hAnsi="GHEA Grapalat" w:cs="Sylfaen"/>
                <w:color w:val="000000"/>
                <w:sz w:val="20"/>
                <w:szCs w:val="20"/>
                <w:lang w:val="hy-AM"/>
              </w:rPr>
              <w:t>с жиром</w:t>
            </w:r>
            <w:r w:rsidRPr="00602AF2">
              <w:rPr>
                <w:rFonts w:ascii="GHEA Grapalat" w:hAnsi="GHEA Grapalat"/>
                <w:color w:val="000000"/>
                <w:sz w:val="20"/>
                <w:szCs w:val="20"/>
                <w:lang w:val="hy-AM"/>
              </w:rPr>
              <w:t>,</w:t>
            </w:r>
            <w:r w:rsidRPr="00602AF2">
              <w:rPr>
                <w:rFonts w:ascii="GHEA Grapalat" w:hAnsi="GHEA Grapalat" w:cs="Sylfaen"/>
                <w:color w:val="000000"/>
                <w:sz w:val="20"/>
                <w:szCs w:val="20"/>
                <w:lang w:val="hy-AM"/>
              </w:rPr>
              <w:t>кислотность</w:t>
            </w:r>
            <w:r w:rsidRPr="00602AF2">
              <w:rPr>
                <w:rFonts w:ascii="GHEA Grapalat" w:hAnsi="GHEA Grapalat"/>
                <w:color w:val="000000"/>
                <w:sz w:val="20"/>
                <w:szCs w:val="20"/>
                <w:lang w:val="hy-AM"/>
              </w:rPr>
              <w:t>` 16-210T-</w:t>
            </w:r>
            <w:r w:rsidRPr="00602AF2">
              <w:rPr>
                <w:rFonts w:ascii="GHEA Grapalat" w:hAnsi="GHEA Grapalat" w:cs="Sylfaen"/>
                <w:color w:val="000000"/>
                <w:sz w:val="20"/>
                <w:szCs w:val="20"/>
                <w:lang w:val="hy-AM"/>
              </w:rPr>
              <w:t>от</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нет</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более</w:t>
            </w:r>
            <w:r w:rsidRPr="00602AF2">
              <w:rPr>
                <w:rFonts w:ascii="GHEA Grapalat" w:hAnsi="GHEA Grapalat"/>
                <w:color w:val="000000"/>
                <w:sz w:val="20"/>
                <w:szCs w:val="20"/>
                <w:lang w:val="hy-AM"/>
              </w:rPr>
              <w:t>,</w:t>
            </w:r>
            <w:r w:rsidRPr="00602AF2">
              <w:rPr>
                <w:rFonts w:ascii="GHEA Grapalat" w:hAnsi="GHEA Grapalat" w:cs="Sylfaen"/>
                <w:color w:val="000000"/>
                <w:sz w:val="20"/>
                <w:szCs w:val="20"/>
                <w:lang w:val="hy-AM"/>
              </w:rPr>
              <w:t>пригодность</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остаточный</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крайний срок</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поставлять</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 данный момент</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нет</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меньше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чем</w:t>
            </w:r>
            <w:r w:rsidRPr="00602AF2">
              <w:rPr>
                <w:rFonts w:ascii="GHEA Grapalat" w:hAnsi="GHEA Grapalat"/>
                <w:color w:val="000000"/>
                <w:sz w:val="20"/>
                <w:szCs w:val="20"/>
                <w:lang w:val="hy-AM"/>
              </w:rPr>
              <w:t xml:space="preserve">90%:  </w:t>
            </w:r>
            <w:r w:rsidRPr="00602AF2">
              <w:rPr>
                <w:rFonts w:ascii="GHEA Grapalat" w:hAnsi="GHEA Grapalat" w:cs="Sylfaen"/>
                <w:color w:val="000000"/>
                <w:sz w:val="20"/>
                <w:szCs w:val="20"/>
                <w:lang w:val="hy-AM"/>
              </w:rPr>
              <w:t>Безопасность</w:t>
            </w:r>
            <w:r w:rsidRPr="00602AF2">
              <w:rPr>
                <w:rFonts w:ascii="GHEA Grapalat" w:hAnsi="GHEA Grapalat"/>
                <w:color w:val="000000"/>
                <w:sz w:val="20"/>
                <w:szCs w:val="20"/>
                <w:lang w:val="hy-AM"/>
              </w:rPr>
              <w:t>,</w:t>
            </w:r>
            <w:r w:rsidRPr="00602AF2">
              <w:rPr>
                <w:rFonts w:ascii="GHEA Grapalat" w:hAnsi="GHEA Grapalat" w:cs="Sylfaen"/>
                <w:color w:val="000000"/>
                <w:sz w:val="20"/>
                <w:szCs w:val="20"/>
                <w:lang w:val="hy-AM"/>
              </w:rPr>
              <w:t>маркировка</w:t>
            </w:r>
            <w:r w:rsidRPr="00602AF2">
              <w:rPr>
                <w:rFonts w:ascii="GHEA Grapalat" w:hAnsi="GHEA Grapalat"/>
                <w:color w:val="000000"/>
                <w:sz w:val="20"/>
                <w:szCs w:val="20"/>
                <w:lang w:val="hy-AM"/>
              </w:rPr>
              <w:t xml:space="preserve"> </w:t>
            </w:r>
            <w:r w:rsidRPr="00602AF2">
              <w:rPr>
                <w:rFonts w:ascii="GHEA Grapalat" w:hAnsi="GHEA Grapalat" w:cs="Sylfaen"/>
                <w:b/>
                <w:color w:val="FF0000"/>
                <w:sz w:val="20"/>
                <w:szCs w:val="20"/>
                <w:lang w:val="hy-AM"/>
              </w:rPr>
              <w:t>и</w:t>
            </w:r>
            <w:r w:rsidRPr="00602AF2">
              <w:rPr>
                <w:rFonts w:ascii="GHEA Grapalat" w:hAnsi="GHEA Grapalat"/>
                <w:b/>
                <w:color w:val="FF0000"/>
                <w:sz w:val="20"/>
                <w:szCs w:val="20"/>
                <w:lang w:val="hy-AM"/>
              </w:rPr>
              <w:t xml:space="preserve"> </w:t>
            </w:r>
            <w:r w:rsidRPr="00602AF2">
              <w:rPr>
                <w:rFonts w:ascii="GHEA Grapalat" w:hAnsi="GHEA Grapalat" w:cs="Sylfaen"/>
                <w:b/>
                <w:color w:val="FF0000"/>
                <w:sz w:val="20"/>
                <w:szCs w:val="20"/>
                <w:lang w:val="hy-AM"/>
              </w:rPr>
              <w:t>упаковка:</w:t>
            </w:r>
            <w:r w:rsidRPr="00602AF2">
              <w:rPr>
                <w:rFonts w:ascii="GHEA Grapalat" w:hAnsi="GHEA Grapalat"/>
                <w:b/>
                <w:color w:val="FF0000"/>
                <w:sz w:val="20"/>
                <w:szCs w:val="20"/>
                <w:lang w:val="hy-AM"/>
              </w:rPr>
              <w:t xml:space="preserve"> </w:t>
            </w:r>
            <w:r w:rsidRPr="00602AF2">
              <w:rPr>
                <w:rFonts w:ascii="GHEA Grapalat" w:hAnsi="GHEA Grapalat" w:cs="Sylfaen"/>
                <w:b/>
                <w:color w:val="FF0000"/>
                <w:sz w:val="20"/>
                <w:szCs w:val="20"/>
                <w:lang w:val="hy-AM"/>
              </w:rPr>
              <w:t>картон</w:t>
            </w:r>
            <w:r w:rsidRPr="00602AF2">
              <w:rPr>
                <w:rFonts w:ascii="GHEA Grapalat" w:hAnsi="GHEA Grapalat"/>
                <w:b/>
                <w:color w:val="FF0000"/>
                <w:sz w:val="20"/>
                <w:szCs w:val="20"/>
                <w:lang w:val="hy-AM"/>
              </w:rPr>
              <w:t xml:space="preserve"> </w:t>
            </w:r>
            <w:r w:rsidRPr="00602AF2">
              <w:rPr>
                <w:rFonts w:ascii="GHEA Grapalat" w:hAnsi="GHEA Grapalat" w:cs="Sylfaen"/>
                <w:b/>
                <w:color w:val="FF0000"/>
                <w:sz w:val="20"/>
                <w:szCs w:val="20"/>
                <w:lang w:val="hy-AM"/>
              </w:rPr>
              <w:lastRenderedPageBreak/>
              <w:t>контейнер или стеклянный контейнер с пластиковым контейнером для еды</w:t>
            </w:r>
            <w:r w:rsidRPr="00602AF2">
              <w:rPr>
                <w:rFonts w:ascii="GHEA Grapalat" w:hAnsi="GHEA Grapalat"/>
                <w:b/>
                <w:color w:val="FF0000"/>
                <w:sz w:val="20"/>
                <w:szCs w:val="20"/>
                <w:lang w:val="hy-AM"/>
              </w:rPr>
              <w:t>, 0,5-1</w:t>
            </w:r>
            <w:r w:rsidRPr="00602AF2">
              <w:rPr>
                <w:rFonts w:ascii="GHEA Grapalat" w:hAnsi="GHEA Grapalat" w:cs="Sylfaen"/>
                <w:b/>
                <w:color w:val="FF0000"/>
                <w:sz w:val="20"/>
                <w:szCs w:val="20"/>
                <w:lang w:val="hy-AM"/>
              </w:rPr>
              <w:t>литр</w:t>
            </w:r>
            <w:r w:rsidRPr="00602AF2">
              <w:rPr>
                <w:rFonts w:ascii="GHEA Grapalat" w:hAnsi="GHEA Grapalat"/>
                <w:color w:val="FF0000"/>
                <w:sz w:val="20"/>
                <w:szCs w:val="20"/>
                <w:lang w:val="hy-AM"/>
              </w:rPr>
              <w:t xml:space="preserve"> </w:t>
            </w:r>
            <w:r w:rsidRPr="00602AF2">
              <w:rPr>
                <w:rFonts w:ascii="GHEA Grapalat" w:hAnsi="GHEA Grapalat"/>
                <w:color w:val="000000"/>
                <w:sz w:val="20"/>
                <w:szCs w:val="20"/>
                <w:lang w:val="hy-AM"/>
              </w:rPr>
              <w:t>/</w:t>
            </w:r>
            <w:r w:rsidRPr="00602AF2">
              <w:rPr>
                <w:rFonts w:ascii="GHEA Grapalat" w:hAnsi="GHEA Grapalat" w:cs="Sylfaen"/>
                <w:color w:val="000000"/>
                <w:sz w:val="20"/>
                <w:szCs w:val="20"/>
                <w:lang w:val="hy-AM"/>
              </w:rPr>
              <w:t>без</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контейнер</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масса</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посчитать.</w:t>
            </w:r>
            <w:r w:rsidRPr="00602AF2">
              <w:rPr>
                <w:rFonts w:ascii="GHEA Grapalat" w:hAnsi="GHEA Grapalat"/>
                <w:color w:val="000000"/>
                <w:sz w:val="20"/>
                <w:szCs w:val="20"/>
                <w:lang w:val="hy-AM"/>
              </w:rPr>
              <w:t xml:space="preserve">  </w:t>
            </w:r>
            <w:r w:rsidRPr="00B10FEB">
              <w:rPr>
                <w:rFonts w:ascii="GHEA Grapalat" w:hAnsi="GHEA Grapalat" w:cs="Sylfaen"/>
                <w:sz w:val="20"/>
                <w:szCs w:val="20"/>
                <w:lang w:val="hy-AM"/>
              </w:rPr>
              <w:t>Безопасность в соответствии с требованиями Закона Республики Армения «О безопасности пищевых продуктов» и других нормативно-правовых актов и нормативных актов.</w:t>
            </w:r>
            <w:r w:rsidRPr="00602AF2">
              <w:rPr>
                <w:rFonts w:ascii="GHEA Grapalat" w:hAnsi="GHEA Grapalat" w:cs="Sylfaen"/>
                <w:color w:val="000000"/>
                <w:sz w:val="20"/>
                <w:szCs w:val="20"/>
                <w:lang w:val="hy-AM"/>
              </w:rPr>
              <w:t>Еда</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поставлять</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 случае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технический</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 описанию</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или</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поставлять</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 условиям</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несоответствие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приложение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придёт</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 случае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несоответствие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исправление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крайний срок</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является</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определенный</w:t>
            </w:r>
            <w:r w:rsidRPr="00602AF2">
              <w:rPr>
                <w:rFonts w:ascii="GHEA Grapalat" w:hAnsi="GHEA Grapalat"/>
                <w:color w:val="000000"/>
                <w:sz w:val="20"/>
                <w:szCs w:val="20"/>
                <w:lang w:val="hy-AM"/>
              </w:rPr>
              <w:t>1</w:t>
            </w:r>
            <w:r w:rsidRPr="00602AF2">
              <w:rPr>
                <w:rFonts w:ascii="GHEA Grapalat" w:hAnsi="GHEA Grapalat" w:cs="Sylfaen"/>
                <w:color w:val="000000"/>
                <w:sz w:val="20"/>
                <w:szCs w:val="20"/>
                <w:lang w:val="hy-AM"/>
              </w:rPr>
              <w:t>день</w:t>
            </w:r>
            <w:r w:rsidRPr="00602AF2">
              <w:rPr>
                <w:rFonts w:ascii="GHEA Grapalat" w:hAnsi="GHEA Grapalat"/>
                <w:color w:val="000000"/>
                <w:sz w:val="20"/>
                <w:szCs w:val="20"/>
                <w:lang w:val="hy-AM"/>
              </w:rPr>
              <w:t>:</w:t>
            </w:r>
          </w:p>
          <w:p w:rsidR="00F0799E" w:rsidRPr="00152F27" w:rsidRDefault="00F0799E" w:rsidP="007E0598">
            <w:pPr>
              <w:jc w:val="center"/>
              <w:rPr>
                <w:rFonts w:ascii="GHEA Grapalat" w:hAnsi="GHEA Grapalat" w:cs="Sylfaen"/>
                <w:color w:val="000000"/>
                <w:sz w:val="20"/>
                <w:szCs w:val="20"/>
                <w:lang w:val="hy-AM"/>
              </w:rPr>
            </w:pPr>
            <w:r w:rsidRPr="00602AF2">
              <w:rPr>
                <w:rFonts w:ascii="GHEA Grapalat" w:hAnsi="GHEA Grapalat" w:cs="Sylfaen"/>
                <w:color w:val="000000"/>
                <w:sz w:val="20"/>
                <w:szCs w:val="20"/>
                <w:lang w:val="hy-AM"/>
              </w:rPr>
              <w:t>Маркировка:</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читаемый</w:t>
            </w:r>
            <w:r>
              <w:rPr>
                <w:rFonts w:ascii="GHEA Grapalat" w:hAnsi="GHEA Grapalat"/>
                <w:color w:val="000000"/>
                <w:sz w:val="20"/>
                <w:szCs w:val="20"/>
                <w:lang w:val="hy-AM"/>
              </w:rPr>
              <w:t>:</w:t>
            </w:r>
            <w:r w:rsidRPr="00602AF2">
              <w:rPr>
                <w:rFonts w:ascii="GHEA Grapalat" w:hAnsi="GHEA Grapalat" w:cs="Sylfaen"/>
                <w:color w:val="000000"/>
                <w:sz w:val="20"/>
                <w:szCs w:val="20"/>
                <w:lang w:val="hy-AM"/>
              </w:rPr>
              <w:t>Еда</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поставлять</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 случае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технический</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 описанию</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или</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поставлять</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 условиям</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несоответствие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приложение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придёт</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 случае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несоответствие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исправление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крайний срок</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является</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определенный</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по меньшей мере</w:t>
            </w:r>
            <w:r w:rsidRPr="00602AF2">
              <w:rPr>
                <w:rFonts w:ascii="GHEA Grapalat" w:hAnsi="GHEA Grapalat"/>
                <w:color w:val="000000"/>
                <w:sz w:val="20"/>
                <w:szCs w:val="20"/>
                <w:lang w:val="hy-AM"/>
              </w:rPr>
              <w:t>50</w:t>
            </w:r>
            <w:r w:rsidRPr="00602AF2">
              <w:rPr>
                <w:rFonts w:ascii="GHEA Grapalat" w:hAnsi="GHEA Grapalat" w:cs="Sylfaen"/>
                <w:color w:val="000000"/>
                <w:sz w:val="20"/>
                <w:szCs w:val="20"/>
                <w:lang w:val="hy-AM"/>
              </w:rPr>
              <w:t>минута</w:t>
            </w:r>
            <w:r w:rsidRPr="00602AF2">
              <w:rPr>
                <w:rFonts w:ascii="GHEA Grapalat" w:hAnsi="GHEA Grapalat"/>
                <w:color w:val="000000"/>
                <w:sz w:val="20"/>
                <w:szCs w:val="20"/>
                <w:lang w:val="hy-AM"/>
              </w:rPr>
              <w:t>:</w:t>
            </w:r>
          </w:p>
        </w:tc>
        <w:tc>
          <w:tcPr>
            <w:tcW w:w="992" w:type="dxa"/>
            <w:tcBorders>
              <w:top w:val="nil"/>
              <w:left w:val="single" w:sz="8" w:space="0" w:color="auto"/>
              <w:bottom w:val="single" w:sz="8" w:space="0" w:color="auto"/>
              <w:right w:val="nil"/>
            </w:tcBorders>
            <w:shd w:val="clear" w:color="auto" w:fill="auto"/>
            <w:vAlign w:val="center"/>
          </w:tcPr>
          <w:p w:rsidR="00F0799E" w:rsidRPr="00602AF2" w:rsidRDefault="00F0799E" w:rsidP="007E0598">
            <w:pPr>
              <w:jc w:val="center"/>
              <w:rPr>
                <w:rFonts w:ascii="GHEA Grapalat" w:hAnsi="GHEA Grapalat" w:cs="Sylfaen"/>
                <w:color w:val="000000"/>
                <w:sz w:val="20"/>
                <w:szCs w:val="20"/>
              </w:rPr>
            </w:pPr>
            <w:r>
              <w:rPr>
                <w:rFonts w:ascii="Sylfaen" w:hAnsi="Sylfaen" w:cs="Sylfaen"/>
                <w:color w:val="000000"/>
                <w:sz w:val="20"/>
                <w:szCs w:val="20"/>
              </w:rPr>
              <w:lastRenderedPageBreak/>
              <w:t>литр</w:t>
            </w:r>
          </w:p>
        </w:tc>
        <w:tc>
          <w:tcPr>
            <w:tcW w:w="709" w:type="dxa"/>
          </w:tcPr>
          <w:p w:rsidR="00F0799E" w:rsidRPr="00602AF2" w:rsidRDefault="00F0799E" w:rsidP="007E0598">
            <w:pPr>
              <w:jc w:val="center"/>
              <w:rPr>
                <w:rFonts w:ascii="GHEA Grapalat" w:hAnsi="GHEA Grapalat"/>
                <w:sz w:val="20"/>
                <w:szCs w:val="20"/>
              </w:rPr>
            </w:pPr>
          </w:p>
        </w:tc>
        <w:tc>
          <w:tcPr>
            <w:tcW w:w="709" w:type="dxa"/>
          </w:tcPr>
          <w:p w:rsidR="00F0799E" w:rsidRPr="00602AF2" w:rsidRDefault="00F0799E" w:rsidP="007E0598">
            <w:pPr>
              <w:jc w:val="center"/>
              <w:rPr>
                <w:rFonts w:ascii="GHEA Grapalat" w:hAnsi="GHEA Grapalat"/>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rsidR="00F0799E" w:rsidRPr="00602AF2" w:rsidRDefault="00F0799E" w:rsidP="007E0598">
            <w:pPr>
              <w:jc w:val="center"/>
              <w:rPr>
                <w:rFonts w:ascii="GHEA Grapalat" w:hAnsi="GHEA Grapalat"/>
                <w:color w:val="000000"/>
                <w:sz w:val="20"/>
                <w:szCs w:val="20"/>
              </w:rPr>
            </w:pPr>
            <w:r>
              <w:rPr>
                <w:rFonts w:ascii="Calibri" w:hAnsi="Calibri"/>
                <w:b/>
                <w:bCs/>
                <w:color w:val="000000"/>
                <w:sz w:val="20"/>
                <w:szCs w:val="20"/>
              </w:rPr>
              <w:t>2500</w:t>
            </w:r>
          </w:p>
        </w:tc>
        <w:tc>
          <w:tcPr>
            <w:tcW w:w="992" w:type="dxa"/>
          </w:tcPr>
          <w:p w:rsidR="00F0799E" w:rsidRPr="006267DC" w:rsidRDefault="00F0799E" w:rsidP="007E0598">
            <w:pPr>
              <w:jc w:val="center"/>
              <w:rPr>
                <w:rFonts w:ascii="GHEA Grapalat" w:hAnsi="GHEA Grapalat" w:cs="Sylfaen"/>
                <w:sz w:val="20"/>
                <w:szCs w:val="20"/>
                <w:lang w:val="hy-AM"/>
              </w:rPr>
            </w:pPr>
            <w:r w:rsidRPr="006267DC">
              <w:rPr>
                <w:rFonts w:ascii="GHEA Grapalat" w:hAnsi="GHEA Grapalat" w:cs="Sylfaen"/>
                <w:sz w:val="16"/>
                <w:szCs w:val="16"/>
                <w:lang w:val="hy-AM"/>
              </w:rPr>
              <w:t>К</w:t>
            </w:r>
            <w:r w:rsidRPr="006267DC">
              <w:rPr>
                <w:rFonts w:ascii="MS Mincho" w:eastAsia="MS Mincho" w:hAnsi="MS Mincho" w:cs="MS Mincho" w:hint="eastAsia"/>
                <w:sz w:val="16"/>
                <w:szCs w:val="16"/>
                <w:lang w:val="hy-AM"/>
              </w:rPr>
              <w:t>․</w:t>
            </w:r>
            <w:r w:rsidRPr="006267DC">
              <w:rPr>
                <w:rFonts w:ascii="GHEA Grapalat" w:hAnsi="GHEA Grapalat"/>
                <w:sz w:val="16"/>
                <w:szCs w:val="16"/>
                <w:lang w:val="hy-AM"/>
              </w:rPr>
              <w:t xml:space="preserve"> </w:t>
            </w:r>
            <w:r w:rsidRPr="006267DC">
              <w:rPr>
                <w:rFonts w:ascii="GHEA Grapalat" w:hAnsi="GHEA Grapalat" w:cs="Sylfaen"/>
                <w:sz w:val="16"/>
                <w:szCs w:val="16"/>
                <w:lang w:val="hy-AM"/>
              </w:rPr>
              <w:t>Веди</w:t>
            </w:r>
            <w:r w:rsidRPr="006267DC">
              <w:rPr>
                <w:rFonts w:ascii="GHEA Grapalat" w:hAnsi="GHEA Grapalat"/>
                <w:sz w:val="16"/>
                <w:szCs w:val="16"/>
                <w:lang w:val="hy-AM"/>
              </w:rPr>
              <w:t xml:space="preserve"> </w:t>
            </w:r>
            <w:r w:rsidRPr="006267DC">
              <w:rPr>
                <w:rFonts w:ascii="GHEA Grapalat" w:hAnsi="GHEA Grapalat" w:cs="Sylfaen"/>
                <w:sz w:val="16"/>
                <w:szCs w:val="16"/>
                <w:lang w:val="hy-AM"/>
              </w:rPr>
              <w:t>Араратян</w:t>
            </w:r>
            <w:r w:rsidRPr="006267DC">
              <w:rPr>
                <w:rFonts w:ascii="GHEA Grapalat" w:hAnsi="GHEA Grapalat"/>
                <w:sz w:val="16"/>
                <w:szCs w:val="16"/>
                <w:lang w:val="hy-AM"/>
              </w:rPr>
              <w:t>81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F0799E" w:rsidRPr="00602AF2" w:rsidRDefault="00F0799E" w:rsidP="007E0598">
            <w:pPr>
              <w:jc w:val="center"/>
              <w:rPr>
                <w:rFonts w:ascii="GHEA Grapalat" w:hAnsi="GHEA Grapalat"/>
                <w:color w:val="000000"/>
                <w:sz w:val="20"/>
                <w:szCs w:val="20"/>
              </w:rPr>
            </w:pPr>
            <w:r>
              <w:rPr>
                <w:rFonts w:ascii="Calibri" w:hAnsi="Calibri"/>
                <w:b/>
                <w:bCs/>
                <w:color w:val="000000"/>
                <w:sz w:val="20"/>
                <w:szCs w:val="20"/>
              </w:rPr>
              <w:t>2500</w:t>
            </w:r>
          </w:p>
        </w:tc>
        <w:tc>
          <w:tcPr>
            <w:tcW w:w="1701" w:type="dxa"/>
          </w:tcPr>
          <w:p w:rsidR="00F0799E" w:rsidRPr="00602AF2" w:rsidRDefault="00F0799E" w:rsidP="007E0598">
            <w:pPr>
              <w:jc w:val="center"/>
              <w:rPr>
                <w:rFonts w:ascii="GHEA Grapalat" w:hAnsi="GHEA Grapalat" w:cs="Sylfaen"/>
                <w:sz w:val="16"/>
                <w:szCs w:val="16"/>
                <w:lang w:val="hy-AM"/>
              </w:rPr>
            </w:pPr>
            <w:r w:rsidRPr="000612A8">
              <w:rPr>
                <w:rFonts w:ascii="GHEA Grapalat" w:hAnsi="GHEA Grapalat" w:cs="Sylfaen"/>
                <w:sz w:val="16"/>
                <w:szCs w:val="16"/>
                <w:lang w:val="hy-AM"/>
              </w:rPr>
              <w:t xml:space="preserve">После вступления контракта в силу, вплоть до последнего рабочего дня декабря 2026 года </w:t>
            </w:r>
            <w:r w:rsidRPr="000612A8">
              <w:rPr>
                <w:rFonts w:ascii="GHEA Grapalat" w:hAnsi="GHEA Grapalat" w:cs="Sylfaen"/>
                <w:sz w:val="16"/>
                <w:szCs w:val="16"/>
                <w:lang w:val="hy-AM"/>
              </w:rPr>
              <w:lastRenderedPageBreak/>
              <w:t>включительно, в детском саду.</w:t>
            </w:r>
          </w:p>
        </w:tc>
      </w:tr>
      <w:tr w:rsidR="00F0799E" w:rsidRPr="00602AF2" w:rsidTr="007E0598">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F0799E" w:rsidRPr="00602AF2" w:rsidRDefault="00F0799E" w:rsidP="00F0799E">
            <w:pPr>
              <w:pStyle w:val="aff3"/>
              <w:numPr>
                <w:ilvl w:val="0"/>
                <w:numId w:val="13"/>
              </w:numPr>
              <w:jc w:val="center"/>
              <w:rPr>
                <w:rFonts w:ascii="GHEA Grapalat" w:hAnsi="GHEA Grapalat"/>
                <w:color w:val="000000"/>
                <w:sz w:val="20"/>
                <w:szCs w:val="20"/>
              </w:rPr>
            </w:pPr>
          </w:p>
        </w:tc>
        <w:tc>
          <w:tcPr>
            <w:tcW w:w="1134" w:type="dxa"/>
            <w:tcBorders>
              <w:top w:val="nil"/>
              <w:left w:val="single" w:sz="8" w:space="0" w:color="auto"/>
              <w:bottom w:val="single" w:sz="8" w:space="0" w:color="auto"/>
              <w:right w:val="single" w:sz="8" w:space="0" w:color="auto"/>
            </w:tcBorders>
            <w:shd w:val="clear" w:color="auto" w:fill="auto"/>
            <w:vAlign w:val="center"/>
          </w:tcPr>
          <w:p w:rsidR="00F0799E" w:rsidRPr="00602AF2" w:rsidRDefault="00F0799E" w:rsidP="007E0598">
            <w:pPr>
              <w:jc w:val="center"/>
              <w:rPr>
                <w:rFonts w:ascii="GHEA Grapalat" w:hAnsi="GHEA Grapalat"/>
                <w:color w:val="000000"/>
                <w:sz w:val="20"/>
                <w:szCs w:val="20"/>
              </w:rPr>
            </w:pPr>
            <w:r>
              <w:rPr>
                <w:rFonts w:ascii="Calibri" w:hAnsi="Calibri"/>
                <w:color w:val="000000"/>
                <w:sz w:val="20"/>
                <w:szCs w:val="20"/>
              </w:rPr>
              <w:t>15551600</w:t>
            </w:r>
          </w:p>
        </w:tc>
        <w:tc>
          <w:tcPr>
            <w:tcW w:w="1559" w:type="dxa"/>
            <w:tcBorders>
              <w:top w:val="single" w:sz="4" w:space="0" w:color="auto"/>
              <w:left w:val="nil"/>
              <w:bottom w:val="single" w:sz="4" w:space="0" w:color="auto"/>
              <w:right w:val="single" w:sz="4" w:space="0" w:color="auto"/>
            </w:tcBorders>
            <w:shd w:val="clear" w:color="auto" w:fill="auto"/>
            <w:vAlign w:val="center"/>
          </w:tcPr>
          <w:p w:rsidR="00F0799E" w:rsidRPr="00602AF2" w:rsidRDefault="00F0799E" w:rsidP="007E0598">
            <w:pPr>
              <w:jc w:val="center"/>
              <w:rPr>
                <w:rFonts w:ascii="GHEA Grapalat" w:hAnsi="GHEA Grapalat" w:cs="Sylfaen"/>
                <w:color w:val="000000"/>
                <w:sz w:val="20"/>
                <w:szCs w:val="20"/>
              </w:rPr>
            </w:pPr>
            <w:r>
              <w:rPr>
                <w:rFonts w:ascii="Sylfaen" w:hAnsi="Sylfaen" w:cs="Sylfaen"/>
                <w:color w:val="000000"/>
                <w:sz w:val="20"/>
                <w:szCs w:val="20"/>
              </w:rPr>
              <w:t>Йогурт</w:t>
            </w:r>
          </w:p>
        </w:tc>
        <w:tc>
          <w:tcPr>
            <w:tcW w:w="993" w:type="dxa"/>
            <w:tcBorders>
              <w:left w:val="single" w:sz="4" w:space="0" w:color="auto"/>
            </w:tcBorders>
          </w:tcPr>
          <w:p w:rsidR="00F0799E" w:rsidRPr="00602AF2" w:rsidRDefault="00F0799E" w:rsidP="007E0598">
            <w:pPr>
              <w:jc w:val="center"/>
              <w:rPr>
                <w:rFonts w:ascii="GHEA Grapalat" w:hAnsi="GHEA Grapalat"/>
                <w:sz w:val="20"/>
                <w:szCs w:val="20"/>
              </w:rPr>
            </w:pPr>
          </w:p>
        </w:tc>
        <w:tc>
          <w:tcPr>
            <w:tcW w:w="4961" w:type="dxa"/>
          </w:tcPr>
          <w:p w:rsidR="00F0799E" w:rsidRPr="00602AF2" w:rsidRDefault="00F0799E" w:rsidP="007E0598">
            <w:pPr>
              <w:jc w:val="center"/>
              <w:rPr>
                <w:rFonts w:ascii="GHEA Grapalat" w:hAnsi="GHEA Grapalat" w:cs="Sylfaen"/>
                <w:color w:val="000000"/>
                <w:sz w:val="20"/>
                <w:szCs w:val="20"/>
              </w:rPr>
            </w:pPr>
            <w:r w:rsidRPr="00602AF2">
              <w:rPr>
                <w:rFonts w:ascii="GHEA Grapalat" w:hAnsi="GHEA Grapalat"/>
                <w:sz w:val="20"/>
                <w:szCs w:val="20"/>
                <w:lang w:val="hy-AM"/>
              </w:rPr>
              <w:t>Из свежего коровьего молока, содержание жира не менее 3,2%.</w:t>
            </w:r>
            <w:r w:rsidRPr="00602AF2">
              <w:rPr>
                <w:rFonts w:ascii="GHEA Grapalat" w:hAnsi="GHEA Grapalat"/>
                <w:color w:val="000000"/>
                <w:sz w:val="20"/>
                <w:szCs w:val="20"/>
                <w:lang w:val="hy-AM"/>
              </w:rPr>
              <w:t>:</w:t>
            </w:r>
            <w:r w:rsidRPr="00602AF2">
              <w:rPr>
                <w:rFonts w:ascii="GHEA Grapalat" w:hAnsi="GHEA Grapalat" w:cs="Sylfaen"/>
                <w:color w:val="000000"/>
                <w:sz w:val="20"/>
                <w:szCs w:val="20"/>
                <w:lang w:val="hy-AM"/>
              </w:rPr>
              <w:t>Непорочный</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корова</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свежий</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из молока</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готовый</w:t>
            </w:r>
            <w:r w:rsidRPr="00602AF2">
              <w:rPr>
                <w:rFonts w:ascii="GHEA Grapalat" w:hAnsi="GHEA Grapalat"/>
                <w:color w:val="000000"/>
                <w:sz w:val="20"/>
                <w:szCs w:val="20"/>
                <w:lang w:val="hy-AM"/>
              </w:rPr>
              <w:t>,</w:t>
            </w:r>
            <w:r w:rsidRPr="00602AF2">
              <w:rPr>
                <w:rFonts w:ascii="GHEA Grapalat" w:hAnsi="GHEA Grapalat" w:cs="Sylfaen"/>
                <w:color w:val="000000"/>
                <w:sz w:val="20"/>
                <w:szCs w:val="20"/>
                <w:lang w:val="hy-AM"/>
              </w:rPr>
              <w:t>корова</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свежий</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из молока</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полученный</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плотный</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соус</w:t>
            </w:r>
            <w:r w:rsidRPr="00602AF2">
              <w:rPr>
                <w:rFonts w:ascii="GHEA Grapalat" w:hAnsi="GHEA Grapalat"/>
                <w:color w:val="000000"/>
                <w:sz w:val="20"/>
                <w:szCs w:val="20"/>
                <w:lang w:val="hy-AM"/>
              </w:rPr>
              <w:t>,</w:t>
            </w:r>
            <w:r w:rsidRPr="00602AF2">
              <w:rPr>
                <w:rFonts w:ascii="GHEA Grapalat" w:hAnsi="GHEA Grapalat" w:cs="Sylfaen"/>
                <w:color w:val="000000"/>
                <w:sz w:val="20"/>
                <w:szCs w:val="20"/>
                <w:lang w:val="hy-AM"/>
              </w:rPr>
              <w:t>чистый</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молочная кислота</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вкус</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с запахом</w:t>
            </w:r>
            <w:r w:rsidRPr="00602AF2">
              <w:rPr>
                <w:rFonts w:ascii="GHEA Grapalat" w:hAnsi="GHEA Grapalat"/>
                <w:color w:val="000000"/>
                <w:sz w:val="20"/>
                <w:szCs w:val="20"/>
                <w:lang w:val="hy-AM"/>
              </w:rPr>
              <w:t>,</w:t>
            </w:r>
            <w:r w:rsidRPr="00602AF2">
              <w:rPr>
                <w:rFonts w:ascii="GHEA Grapalat" w:hAnsi="GHEA Grapalat" w:cs="Sylfaen"/>
                <w:color w:val="000000"/>
                <w:sz w:val="20"/>
                <w:szCs w:val="20"/>
                <w:lang w:val="hy-AM"/>
              </w:rPr>
              <w:t>без</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сторона</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вкус</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запах</w:t>
            </w:r>
            <w:r w:rsidRPr="00602AF2">
              <w:rPr>
                <w:rFonts w:ascii="GHEA Grapalat" w:hAnsi="GHEA Grapalat"/>
                <w:color w:val="000000"/>
                <w:sz w:val="20"/>
                <w:szCs w:val="20"/>
                <w:lang w:val="hy-AM"/>
              </w:rPr>
              <w:t>,</w:t>
            </w:r>
            <w:r w:rsidRPr="00602AF2">
              <w:rPr>
                <w:rFonts w:ascii="GHEA Grapalat" w:hAnsi="GHEA Grapalat" w:cs="Sylfaen"/>
                <w:color w:val="000000"/>
                <w:sz w:val="20"/>
                <w:szCs w:val="20"/>
                <w:lang w:val="hy-AM"/>
              </w:rPr>
              <w:t>цвет</w:t>
            </w:r>
            <w:r w:rsidRPr="00602AF2">
              <w:rPr>
                <w:rFonts w:ascii="GHEA Grapalat" w:hAnsi="GHEA Grapalat"/>
                <w:color w:val="000000"/>
                <w:sz w:val="20"/>
                <w:szCs w:val="20"/>
                <w:lang w:val="hy-AM"/>
              </w:rPr>
              <w:t>`</w:t>
            </w:r>
            <w:r w:rsidRPr="00602AF2">
              <w:rPr>
                <w:rFonts w:ascii="GHEA Grapalat" w:hAnsi="GHEA Grapalat" w:cs="Sylfaen"/>
                <w:color w:val="000000"/>
                <w:sz w:val="20"/>
                <w:szCs w:val="20"/>
                <w:lang w:val="hy-AM"/>
              </w:rPr>
              <w:t>молочно-белый</w:t>
            </w:r>
            <w:r w:rsidRPr="00602AF2">
              <w:rPr>
                <w:rFonts w:ascii="GHEA Grapalat" w:hAnsi="GHEA Grapalat"/>
                <w:color w:val="000000"/>
                <w:sz w:val="20"/>
                <w:szCs w:val="20"/>
                <w:lang w:val="hy-AM"/>
              </w:rPr>
              <w:t>, ,</w:t>
            </w:r>
            <w:r w:rsidRPr="00602AF2">
              <w:rPr>
                <w:rFonts w:ascii="GHEA Grapalat" w:hAnsi="GHEA Grapalat" w:cs="Sylfaen"/>
                <w:b/>
                <w:color w:val="FF0000"/>
                <w:sz w:val="20"/>
                <w:szCs w:val="20"/>
                <w:lang w:val="hy-AM"/>
              </w:rPr>
              <w:t>упаковка</w:t>
            </w:r>
            <w:r w:rsidRPr="00602AF2">
              <w:rPr>
                <w:rFonts w:ascii="GHEA Grapalat" w:hAnsi="GHEA Grapalat"/>
                <w:b/>
                <w:color w:val="FF0000"/>
                <w:sz w:val="20"/>
                <w:szCs w:val="20"/>
                <w:lang w:val="hy-AM"/>
              </w:rPr>
              <w:t xml:space="preserve"> </w:t>
            </w:r>
            <w:r w:rsidRPr="00602AF2">
              <w:rPr>
                <w:rFonts w:ascii="GHEA Grapalat" w:hAnsi="GHEA Grapalat" w:cs="Sylfaen"/>
                <w:b/>
                <w:color w:val="FF0000"/>
                <w:sz w:val="20"/>
                <w:szCs w:val="20"/>
                <w:lang w:val="hy-AM"/>
              </w:rPr>
              <w:t>завод 920 г-</w:t>
            </w:r>
            <w:r w:rsidRPr="00602AF2">
              <w:rPr>
                <w:rFonts w:ascii="GHEA Grapalat" w:hAnsi="GHEA Grapalat"/>
                <w:b/>
                <w:color w:val="FF0000"/>
                <w:sz w:val="20"/>
                <w:szCs w:val="20"/>
                <w:lang w:val="hy-AM"/>
              </w:rPr>
              <w:t>1000</w:t>
            </w:r>
            <w:r w:rsidRPr="00602AF2">
              <w:rPr>
                <w:rFonts w:ascii="GHEA Grapalat" w:hAnsi="GHEA Grapalat" w:cs="Sylfaen"/>
                <w:b/>
                <w:color w:val="FF0000"/>
                <w:sz w:val="20"/>
                <w:szCs w:val="20"/>
                <w:lang w:val="hy-AM"/>
              </w:rPr>
              <w:t>с</w:t>
            </w:r>
            <w:r w:rsidRPr="00602AF2">
              <w:rPr>
                <w:rFonts w:ascii="GHEA Grapalat" w:hAnsi="GHEA Grapalat"/>
                <w:b/>
                <w:color w:val="FF0000"/>
                <w:sz w:val="20"/>
                <w:szCs w:val="20"/>
                <w:lang w:val="hy-AM"/>
              </w:rPr>
              <w:t>, /</w:t>
            </w:r>
            <w:r w:rsidRPr="00602AF2">
              <w:rPr>
                <w:rFonts w:ascii="GHEA Grapalat" w:hAnsi="GHEA Grapalat" w:cs="Sylfaen"/>
                <w:b/>
                <w:color w:val="FF0000"/>
                <w:sz w:val="20"/>
                <w:szCs w:val="20"/>
                <w:lang w:val="hy-AM"/>
              </w:rPr>
              <w:t>без</w:t>
            </w:r>
            <w:r w:rsidRPr="00602AF2">
              <w:rPr>
                <w:rFonts w:ascii="GHEA Grapalat" w:hAnsi="GHEA Grapalat"/>
                <w:b/>
                <w:color w:val="FF0000"/>
                <w:sz w:val="20"/>
                <w:szCs w:val="20"/>
                <w:lang w:val="hy-AM"/>
              </w:rPr>
              <w:t xml:space="preserve"> </w:t>
            </w:r>
            <w:r w:rsidRPr="00602AF2">
              <w:rPr>
                <w:rFonts w:ascii="GHEA Grapalat" w:hAnsi="GHEA Grapalat" w:cs="Sylfaen"/>
                <w:b/>
                <w:color w:val="FF0000"/>
                <w:sz w:val="20"/>
                <w:szCs w:val="20"/>
                <w:lang w:val="hy-AM"/>
              </w:rPr>
              <w:t>контейнер</w:t>
            </w:r>
            <w:r w:rsidRPr="00602AF2">
              <w:rPr>
                <w:rFonts w:ascii="GHEA Grapalat" w:hAnsi="GHEA Grapalat"/>
                <w:b/>
                <w:color w:val="FF0000"/>
                <w:sz w:val="20"/>
                <w:szCs w:val="20"/>
                <w:lang w:val="hy-AM"/>
              </w:rPr>
              <w:t xml:space="preserve"> </w:t>
            </w:r>
            <w:r w:rsidRPr="00602AF2">
              <w:rPr>
                <w:rFonts w:ascii="GHEA Grapalat" w:hAnsi="GHEA Grapalat" w:cs="Sylfaen"/>
                <w:b/>
                <w:color w:val="FF0000"/>
                <w:sz w:val="20"/>
                <w:szCs w:val="20"/>
                <w:lang w:val="hy-AM"/>
              </w:rPr>
              <w:t>масса</w:t>
            </w:r>
            <w:r w:rsidRPr="00602AF2">
              <w:rPr>
                <w:rFonts w:ascii="GHEA Grapalat" w:hAnsi="GHEA Grapalat"/>
                <w:b/>
                <w:color w:val="FF0000"/>
                <w:sz w:val="20"/>
                <w:szCs w:val="20"/>
                <w:lang w:val="hy-AM"/>
              </w:rPr>
              <w:t xml:space="preserve"> </w:t>
            </w:r>
            <w:r w:rsidRPr="00602AF2">
              <w:rPr>
                <w:rFonts w:ascii="GHEA Grapalat" w:hAnsi="GHEA Grapalat" w:cs="Sylfaen"/>
                <w:b/>
                <w:color w:val="FF0000"/>
                <w:sz w:val="20"/>
                <w:szCs w:val="20"/>
                <w:lang w:val="hy-AM"/>
              </w:rPr>
              <w:t>считать</w:t>
            </w:r>
            <w:r w:rsidRPr="00602AF2">
              <w:rPr>
                <w:rFonts w:ascii="GHEA Grapalat" w:hAnsi="GHEA Grapalat"/>
                <w:color w:val="000000"/>
                <w:sz w:val="20"/>
                <w:szCs w:val="20"/>
                <w:lang w:val="hy-AM"/>
              </w:rPr>
              <w:t>/:</w:t>
            </w:r>
            <w:r w:rsidRPr="00602AF2">
              <w:rPr>
                <w:rFonts w:ascii="GHEA Grapalat" w:hAnsi="GHEA Grapalat" w:cs="Sylfaen"/>
                <w:color w:val="000000"/>
                <w:sz w:val="20"/>
                <w:szCs w:val="20"/>
                <w:lang w:val="hy-AM"/>
              </w:rPr>
              <w:t>герметичный</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закрыто</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с крышкой</w:t>
            </w:r>
            <w:r w:rsidRPr="00602AF2">
              <w:rPr>
                <w:rFonts w:ascii="GHEA Grapalat" w:hAnsi="GHEA Grapalat"/>
                <w:color w:val="000000"/>
                <w:sz w:val="20"/>
                <w:szCs w:val="20"/>
                <w:lang w:val="hy-AM"/>
              </w:rPr>
              <w:t>:</w:t>
            </w:r>
            <w:r w:rsidRPr="00602AF2">
              <w:rPr>
                <w:rFonts w:ascii="GHEA Grapalat" w:hAnsi="GHEA Grapalat" w:cs="Sylfaen"/>
                <w:color w:val="000000"/>
                <w:sz w:val="20"/>
                <w:szCs w:val="20"/>
                <w:lang w:val="hy-AM"/>
              </w:rPr>
              <w:t>Валидность</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крайний срок</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производство</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с того дня</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нет</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более</w:t>
            </w:r>
            <w:r>
              <w:rPr>
                <w:rFonts w:ascii="GHEA Grapalat" w:hAnsi="GHEA Grapalat"/>
                <w:color w:val="000000"/>
                <w:sz w:val="20"/>
                <w:szCs w:val="20"/>
                <w:lang w:val="hy-AM"/>
              </w:rPr>
              <w:t>7</w:t>
            </w:r>
            <w:r w:rsidRPr="00602AF2">
              <w:rPr>
                <w:rFonts w:ascii="GHEA Grapalat" w:hAnsi="GHEA Grapalat" w:cs="Sylfaen"/>
                <w:color w:val="000000"/>
                <w:sz w:val="20"/>
                <w:szCs w:val="20"/>
                <w:lang w:val="hy-AM"/>
              </w:rPr>
              <w:t>день</w:t>
            </w:r>
            <w:r w:rsidRPr="00602AF2">
              <w:rPr>
                <w:rFonts w:ascii="GHEA Grapalat" w:hAnsi="GHEA Grapalat"/>
                <w:color w:val="000000"/>
                <w:sz w:val="20"/>
                <w:szCs w:val="20"/>
                <w:lang w:val="hy-AM"/>
              </w:rPr>
              <w:t>:</w:t>
            </w:r>
            <w:r w:rsidRPr="00602AF2">
              <w:rPr>
                <w:rFonts w:ascii="GHEA Grapalat" w:hAnsi="GHEA Grapalat" w:cs="Sylfaen"/>
                <w:color w:val="000000"/>
                <w:sz w:val="20"/>
                <w:szCs w:val="20"/>
                <w:lang w:val="hy-AM"/>
              </w:rPr>
              <w:t>Примечание: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читаемый</w:t>
            </w:r>
            <w:r w:rsidRPr="00602AF2">
              <w:rPr>
                <w:rFonts w:ascii="GHEA Grapalat" w:hAnsi="GHEA Grapalat"/>
                <w:color w:val="000000"/>
                <w:sz w:val="20"/>
                <w:szCs w:val="20"/>
                <w:lang w:val="hy-AM"/>
              </w:rPr>
              <w:t>: :</w:t>
            </w:r>
            <w:r w:rsidRPr="00602AF2">
              <w:rPr>
                <w:rFonts w:ascii="GHEA Grapalat" w:hAnsi="GHEA Grapalat" w:cs="Sylfaen"/>
                <w:color w:val="000000"/>
                <w:sz w:val="20"/>
                <w:szCs w:val="20"/>
                <w:lang w:val="hy-AM"/>
              </w:rPr>
              <w:t>Еда</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поставлять</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 случае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технический</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 описанию</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или</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поставлять</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 условиям</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несоответствие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приложение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придёт</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 случае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несоответствие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исправление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крайний срок</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является</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определенный</w:t>
            </w:r>
            <w:r w:rsidRPr="00602AF2">
              <w:rPr>
                <w:rFonts w:ascii="GHEA Grapalat" w:hAnsi="GHEA Grapalat"/>
                <w:color w:val="000000"/>
                <w:sz w:val="20"/>
                <w:szCs w:val="20"/>
                <w:lang w:val="hy-AM"/>
              </w:rPr>
              <w:t>1</w:t>
            </w:r>
            <w:r w:rsidRPr="00602AF2">
              <w:rPr>
                <w:rFonts w:ascii="GHEA Grapalat" w:hAnsi="GHEA Grapalat" w:cs="Sylfaen"/>
                <w:color w:val="000000"/>
                <w:sz w:val="20"/>
                <w:szCs w:val="20"/>
                <w:lang w:val="hy-AM"/>
              </w:rPr>
              <w:t>день</w:t>
            </w:r>
            <w:r w:rsidRPr="00602AF2">
              <w:rPr>
                <w:rFonts w:ascii="GHEA Grapalat" w:hAnsi="GHEA Grapalat"/>
                <w:color w:val="000000"/>
                <w:sz w:val="20"/>
                <w:szCs w:val="20"/>
                <w:lang w:val="hy-AM"/>
              </w:rPr>
              <w:t>:</w:t>
            </w:r>
          </w:p>
        </w:tc>
        <w:tc>
          <w:tcPr>
            <w:tcW w:w="992" w:type="dxa"/>
            <w:tcBorders>
              <w:top w:val="nil"/>
              <w:left w:val="single" w:sz="8" w:space="0" w:color="auto"/>
              <w:bottom w:val="single" w:sz="8" w:space="0" w:color="auto"/>
              <w:right w:val="nil"/>
            </w:tcBorders>
            <w:shd w:val="clear" w:color="auto" w:fill="auto"/>
            <w:vAlign w:val="center"/>
          </w:tcPr>
          <w:p w:rsidR="00F0799E" w:rsidRPr="00602AF2" w:rsidRDefault="00F0799E" w:rsidP="007E0598">
            <w:pPr>
              <w:jc w:val="center"/>
              <w:rPr>
                <w:rFonts w:ascii="GHEA Grapalat" w:hAnsi="GHEA Grapalat" w:cs="Sylfaen"/>
                <w:color w:val="000000"/>
                <w:sz w:val="20"/>
                <w:szCs w:val="20"/>
              </w:rPr>
            </w:pPr>
            <w:r>
              <w:rPr>
                <w:rFonts w:ascii="Sylfaen" w:hAnsi="Sylfaen" w:cs="Sylfaen"/>
                <w:color w:val="000000"/>
                <w:sz w:val="20"/>
                <w:szCs w:val="20"/>
              </w:rPr>
              <w:t>кг</w:t>
            </w:r>
          </w:p>
        </w:tc>
        <w:tc>
          <w:tcPr>
            <w:tcW w:w="709" w:type="dxa"/>
          </w:tcPr>
          <w:p w:rsidR="00F0799E" w:rsidRPr="00602AF2" w:rsidRDefault="00F0799E" w:rsidP="007E0598">
            <w:pPr>
              <w:jc w:val="center"/>
              <w:rPr>
                <w:rFonts w:ascii="GHEA Grapalat" w:hAnsi="GHEA Grapalat"/>
                <w:sz w:val="20"/>
                <w:szCs w:val="20"/>
              </w:rPr>
            </w:pPr>
          </w:p>
        </w:tc>
        <w:tc>
          <w:tcPr>
            <w:tcW w:w="709" w:type="dxa"/>
          </w:tcPr>
          <w:p w:rsidR="00F0799E" w:rsidRPr="00602AF2" w:rsidRDefault="00F0799E" w:rsidP="007E0598">
            <w:pPr>
              <w:jc w:val="center"/>
              <w:rPr>
                <w:rFonts w:ascii="GHEA Grapalat" w:hAnsi="GHEA Grapalat"/>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rsidR="00F0799E" w:rsidRPr="00602AF2" w:rsidRDefault="00F0799E" w:rsidP="007E0598">
            <w:pPr>
              <w:jc w:val="center"/>
              <w:rPr>
                <w:rFonts w:ascii="GHEA Grapalat" w:hAnsi="GHEA Grapalat"/>
                <w:color w:val="000000"/>
                <w:sz w:val="20"/>
                <w:szCs w:val="20"/>
              </w:rPr>
            </w:pPr>
            <w:r>
              <w:rPr>
                <w:rFonts w:ascii="Calibri" w:hAnsi="Calibri"/>
                <w:b/>
                <w:bCs/>
                <w:color w:val="000000"/>
                <w:sz w:val="20"/>
                <w:szCs w:val="20"/>
              </w:rPr>
              <w:t>2300</w:t>
            </w:r>
          </w:p>
        </w:tc>
        <w:tc>
          <w:tcPr>
            <w:tcW w:w="992" w:type="dxa"/>
          </w:tcPr>
          <w:p w:rsidR="00F0799E" w:rsidRPr="006267DC" w:rsidRDefault="00F0799E" w:rsidP="007E0598">
            <w:pPr>
              <w:jc w:val="center"/>
              <w:rPr>
                <w:rFonts w:ascii="GHEA Grapalat" w:hAnsi="GHEA Grapalat" w:cs="Sylfaen"/>
                <w:sz w:val="20"/>
                <w:szCs w:val="20"/>
                <w:lang w:val="hy-AM"/>
              </w:rPr>
            </w:pPr>
            <w:r w:rsidRPr="006267DC">
              <w:rPr>
                <w:rFonts w:ascii="GHEA Grapalat" w:hAnsi="GHEA Grapalat" w:cs="Sylfaen"/>
                <w:sz w:val="16"/>
                <w:szCs w:val="16"/>
                <w:lang w:val="hy-AM"/>
              </w:rPr>
              <w:t>К</w:t>
            </w:r>
            <w:r w:rsidRPr="006267DC">
              <w:rPr>
                <w:rFonts w:ascii="MS Mincho" w:eastAsia="MS Mincho" w:hAnsi="MS Mincho" w:cs="MS Mincho" w:hint="eastAsia"/>
                <w:sz w:val="16"/>
                <w:szCs w:val="16"/>
                <w:lang w:val="hy-AM"/>
              </w:rPr>
              <w:t>․</w:t>
            </w:r>
            <w:r w:rsidRPr="006267DC">
              <w:rPr>
                <w:rFonts w:ascii="GHEA Grapalat" w:hAnsi="GHEA Grapalat"/>
                <w:sz w:val="16"/>
                <w:szCs w:val="16"/>
                <w:lang w:val="hy-AM"/>
              </w:rPr>
              <w:t xml:space="preserve"> </w:t>
            </w:r>
            <w:r w:rsidRPr="006267DC">
              <w:rPr>
                <w:rFonts w:ascii="GHEA Grapalat" w:hAnsi="GHEA Grapalat" w:cs="Sylfaen"/>
                <w:sz w:val="16"/>
                <w:szCs w:val="16"/>
                <w:lang w:val="hy-AM"/>
              </w:rPr>
              <w:t>Веди</w:t>
            </w:r>
            <w:r w:rsidRPr="006267DC">
              <w:rPr>
                <w:rFonts w:ascii="GHEA Grapalat" w:hAnsi="GHEA Grapalat"/>
                <w:sz w:val="16"/>
                <w:szCs w:val="16"/>
                <w:lang w:val="hy-AM"/>
              </w:rPr>
              <w:t xml:space="preserve"> </w:t>
            </w:r>
            <w:r w:rsidRPr="006267DC">
              <w:rPr>
                <w:rFonts w:ascii="GHEA Grapalat" w:hAnsi="GHEA Grapalat" w:cs="Sylfaen"/>
                <w:sz w:val="16"/>
                <w:szCs w:val="16"/>
                <w:lang w:val="hy-AM"/>
              </w:rPr>
              <w:t>Араратян</w:t>
            </w:r>
            <w:r w:rsidRPr="006267DC">
              <w:rPr>
                <w:rFonts w:ascii="GHEA Grapalat" w:hAnsi="GHEA Grapalat"/>
                <w:sz w:val="16"/>
                <w:szCs w:val="16"/>
                <w:lang w:val="hy-AM"/>
              </w:rPr>
              <w:t>81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F0799E" w:rsidRPr="00602AF2" w:rsidRDefault="00F0799E" w:rsidP="007E0598">
            <w:pPr>
              <w:jc w:val="center"/>
              <w:rPr>
                <w:rFonts w:ascii="GHEA Grapalat" w:hAnsi="GHEA Grapalat"/>
                <w:color w:val="000000"/>
                <w:sz w:val="20"/>
                <w:szCs w:val="20"/>
              </w:rPr>
            </w:pPr>
            <w:r>
              <w:rPr>
                <w:rFonts w:ascii="Calibri" w:hAnsi="Calibri"/>
                <w:b/>
                <w:bCs/>
                <w:color w:val="000000"/>
                <w:sz w:val="20"/>
                <w:szCs w:val="20"/>
              </w:rPr>
              <w:t>2300</w:t>
            </w:r>
          </w:p>
        </w:tc>
        <w:tc>
          <w:tcPr>
            <w:tcW w:w="1701" w:type="dxa"/>
          </w:tcPr>
          <w:p w:rsidR="00F0799E" w:rsidRPr="00602AF2" w:rsidRDefault="00F0799E" w:rsidP="007E0598">
            <w:pPr>
              <w:jc w:val="center"/>
              <w:rPr>
                <w:rFonts w:ascii="GHEA Grapalat" w:hAnsi="GHEA Grapalat" w:cs="Sylfaen"/>
                <w:sz w:val="16"/>
                <w:szCs w:val="16"/>
                <w:lang w:val="hy-AM"/>
              </w:rPr>
            </w:pPr>
            <w:r w:rsidRPr="000612A8">
              <w:rPr>
                <w:rFonts w:ascii="GHEA Grapalat" w:hAnsi="GHEA Grapalat" w:cs="Sylfaen"/>
                <w:sz w:val="16"/>
                <w:szCs w:val="16"/>
                <w:lang w:val="hy-AM"/>
              </w:rPr>
              <w:t>После вступления контракта в силу, вплоть до последнего рабочего дня декабря 2026 года включительно, в детском саду.</w:t>
            </w:r>
          </w:p>
        </w:tc>
      </w:tr>
      <w:tr w:rsidR="00F0799E" w:rsidRPr="00602AF2" w:rsidTr="007E0598">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F0799E" w:rsidRPr="00602AF2" w:rsidRDefault="00F0799E" w:rsidP="00F0799E">
            <w:pPr>
              <w:pStyle w:val="aff3"/>
              <w:numPr>
                <w:ilvl w:val="0"/>
                <w:numId w:val="13"/>
              </w:numPr>
              <w:jc w:val="center"/>
              <w:rPr>
                <w:rFonts w:ascii="GHEA Grapalat" w:hAnsi="GHEA Grapalat"/>
                <w:color w:val="000000"/>
                <w:sz w:val="20"/>
                <w:szCs w:val="20"/>
              </w:rPr>
            </w:pPr>
          </w:p>
        </w:tc>
        <w:tc>
          <w:tcPr>
            <w:tcW w:w="1134" w:type="dxa"/>
            <w:tcBorders>
              <w:top w:val="nil"/>
              <w:left w:val="single" w:sz="8" w:space="0" w:color="auto"/>
              <w:bottom w:val="single" w:sz="8" w:space="0" w:color="auto"/>
              <w:right w:val="single" w:sz="8" w:space="0" w:color="auto"/>
            </w:tcBorders>
            <w:shd w:val="clear" w:color="auto" w:fill="auto"/>
            <w:vAlign w:val="center"/>
          </w:tcPr>
          <w:p w:rsidR="00F0799E" w:rsidRPr="00602AF2" w:rsidRDefault="00F0799E" w:rsidP="007E0598">
            <w:pPr>
              <w:jc w:val="center"/>
              <w:rPr>
                <w:rFonts w:ascii="GHEA Grapalat" w:hAnsi="GHEA Grapalat"/>
                <w:color w:val="000000"/>
                <w:sz w:val="20"/>
                <w:szCs w:val="20"/>
              </w:rPr>
            </w:pPr>
            <w:r>
              <w:rPr>
                <w:rFonts w:ascii="Calibri" w:hAnsi="Calibri"/>
                <w:color w:val="000000"/>
                <w:sz w:val="20"/>
                <w:szCs w:val="20"/>
              </w:rPr>
              <w:t>15512000</w:t>
            </w:r>
          </w:p>
        </w:tc>
        <w:tc>
          <w:tcPr>
            <w:tcW w:w="1559" w:type="dxa"/>
            <w:tcBorders>
              <w:top w:val="single" w:sz="4" w:space="0" w:color="auto"/>
              <w:left w:val="nil"/>
              <w:bottom w:val="single" w:sz="4" w:space="0" w:color="auto"/>
              <w:right w:val="single" w:sz="4" w:space="0" w:color="auto"/>
            </w:tcBorders>
            <w:shd w:val="clear" w:color="auto" w:fill="auto"/>
            <w:vAlign w:val="center"/>
          </w:tcPr>
          <w:p w:rsidR="00F0799E" w:rsidRPr="00602AF2" w:rsidRDefault="00F0799E" w:rsidP="007E0598">
            <w:pPr>
              <w:jc w:val="center"/>
              <w:rPr>
                <w:rFonts w:ascii="GHEA Grapalat" w:hAnsi="GHEA Grapalat" w:cs="Sylfaen"/>
                <w:color w:val="000000"/>
                <w:sz w:val="20"/>
                <w:szCs w:val="20"/>
              </w:rPr>
            </w:pPr>
            <w:r>
              <w:rPr>
                <w:rFonts w:ascii="Sylfaen" w:hAnsi="Sylfaen" w:cs="Sylfaen"/>
                <w:color w:val="000000"/>
                <w:sz w:val="20"/>
                <w:szCs w:val="20"/>
              </w:rPr>
              <w:t>Любитель воды</w:t>
            </w:r>
            <w:r>
              <w:rPr>
                <w:rFonts w:ascii="Calibri" w:hAnsi="Calibri"/>
                <w:color w:val="000000"/>
                <w:sz w:val="20"/>
                <w:szCs w:val="20"/>
              </w:rPr>
              <w:t xml:space="preserve"> </w:t>
            </w:r>
          </w:p>
        </w:tc>
        <w:tc>
          <w:tcPr>
            <w:tcW w:w="993" w:type="dxa"/>
            <w:tcBorders>
              <w:left w:val="single" w:sz="4" w:space="0" w:color="auto"/>
            </w:tcBorders>
          </w:tcPr>
          <w:p w:rsidR="00F0799E" w:rsidRPr="00602AF2" w:rsidRDefault="00F0799E" w:rsidP="007E0598">
            <w:pPr>
              <w:jc w:val="center"/>
              <w:rPr>
                <w:rFonts w:ascii="GHEA Grapalat" w:hAnsi="GHEA Grapalat"/>
                <w:sz w:val="20"/>
                <w:szCs w:val="20"/>
              </w:rPr>
            </w:pPr>
          </w:p>
        </w:tc>
        <w:tc>
          <w:tcPr>
            <w:tcW w:w="4961" w:type="dxa"/>
          </w:tcPr>
          <w:p w:rsidR="00F0799E" w:rsidRPr="00152F27" w:rsidRDefault="00F0799E" w:rsidP="007E0598">
            <w:pPr>
              <w:jc w:val="center"/>
              <w:rPr>
                <w:rFonts w:ascii="GHEA Grapalat" w:hAnsi="GHEA Grapalat" w:cs="Sylfaen"/>
                <w:color w:val="000000"/>
                <w:sz w:val="20"/>
                <w:szCs w:val="20"/>
                <w:lang w:val="hy-AM"/>
              </w:rPr>
            </w:pPr>
            <w:r w:rsidRPr="00602AF2">
              <w:rPr>
                <w:rFonts w:ascii="GHEA Grapalat" w:hAnsi="GHEA Grapalat" w:cs="Sylfaen"/>
                <w:color w:val="000000"/>
                <w:sz w:val="20"/>
                <w:szCs w:val="20"/>
                <w:lang w:val="hy-AM"/>
              </w:rPr>
              <w:t>Корова</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безупречный</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из молока</w:t>
            </w:r>
            <w:r w:rsidRPr="00602AF2">
              <w:rPr>
                <w:rFonts w:ascii="GHEA Grapalat" w:hAnsi="GHEA Grapalat"/>
                <w:color w:val="000000"/>
                <w:sz w:val="20"/>
                <w:szCs w:val="20"/>
                <w:lang w:val="hy-AM"/>
              </w:rPr>
              <w:t>,</w:t>
            </w:r>
            <w:r w:rsidRPr="00602AF2">
              <w:rPr>
                <w:rFonts w:ascii="GHEA Grapalat" w:hAnsi="GHEA Grapalat" w:cs="Sylfaen"/>
                <w:color w:val="000000"/>
                <w:sz w:val="20"/>
                <w:szCs w:val="20"/>
                <w:lang w:val="hy-AM"/>
              </w:rPr>
              <w:t>содержание жира</w:t>
            </w:r>
            <w:r w:rsidRPr="00602AF2">
              <w:rPr>
                <w:rFonts w:ascii="GHEA Grapalat" w:hAnsi="GHEA Grapalat"/>
                <w:color w:val="000000"/>
                <w:sz w:val="20"/>
                <w:szCs w:val="20"/>
                <w:lang w:val="hy-AM"/>
              </w:rPr>
              <w:t>` 18 %</w:t>
            </w:r>
            <w:r w:rsidRPr="00602AF2">
              <w:rPr>
                <w:rFonts w:ascii="GHEA Grapalat" w:hAnsi="GHEA Grapalat" w:cs="Sylfaen"/>
                <w:color w:val="000000"/>
                <w:sz w:val="20"/>
                <w:szCs w:val="20"/>
                <w:lang w:val="hy-AM"/>
              </w:rPr>
              <w:t>и</w:t>
            </w:r>
            <w:r w:rsidRPr="00602AF2">
              <w:rPr>
                <w:rFonts w:ascii="GHEA Grapalat" w:hAnsi="GHEA Grapalat"/>
                <w:color w:val="000000"/>
                <w:sz w:val="20"/>
                <w:szCs w:val="20"/>
                <w:lang w:val="hy-AM"/>
              </w:rPr>
              <w:t xml:space="preserve"> </w:t>
            </w:r>
            <w:r w:rsidRPr="00602AF2">
              <w:rPr>
                <w:rFonts w:ascii="GHEA Grapalat" w:hAnsi="GHEA Grapalat"/>
                <w:color w:val="FF0000"/>
                <w:sz w:val="20"/>
                <w:szCs w:val="20"/>
                <w:lang w:val="hy-AM"/>
              </w:rPr>
              <w:t xml:space="preserve"> </w:t>
            </w:r>
            <w:r w:rsidRPr="00602AF2">
              <w:rPr>
                <w:rFonts w:ascii="GHEA Grapalat" w:hAnsi="GHEA Grapalat" w:cs="Sylfaen"/>
                <w:color w:val="FF0000"/>
                <w:sz w:val="20"/>
                <w:szCs w:val="20"/>
                <w:lang w:val="hy-AM"/>
              </w:rPr>
              <w:t>высокий</w:t>
            </w:r>
            <w:r w:rsidRPr="00602AF2">
              <w:rPr>
                <w:rFonts w:ascii="GHEA Grapalat" w:hAnsi="GHEA Grapalat"/>
                <w:color w:val="FF0000"/>
                <w:sz w:val="20"/>
                <w:szCs w:val="20"/>
                <w:lang w:val="hy-AM"/>
              </w:rPr>
              <w:t>,</w:t>
            </w:r>
            <w:r w:rsidRPr="00602AF2">
              <w:rPr>
                <w:rFonts w:ascii="GHEA Grapalat" w:hAnsi="GHEA Grapalat" w:cs="Sylfaen"/>
                <w:color w:val="000000"/>
                <w:sz w:val="20"/>
                <w:szCs w:val="20"/>
                <w:lang w:val="hy-AM"/>
              </w:rPr>
              <w:t>кислотность</w:t>
            </w:r>
            <w:r w:rsidRPr="00602AF2">
              <w:rPr>
                <w:rFonts w:ascii="GHEA Grapalat" w:hAnsi="GHEA Grapalat"/>
                <w:color w:val="000000"/>
                <w:sz w:val="20"/>
                <w:szCs w:val="20"/>
                <w:lang w:val="hy-AM"/>
              </w:rPr>
              <w:t>` 65-100 0T</w:t>
            </w:r>
            <w:r w:rsidRPr="00602AF2">
              <w:rPr>
                <w:rFonts w:ascii="GHEA Grapalat" w:hAnsi="GHEA Grapalat"/>
                <w:b/>
                <w:color w:val="FF0000"/>
                <w:sz w:val="20"/>
                <w:szCs w:val="20"/>
                <w:lang w:val="hy-AM"/>
              </w:rPr>
              <w:t>,</w:t>
            </w:r>
            <w:r w:rsidRPr="00602AF2">
              <w:rPr>
                <w:rFonts w:ascii="GHEA Grapalat" w:hAnsi="GHEA Grapalat" w:cs="Sylfaen"/>
                <w:b/>
                <w:color w:val="FF0000"/>
                <w:sz w:val="20"/>
                <w:szCs w:val="20"/>
                <w:lang w:val="hy-AM"/>
              </w:rPr>
              <w:t>упаковка</w:t>
            </w:r>
            <w:r w:rsidRPr="00602AF2">
              <w:rPr>
                <w:rFonts w:ascii="GHEA Grapalat" w:hAnsi="GHEA Grapalat"/>
                <w:b/>
                <w:color w:val="FF0000"/>
                <w:sz w:val="20"/>
                <w:szCs w:val="20"/>
                <w:lang w:val="hy-AM"/>
              </w:rPr>
              <w:t xml:space="preserve"> </w:t>
            </w:r>
            <w:r w:rsidRPr="00602AF2">
              <w:rPr>
                <w:rFonts w:ascii="GHEA Grapalat" w:hAnsi="GHEA Grapalat" w:cs="Sylfaen"/>
                <w:b/>
                <w:color w:val="FF0000"/>
                <w:sz w:val="20"/>
                <w:szCs w:val="20"/>
                <w:lang w:val="hy-AM"/>
              </w:rPr>
              <w:t>фабрика:</w:t>
            </w:r>
            <w:r w:rsidRPr="00602AF2">
              <w:rPr>
                <w:rFonts w:ascii="GHEA Grapalat" w:hAnsi="GHEA Grapalat"/>
                <w:b/>
                <w:color w:val="FF0000"/>
                <w:sz w:val="20"/>
                <w:szCs w:val="20"/>
                <w:lang w:val="hy-AM"/>
              </w:rPr>
              <w:t xml:space="preserve">  400-1</w:t>
            </w:r>
            <w:r w:rsidRPr="00602AF2">
              <w:rPr>
                <w:rFonts w:ascii="GHEA Grapalat" w:hAnsi="GHEA Grapalat" w:cs="Sylfaen"/>
                <w:b/>
                <w:color w:val="FF0000"/>
                <w:sz w:val="20"/>
                <w:szCs w:val="20"/>
                <w:lang w:val="hy-AM"/>
              </w:rPr>
              <w:t>000 г</w:t>
            </w:r>
            <w:r w:rsidRPr="00602AF2">
              <w:rPr>
                <w:rFonts w:ascii="GHEA Grapalat" w:hAnsi="GHEA Grapalat"/>
                <w:b/>
                <w:color w:val="FF0000"/>
                <w:sz w:val="20"/>
                <w:szCs w:val="20"/>
                <w:lang w:val="hy-AM"/>
              </w:rPr>
              <w:t xml:space="preserve">,  </w:t>
            </w:r>
            <w:r w:rsidRPr="00602AF2">
              <w:rPr>
                <w:rFonts w:ascii="GHEA Grapalat" w:hAnsi="GHEA Grapalat" w:cs="Sylfaen"/>
                <w:b/>
                <w:color w:val="FF0000"/>
                <w:sz w:val="20"/>
                <w:szCs w:val="20"/>
                <w:lang w:val="hy-AM"/>
              </w:rPr>
              <w:t>герметичный</w:t>
            </w:r>
            <w:r w:rsidRPr="00602AF2">
              <w:rPr>
                <w:rFonts w:ascii="GHEA Grapalat" w:hAnsi="GHEA Grapalat"/>
                <w:b/>
                <w:color w:val="FF0000"/>
                <w:sz w:val="20"/>
                <w:szCs w:val="20"/>
                <w:lang w:val="hy-AM"/>
              </w:rPr>
              <w:t xml:space="preserve"> </w:t>
            </w:r>
            <w:r w:rsidRPr="00602AF2">
              <w:rPr>
                <w:rFonts w:ascii="GHEA Grapalat" w:hAnsi="GHEA Grapalat" w:cs="Sylfaen"/>
                <w:b/>
                <w:color w:val="FF0000"/>
                <w:sz w:val="20"/>
                <w:szCs w:val="20"/>
                <w:lang w:val="hy-AM"/>
              </w:rPr>
              <w:lastRenderedPageBreak/>
              <w:t>закрыто</w:t>
            </w:r>
            <w:r w:rsidRPr="00602AF2">
              <w:rPr>
                <w:rFonts w:ascii="GHEA Grapalat" w:hAnsi="GHEA Grapalat"/>
                <w:b/>
                <w:color w:val="FF0000"/>
                <w:sz w:val="20"/>
                <w:szCs w:val="20"/>
                <w:lang w:val="hy-AM"/>
              </w:rPr>
              <w:t>/</w:t>
            </w:r>
            <w:r w:rsidRPr="00602AF2">
              <w:rPr>
                <w:rFonts w:ascii="GHEA Grapalat" w:hAnsi="GHEA Grapalat" w:cs="Sylfaen"/>
                <w:b/>
                <w:color w:val="FF0000"/>
                <w:sz w:val="20"/>
                <w:szCs w:val="20"/>
                <w:lang w:val="hy-AM"/>
              </w:rPr>
              <w:t>без</w:t>
            </w:r>
            <w:r w:rsidRPr="00602AF2">
              <w:rPr>
                <w:rFonts w:ascii="GHEA Grapalat" w:hAnsi="GHEA Grapalat"/>
                <w:b/>
                <w:color w:val="FF0000"/>
                <w:sz w:val="20"/>
                <w:szCs w:val="20"/>
                <w:lang w:val="hy-AM"/>
              </w:rPr>
              <w:t xml:space="preserve"> </w:t>
            </w:r>
            <w:r w:rsidRPr="00602AF2">
              <w:rPr>
                <w:rFonts w:ascii="GHEA Grapalat" w:hAnsi="GHEA Grapalat" w:cs="Sylfaen"/>
                <w:b/>
                <w:color w:val="FF0000"/>
                <w:sz w:val="20"/>
                <w:szCs w:val="20"/>
                <w:lang w:val="hy-AM"/>
              </w:rPr>
              <w:t>контейнер</w:t>
            </w:r>
            <w:r w:rsidRPr="00602AF2">
              <w:rPr>
                <w:rFonts w:ascii="GHEA Grapalat" w:hAnsi="GHEA Grapalat"/>
                <w:b/>
                <w:color w:val="FF0000"/>
                <w:sz w:val="20"/>
                <w:szCs w:val="20"/>
                <w:lang w:val="hy-AM"/>
              </w:rPr>
              <w:t xml:space="preserve"> </w:t>
            </w:r>
            <w:r w:rsidRPr="00602AF2">
              <w:rPr>
                <w:rFonts w:ascii="GHEA Grapalat" w:hAnsi="GHEA Grapalat" w:cs="Sylfaen"/>
                <w:b/>
                <w:color w:val="FF0000"/>
                <w:sz w:val="20"/>
                <w:szCs w:val="20"/>
                <w:lang w:val="hy-AM"/>
              </w:rPr>
              <w:t>масса</w:t>
            </w:r>
            <w:r w:rsidRPr="00602AF2">
              <w:rPr>
                <w:rFonts w:ascii="GHEA Grapalat" w:hAnsi="GHEA Grapalat"/>
                <w:b/>
                <w:color w:val="FF0000"/>
                <w:sz w:val="20"/>
                <w:szCs w:val="20"/>
                <w:lang w:val="hy-AM"/>
              </w:rPr>
              <w:t xml:space="preserve"> </w:t>
            </w:r>
            <w:r w:rsidRPr="00602AF2">
              <w:rPr>
                <w:rFonts w:ascii="GHEA Grapalat" w:hAnsi="GHEA Grapalat" w:cs="Sylfaen"/>
                <w:b/>
                <w:color w:val="FF0000"/>
                <w:sz w:val="20"/>
                <w:szCs w:val="20"/>
                <w:lang w:val="hy-AM"/>
              </w:rPr>
              <w:t>считать</w:t>
            </w:r>
            <w:r w:rsidRPr="00602AF2">
              <w:rPr>
                <w:rFonts w:ascii="GHEA Grapalat" w:hAnsi="GHEA Grapalat"/>
                <w:color w:val="000000"/>
                <w:sz w:val="20"/>
                <w:szCs w:val="20"/>
                <w:lang w:val="hy-AM"/>
              </w:rPr>
              <w:t>/:</w:t>
            </w:r>
            <w:r w:rsidRPr="00602AF2">
              <w:rPr>
                <w:rFonts w:ascii="GHEA Grapalat" w:hAnsi="GHEA Grapalat" w:cs="Sylfaen"/>
                <w:color w:val="000000"/>
                <w:sz w:val="20"/>
                <w:szCs w:val="20"/>
                <w:lang w:val="hy-AM"/>
              </w:rPr>
              <w:t>Валидность</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крайний срок</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производство</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с того дня</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нет</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более</w:t>
            </w:r>
            <w:r w:rsidRPr="00602AF2">
              <w:rPr>
                <w:rFonts w:ascii="GHEA Grapalat" w:hAnsi="GHEA Grapalat"/>
                <w:color w:val="000000"/>
                <w:sz w:val="20"/>
                <w:szCs w:val="20"/>
                <w:lang w:val="hy-AM"/>
              </w:rPr>
              <w:t>7</w:t>
            </w:r>
            <w:r w:rsidRPr="00602AF2">
              <w:rPr>
                <w:rFonts w:ascii="GHEA Grapalat" w:hAnsi="GHEA Grapalat" w:cs="Sylfaen"/>
                <w:color w:val="000000"/>
                <w:sz w:val="20"/>
                <w:szCs w:val="20"/>
                <w:lang w:val="hy-AM"/>
              </w:rPr>
              <w:t>день</w:t>
            </w:r>
            <w:r w:rsidRPr="00602AF2">
              <w:rPr>
                <w:rFonts w:ascii="GHEA Grapalat" w:hAnsi="GHEA Grapalat"/>
                <w:color w:val="000000"/>
                <w:sz w:val="20"/>
                <w:szCs w:val="20"/>
                <w:lang w:val="hy-AM"/>
              </w:rPr>
              <w:t>:</w:t>
            </w:r>
            <w:r w:rsidRPr="00602AF2">
              <w:rPr>
                <w:rFonts w:ascii="GHEA Grapalat" w:hAnsi="GHEA Grapalat" w:cs="Sylfaen"/>
                <w:color w:val="000000"/>
                <w:sz w:val="20"/>
                <w:szCs w:val="20"/>
                <w:lang w:val="hy-AM"/>
              </w:rPr>
              <w:t>Маркировка:</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читаемый</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Еда</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поставлять</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 случае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технический</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 описанию</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или</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поставлять</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 условиям</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несоответствие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приложение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придёт</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 случае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несоответствие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исправление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крайний срок</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является</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определенный</w:t>
            </w:r>
            <w:r w:rsidRPr="00602AF2">
              <w:rPr>
                <w:rFonts w:ascii="GHEA Grapalat" w:hAnsi="GHEA Grapalat"/>
                <w:color w:val="000000"/>
                <w:sz w:val="20"/>
                <w:szCs w:val="20"/>
                <w:lang w:val="hy-AM"/>
              </w:rPr>
              <w:t>1</w:t>
            </w:r>
            <w:r w:rsidRPr="00602AF2">
              <w:rPr>
                <w:rFonts w:ascii="GHEA Grapalat" w:hAnsi="GHEA Grapalat" w:cs="Sylfaen"/>
                <w:color w:val="000000"/>
                <w:sz w:val="20"/>
                <w:szCs w:val="20"/>
                <w:lang w:val="hy-AM"/>
              </w:rPr>
              <w:t>день</w:t>
            </w:r>
            <w:r w:rsidRPr="00602AF2">
              <w:rPr>
                <w:rFonts w:ascii="GHEA Grapalat" w:hAnsi="GHEA Grapalat"/>
                <w:color w:val="000000"/>
                <w:sz w:val="20"/>
                <w:szCs w:val="20"/>
                <w:lang w:val="hy-AM"/>
              </w:rPr>
              <w:t>:</w:t>
            </w:r>
          </w:p>
        </w:tc>
        <w:tc>
          <w:tcPr>
            <w:tcW w:w="992" w:type="dxa"/>
            <w:tcBorders>
              <w:top w:val="nil"/>
              <w:left w:val="single" w:sz="8" w:space="0" w:color="auto"/>
              <w:bottom w:val="single" w:sz="8" w:space="0" w:color="auto"/>
              <w:right w:val="nil"/>
            </w:tcBorders>
            <w:shd w:val="clear" w:color="auto" w:fill="auto"/>
            <w:vAlign w:val="center"/>
          </w:tcPr>
          <w:p w:rsidR="00F0799E" w:rsidRPr="00602AF2" w:rsidRDefault="00F0799E" w:rsidP="007E0598">
            <w:pPr>
              <w:jc w:val="center"/>
              <w:rPr>
                <w:rFonts w:ascii="GHEA Grapalat" w:hAnsi="GHEA Grapalat" w:cs="Sylfaen"/>
                <w:color w:val="000000"/>
                <w:sz w:val="20"/>
                <w:szCs w:val="20"/>
              </w:rPr>
            </w:pPr>
            <w:r>
              <w:rPr>
                <w:rFonts w:ascii="Sylfaen" w:hAnsi="Sylfaen" w:cs="Sylfaen"/>
                <w:color w:val="000000"/>
                <w:sz w:val="20"/>
                <w:szCs w:val="20"/>
              </w:rPr>
              <w:lastRenderedPageBreak/>
              <w:t>кг</w:t>
            </w:r>
          </w:p>
        </w:tc>
        <w:tc>
          <w:tcPr>
            <w:tcW w:w="709" w:type="dxa"/>
          </w:tcPr>
          <w:p w:rsidR="00F0799E" w:rsidRPr="00602AF2" w:rsidRDefault="00F0799E" w:rsidP="007E0598">
            <w:pPr>
              <w:jc w:val="center"/>
              <w:rPr>
                <w:rFonts w:ascii="GHEA Grapalat" w:hAnsi="GHEA Grapalat"/>
                <w:sz w:val="20"/>
                <w:szCs w:val="20"/>
              </w:rPr>
            </w:pPr>
          </w:p>
        </w:tc>
        <w:tc>
          <w:tcPr>
            <w:tcW w:w="709" w:type="dxa"/>
          </w:tcPr>
          <w:p w:rsidR="00F0799E" w:rsidRPr="00602AF2" w:rsidRDefault="00F0799E" w:rsidP="007E0598">
            <w:pPr>
              <w:jc w:val="center"/>
              <w:rPr>
                <w:rFonts w:ascii="GHEA Grapalat" w:hAnsi="GHEA Grapalat"/>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rsidR="00F0799E" w:rsidRPr="00602AF2" w:rsidRDefault="00F0799E" w:rsidP="007E0598">
            <w:pPr>
              <w:jc w:val="center"/>
              <w:rPr>
                <w:rFonts w:ascii="GHEA Grapalat" w:hAnsi="GHEA Grapalat"/>
                <w:color w:val="000000"/>
                <w:sz w:val="20"/>
                <w:szCs w:val="20"/>
              </w:rPr>
            </w:pPr>
            <w:r>
              <w:rPr>
                <w:rFonts w:ascii="Calibri" w:hAnsi="Calibri"/>
                <w:b/>
                <w:bCs/>
                <w:color w:val="000000"/>
                <w:sz w:val="20"/>
                <w:szCs w:val="20"/>
              </w:rPr>
              <w:t>60</w:t>
            </w:r>
          </w:p>
        </w:tc>
        <w:tc>
          <w:tcPr>
            <w:tcW w:w="992" w:type="dxa"/>
          </w:tcPr>
          <w:p w:rsidR="00F0799E" w:rsidRPr="006267DC" w:rsidRDefault="00F0799E" w:rsidP="007E0598">
            <w:pPr>
              <w:jc w:val="center"/>
              <w:rPr>
                <w:rFonts w:ascii="GHEA Grapalat" w:hAnsi="GHEA Grapalat" w:cs="Sylfaen"/>
                <w:sz w:val="20"/>
                <w:szCs w:val="20"/>
                <w:lang w:val="hy-AM"/>
              </w:rPr>
            </w:pPr>
            <w:r w:rsidRPr="006267DC">
              <w:rPr>
                <w:rFonts w:ascii="GHEA Grapalat" w:hAnsi="GHEA Grapalat" w:cs="Sylfaen"/>
                <w:sz w:val="16"/>
                <w:szCs w:val="16"/>
                <w:lang w:val="hy-AM"/>
              </w:rPr>
              <w:t>К</w:t>
            </w:r>
            <w:r w:rsidRPr="006267DC">
              <w:rPr>
                <w:rFonts w:ascii="MS Mincho" w:eastAsia="MS Mincho" w:hAnsi="MS Mincho" w:cs="MS Mincho" w:hint="eastAsia"/>
                <w:sz w:val="16"/>
                <w:szCs w:val="16"/>
                <w:lang w:val="hy-AM"/>
              </w:rPr>
              <w:t>․</w:t>
            </w:r>
            <w:r w:rsidRPr="006267DC">
              <w:rPr>
                <w:rFonts w:ascii="GHEA Grapalat" w:hAnsi="GHEA Grapalat"/>
                <w:sz w:val="16"/>
                <w:szCs w:val="16"/>
                <w:lang w:val="hy-AM"/>
              </w:rPr>
              <w:t xml:space="preserve"> </w:t>
            </w:r>
            <w:r w:rsidRPr="006267DC">
              <w:rPr>
                <w:rFonts w:ascii="GHEA Grapalat" w:hAnsi="GHEA Grapalat" w:cs="Sylfaen"/>
                <w:sz w:val="16"/>
                <w:szCs w:val="16"/>
                <w:lang w:val="hy-AM"/>
              </w:rPr>
              <w:t>Веди</w:t>
            </w:r>
            <w:r w:rsidRPr="006267DC">
              <w:rPr>
                <w:rFonts w:ascii="GHEA Grapalat" w:hAnsi="GHEA Grapalat"/>
                <w:sz w:val="16"/>
                <w:szCs w:val="16"/>
                <w:lang w:val="hy-AM"/>
              </w:rPr>
              <w:t xml:space="preserve"> </w:t>
            </w:r>
            <w:r w:rsidRPr="006267DC">
              <w:rPr>
                <w:rFonts w:ascii="GHEA Grapalat" w:hAnsi="GHEA Grapalat" w:cs="Sylfaen"/>
                <w:sz w:val="16"/>
                <w:szCs w:val="16"/>
                <w:lang w:val="hy-AM"/>
              </w:rPr>
              <w:t>Араратян</w:t>
            </w:r>
            <w:r w:rsidRPr="006267DC">
              <w:rPr>
                <w:rFonts w:ascii="GHEA Grapalat" w:hAnsi="GHEA Grapalat"/>
                <w:sz w:val="16"/>
                <w:szCs w:val="16"/>
                <w:lang w:val="hy-AM"/>
              </w:rPr>
              <w:t>81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F0799E" w:rsidRPr="00602AF2" w:rsidRDefault="00F0799E" w:rsidP="007E0598">
            <w:pPr>
              <w:jc w:val="center"/>
              <w:rPr>
                <w:rFonts w:ascii="GHEA Grapalat" w:hAnsi="GHEA Grapalat"/>
                <w:color w:val="000000"/>
                <w:sz w:val="20"/>
                <w:szCs w:val="20"/>
              </w:rPr>
            </w:pPr>
            <w:r>
              <w:rPr>
                <w:rFonts w:ascii="Calibri" w:hAnsi="Calibri"/>
                <w:b/>
                <w:bCs/>
                <w:color w:val="000000"/>
                <w:sz w:val="20"/>
                <w:szCs w:val="20"/>
              </w:rPr>
              <w:t>60</w:t>
            </w:r>
          </w:p>
        </w:tc>
        <w:tc>
          <w:tcPr>
            <w:tcW w:w="1701" w:type="dxa"/>
          </w:tcPr>
          <w:p w:rsidR="00F0799E" w:rsidRPr="00602AF2" w:rsidRDefault="00F0799E" w:rsidP="007E0598">
            <w:pPr>
              <w:jc w:val="center"/>
              <w:rPr>
                <w:rFonts w:ascii="GHEA Grapalat" w:hAnsi="GHEA Grapalat" w:cs="Sylfaen"/>
                <w:sz w:val="16"/>
                <w:szCs w:val="16"/>
                <w:lang w:val="hy-AM"/>
              </w:rPr>
            </w:pPr>
            <w:r w:rsidRPr="000612A8">
              <w:rPr>
                <w:rFonts w:ascii="GHEA Grapalat" w:hAnsi="GHEA Grapalat" w:cs="Sylfaen"/>
                <w:sz w:val="16"/>
                <w:szCs w:val="16"/>
                <w:lang w:val="hy-AM"/>
              </w:rPr>
              <w:t xml:space="preserve">После вступления контракта в силу, вплоть до последнего </w:t>
            </w:r>
            <w:r w:rsidRPr="000612A8">
              <w:rPr>
                <w:rFonts w:ascii="GHEA Grapalat" w:hAnsi="GHEA Grapalat" w:cs="Sylfaen"/>
                <w:sz w:val="16"/>
                <w:szCs w:val="16"/>
                <w:lang w:val="hy-AM"/>
              </w:rPr>
              <w:lastRenderedPageBreak/>
              <w:t>рабочего дня декабря 2026 года включительно, в детском саду.</w:t>
            </w:r>
          </w:p>
        </w:tc>
      </w:tr>
      <w:tr w:rsidR="00F0799E" w:rsidRPr="00602AF2" w:rsidTr="007E0598">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F0799E" w:rsidRPr="00602AF2" w:rsidRDefault="00F0799E" w:rsidP="00F0799E">
            <w:pPr>
              <w:pStyle w:val="aff3"/>
              <w:numPr>
                <w:ilvl w:val="0"/>
                <w:numId w:val="13"/>
              </w:numPr>
              <w:jc w:val="center"/>
              <w:rPr>
                <w:rFonts w:ascii="GHEA Grapalat" w:hAnsi="GHEA Grapalat"/>
                <w:color w:val="000000"/>
                <w:sz w:val="20"/>
                <w:szCs w:val="20"/>
              </w:rPr>
            </w:pPr>
          </w:p>
        </w:tc>
        <w:tc>
          <w:tcPr>
            <w:tcW w:w="1134" w:type="dxa"/>
            <w:tcBorders>
              <w:top w:val="nil"/>
              <w:left w:val="single" w:sz="8" w:space="0" w:color="auto"/>
              <w:bottom w:val="single" w:sz="8" w:space="0" w:color="auto"/>
              <w:right w:val="single" w:sz="8" w:space="0" w:color="auto"/>
            </w:tcBorders>
            <w:shd w:val="clear" w:color="auto" w:fill="auto"/>
            <w:vAlign w:val="center"/>
          </w:tcPr>
          <w:p w:rsidR="00F0799E" w:rsidRPr="00602AF2" w:rsidRDefault="00F0799E" w:rsidP="007E0598">
            <w:pPr>
              <w:jc w:val="center"/>
              <w:rPr>
                <w:rFonts w:ascii="GHEA Grapalat" w:hAnsi="GHEA Grapalat"/>
                <w:color w:val="000000"/>
                <w:sz w:val="20"/>
                <w:szCs w:val="20"/>
              </w:rPr>
            </w:pPr>
            <w:r>
              <w:rPr>
                <w:rFonts w:ascii="Calibri" w:hAnsi="Calibri"/>
                <w:color w:val="000000"/>
                <w:sz w:val="20"/>
                <w:szCs w:val="20"/>
              </w:rPr>
              <w:t>15542100</w:t>
            </w:r>
          </w:p>
        </w:tc>
        <w:tc>
          <w:tcPr>
            <w:tcW w:w="1559" w:type="dxa"/>
            <w:tcBorders>
              <w:top w:val="single" w:sz="4" w:space="0" w:color="auto"/>
              <w:left w:val="nil"/>
              <w:bottom w:val="single" w:sz="4" w:space="0" w:color="auto"/>
              <w:right w:val="single" w:sz="4" w:space="0" w:color="auto"/>
            </w:tcBorders>
            <w:shd w:val="clear" w:color="auto" w:fill="auto"/>
            <w:vAlign w:val="center"/>
          </w:tcPr>
          <w:p w:rsidR="00F0799E" w:rsidRPr="00602AF2" w:rsidRDefault="00F0799E" w:rsidP="007E0598">
            <w:pPr>
              <w:jc w:val="center"/>
              <w:rPr>
                <w:rFonts w:ascii="GHEA Grapalat" w:hAnsi="GHEA Grapalat" w:cs="Sylfaen"/>
                <w:color w:val="000000"/>
                <w:sz w:val="20"/>
                <w:szCs w:val="20"/>
              </w:rPr>
            </w:pPr>
            <w:r>
              <w:rPr>
                <w:rFonts w:ascii="Sylfaen" w:hAnsi="Sylfaen" w:cs="Sylfaen"/>
                <w:color w:val="000000"/>
                <w:sz w:val="20"/>
                <w:szCs w:val="20"/>
              </w:rPr>
              <w:t>Творог</w:t>
            </w:r>
          </w:p>
        </w:tc>
        <w:tc>
          <w:tcPr>
            <w:tcW w:w="993" w:type="dxa"/>
            <w:tcBorders>
              <w:left w:val="single" w:sz="4" w:space="0" w:color="auto"/>
            </w:tcBorders>
          </w:tcPr>
          <w:p w:rsidR="00F0799E" w:rsidRPr="00602AF2" w:rsidRDefault="00F0799E" w:rsidP="007E0598">
            <w:pPr>
              <w:jc w:val="center"/>
              <w:rPr>
                <w:rFonts w:ascii="GHEA Grapalat" w:hAnsi="GHEA Grapalat"/>
                <w:sz w:val="20"/>
                <w:szCs w:val="20"/>
              </w:rPr>
            </w:pPr>
          </w:p>
        </w:tc>
        <w:tc>
          <w:tcPr>
            <w:tcW w:w="4961" w:type="dxa"/>
          </w:tcPr>
          <w:p w:rsidR="00F0799E" w:rsidRPr="001A441F" w:rsidRDefault="00F0799E" w:rsidP="007E0598">
            <w:pPr>
              <w:jc w:val="center"/>
              <w:rPr>
                <w:rFonts w:ascii="GHEA Grapalat" w:hAnsi="GHEA Grapalat" w:cs="Sylfaen"/>
                <w:color w:val="000000"/>
                <w:sz w:val="18"/>
                <w:szCs w:val="18"/>
                <w:lang w:val="hy-AM"/>
              </w:rPr>
            </w:pPr>
            <w:r w:rsidRPr="001A441F">
              <w:rPr>
                <w:rFonts w:ascii="Arial Unicode" w:hAnsi="Arial Unicode" w:cs="Calibri"/>
                <w:sz w:val="18"/>
                <w:szCs w:val="18"/>
              </w:rPr>
              <w:t>Содержание жира 7-9%, 180-200 грамм, заводская упаковка, с этикеткой. С указанием срока годности.</w:t>
            </w:r>
            <w:r w:rsidRPr="001A441F">
              <w:rPr>
                <w:rFonts w:asciiTheme="minorHAnsi" w:hAnsiTheme="minorHAnsi" w:cs="Calibri"/>
                <w:sz w:val="18"/>
                <w:szCs w:val="18"/>
                <w:lang w:val="hy-AM"/>
              </w:rPr>
              <w:t xml:space="preserve"> </w:t>
            </w:r>
            <w:r w:rsidRPr="001A441F">
              <w:rPr>
                <w:rFonts w:ascii="GHEA Grapalat" w:hAnsi="GHEA Grapalat" w:cs="Sylfaen"/>
                <w:color w:val="000000"/>
                <w:sz w:val="18"/>
                <w:szCs w:val="18"/>
                <w:lang w:val="hy-AM"/>
              </w:rPr>
              <w:t>Маркировка:</w:t>
            </w:r>
            <w:r w:rsidRPr="001A441F">
              <w:rPr>
                <w:rFonts w:ascii="GHEA Grapalat" w:hAnsi="GHEA Grapalat"/>
                <w:color w:val="000000"/>
                <w:sz w:val="18"/>
                <w:szCs w:val="18"/>
                <w:lang w:val="hy-AM"/>
              </w:rPr>
              <w:t xml:space="preserve"> </w:t>
            </w:r>
            <w:r w:rsidRPr="001A441F">
              <w:rPr>
                <w:rFonts w:ascii="GHEA Grapalat" w:hAnsi="GHEA Grapalat" w:cs="Sylfaen"/>
                <w:color w:val="000000"/>
                <w:sz w:val="18"/>
                <w:szCs w:val="18"/>
                <w:lang w:val="hy-AM"/>
              </w:rPr>
              <w:t>читаемый</w:t>
            </w:r>
            <w:r w:rsidRPr="001A441F">
              <w:rPr>
                <w:rFonts w:ascii="GHEA Grapalat" w:hAnsi="GHEA Grapalat"/>
                <w:color w:val="000000"/>
                <w:sz w:val="18"/>
                <w:szCs w:val="18"/>
                <w:lang w:val="hy-AM"/>
              </w:rPr>
              <w:t xml:space="preserve">:  </w:t>
            </w:r>
            <w:r w:rsidRPr="001A441F">
              <w:rPr>
                <w:rFonts w:ascii="GHEA Grapalat" w:hAnsi="GHEA Grapalat" w:cs="Sylfaen"/>
                <w:color w:val="000000"/>
                <w:sz w:val="18"/>
                <w:szCs w:val="18"/>
                <w:lang w:val="hy-AM"/>
              </w:rPr>
              <w:t>Еда</w:t>
            </w:r>
            <w:r w:rsidRPr="001A441F">
              <w:rPr>
                <w:rFonts w:ascii="GHEA Grapalat" w:hAnsi="GHEA Grapalat"/>
                <w:color w:val="000000"/>
                <w:sz w:val="18"/>
                <w:szCs w:val="18"/>
                <w:lang w:val="hy-AM"/>
              </w:rPr>
              <w:t xml:space="preserve"> </w:t>
            </w:r>
            <w:r w:rsidRPr="001A441F">
              <w:rPr>
                <w:rFonts w:ascii="GHEA Grapalat" w:hAnsi="GHEA Grapalat" w:cs="Sylfaen"/>
                <w:color w:val="000000"/>
                <w:sz w:val="18"/>
                <w:szCs w:val="18"/>
                <w:lang w:val="hy-AM"/>
              </w:rPr>
              <w:t>поставлять</w:t>
            </w:r>
            <w:r w:rsidRPr="001A441F">
              <w:rPr>
                <w:rFonts w:ascii="GHEA Grapalat" w:hAnsi="GHEA Grapalat"/>
                <w:color w:val="000000"/>
                <w:sz w:val="18"/>
                <w:szCs w:val="18"/>
                <w:lang w:val="hy-AM"/>
              </w:rPr>
              <w:t xml:space="preserve"> </w:t>
            </w:r>
            <w:r w:rsidRPr="001A441F">
              <w:rPr>
                <w:rFonts w:ascii="GHEA Grapalat" w:hAnsi="GHEA Grapalat" w:cs="Sylfaen"/>
                <w:color w:val="000000"/>
                <w:sz w:val="18"/>
                <w:szCs w:val="18"/>
                <w:lang w:val="hy-AM"/>
              </w:rPr>
              <w:t>в случае</w:t>
            </w:r>
            <w:r w:rsidRPr="001A441F">
              <w:rPr>
                <w:rFonts w:ascii="GHEA Grapalat" w:hAnsi="GHEA Grapalat"/>
                <w:color w:val="000000"/>
                <w:sz w:val="18"/>
                <w:szCs w:val="18"/>
                <w:lang w:val="hy-AM"/>
              </w:rPr>
              <w:t xml:space="preserve"> </w:t>
            </w:r>
            <w:r w:rsidRPr="001A441F">
              <w:rPr>
                <w:rFonts w:ascii="GHEA Grapalat" w:hAnsi="GHEA Grapalat" w:cs="Sylfaen"/>
                <w:color w:val="000000"/>
                <w:sz w:val="18"/>
                <w:szCs w:val="18"/>
                <w:lang w:val="hy-AM"/>
              </w:rPr>
              <w:t>технический</w:t>
            </w:r>
            <w:r w:rsidRPr="001A441F">
              <w:rPr>
                <w:rFonts w:ascii="GHEA Grapalat" w:hAnsi="GHEA Grapalat"/>
                <w:color w:val="000000"/>
                <w:sz w:val="18"/>
                <w:szCs w:val="18"/>
                <w:lang w:val="hy-AM"/>
              </w:rPr>
              <w:t xml:space="preserve"> </w:t>
            </w:r>
            <w:r w:rsidRPr="001A441F">
              <w:rPr>
                <w:rFonts w:ascii="GHEA Grapalat" w:hAnsi="GHEA Grapalat" w:cs="Sylfaen"/>
                <w:color w:val="000000"/>
                <w:sz w:val="18"/>
                <w:szCs w:val="18"/>
                <w:lang w:val="hy-AM"/>
              </w:rPr>
              <w:t>к описанию</w:t>
            </w:r>
            <w:r w:rsidRPr="001A441F">
              <w:rPr>
                <w:rFonts w:ascii="GHEA Grapalat" w:hAnsi="GHEA Grapalat"/>
                <w:color w:val="000000"/>
                <w:sz w:val="18"/>
                <w:szCs w:val="18"/>
                <w:lang w:val="hy-AM"/>
              </w:rPr>
              <w:t xml:space="preserve"> </w:t>
            </w:r>
            <w:r w:rsidRPr="001A441F">
              <w:rPr>
                <w:rFonts w:ascii="GHEA Grapalat" w:hAnsi="GHEA Grapalat" w:cs="Sylfaen"/>
                <w:color w:val="000000"/>
                <w:sz w:val="18"/>
                <w:szCs w:val="18"/>
                <w:lang w:val="hy-AM"/>
              </w:rPr>
              <w:t>или</w:t>
            </w:r>
            <w:r w:rsidRPr="001A441F">
              <w:rPr>
                <w:rFonts w:ascii="GHEA Grapalat" w:hAnsi="GHEA Grapalat"/>
                <w:color w:val="000000"/>
                <w:sz w:val="18"/>
                <w:szCs w:val="18"/>
                <w:lang w:val="hy-AM"/>
              </w:rPr>
              <w:t xml:space="preserve"> </w:t>
            </w:r>
            <w:r w:rsidRPr="001A441F">
              <w:rPr>
                <w:rFonts w:ascii="GHEA Grapalat" w:hAnsi="GHEA Grapalat" w:cs="Sylfaen"/>
                <w:color w:val="000000"/>
                <w:sz w:val="18"/>
                <w:szCs w:val="18"/>
                <w:lang w:val="hy-AM"/>
              </w:rPr>
              <w:t>поставлять</w:t>
            </w:r>
            <w:r w:rsidRPr="001A441F">
              <w:rPr>
                <w:rFonts w:ascii="GHEA Grapalat" w:hAnsi="GHEA Grapalat"/>
                <w:color w:val="000000"/>
                <w:sz w:val="18"/>
                <w:szCs w:val="18"/>
                <w:lang w:val="hy-AM"/>
              </w:rPr>
              <w:t xml:space="preserve"> </w:t>
            </w:r>
            <w:r w:rsidRPr="001A441F">
              <w:rPr>
                <w:rFonts w:ascii="GHEA Grapalat" w:hAnsi="GHEA Grapalat" w:cs="Sylfaen"/>
                <w:color w:val="000000"/>
                <w:sz w:val="18"/>
                <w:szCs w:val="18"/>
                <w:lang w:val="hy-AM"/>
              </w:rPr>
              <w:t>к условиям</w:t>
            </w:r>
            <w:r w:rsidRPr="001A441F">
              <w:rPr>
                <w:rFonts w:ascii="GHEA Grapalat" w:hAnsi="GHEA Grapalat"/>
                <w:color w:val="000000"/>
                <w:sz w:val="18"/>
                <w:szCs w:val="18"/>
                <w:lang w:val="hy-AM"/>
              </w:rPr>
              <w:t xml:space="preserve"> </w:t>
            </w:r>
            <w:r w:rsidRPr="001A441F">
              <w:rPr>
                <w:rFonts w:ascii="GHEA Grapalat" w:hAnsi="GHEA Grapalat" w:cs="Sylfaen"/>
                <w:color w:val="000000"/>
                <w:sz w:val="18"/>
                <w:szCs w:val="18"/>
                <w:lang w:val="hy-AM"/>
              </w:rPr>
              <w:t>несоответствие</w:t>
            </w:r>
            <w:r w:rsidRPr="001A441F">
              <w:rPr>
                <w:rFonts w:ascii="GHEA Grapalat" w:hAnsi="GHEA Grapalat"/>
                <w:color w:val="000000"/>
                <w:sz w:val="18"/>
                <w:szCs w:val="18"/>
                <w:lang w:val="hy-AM"/>
              </w:rPr>
              <w:t xml:space="preserve"> </w:t>
            </w:r>
            <w:r w:rsidRPr="001A441F">
              <w:rPr>
                <w:rFonts w:ascii="GHEA Grapalat" w:hAnsi="GHEA Grapalat" w:cs="Sylfaen"/>
                <w:color w:val="000000"/>
                <w:sz w:val="18"/>
                <w:szCs w:val="18"/>
                <w:lang w:val="hy-AM"/>
              </w:rPr>
              <w:t>в</w:t>
            </w:r>
            <w:r w:rsidRPr="001A441F">
              <w:rPr>
                <w:rFonts w:ascii="GHEA Grapalat" w:hAnsi="GHEA Grapalat"/>
                <w:color w:val="000000"/>
                <w:sz w:val="18"/>
                <w:szCs w:val="18"/>
                <w:lang w:val="hy-AM"/>
              </w:rPr>
              <w:t xml:space="preserve"> </w:t>
            </w:r>
            <w:r w:rsidRPr="001A441F">
              <w:rPr>
                <w:rFonts w:ascii="GHEA Grapalat" w:hAnsi="GHEA Grapalat" w:cs="Sylfaen"/>
                <w:color w:val="000000"/>
                <w:sz w:val="18"/>
                <w:szCs w:val="18"/>
                <w:lang w:val="hy-AM"/>
              </w:rPr>
              <w:t>приложение</w:t>
            </w:r>
            <w:r w:rsidRPr="001A441F">
              <w:rPr>
                <w:rFonts w:ascii="GHEA Grapalat" w:hAnsi="GHEA Grapalat"/>
                <w:color w:val="000000"/>
                <w:sz w:val="18"/>
                <w:szCs w:val="18"/>
                <w:lang w:val="hy-AM"/>
              </w:rPr>
              <w:t xml:space="preserve"> </w:t>
            </w:r>
            <w:r w:rsidRPr="001A441F">
              <w:rPr>
                <w:rFonts w:ascii="GHEA Grapalat" w:hAnsi="GHEA Grapalat" w:cs="Sylfaen"/>
                <w:color w:val="000000"/>
                <w:sz w:val="18"/>
                <w:szCs w:val="18"/>
                <w:lang w:val="hy-AM"/>
              </w:rPr>
              <w:t>придёт</w:t>
            </w:r>
            <w:r w:rsidRPr="001A441F">
              <w:rPr>
                <w:rFonts w:ascii="GHEA Grapalat" w:hAnsi="GHEA Grapalat"/>
                <w:color w:val="000000"/>
                <w:sz w:val="18"/>
                <w:szCs w:val="18"/>
                <w:lang w:val="hy-AM"/>
              </w:rPr>
              <w:t xml:space="preserve"> </w:t>
            </w:r>
            <w:r w:rsidRPr="001A441F">
              <w:rPr>
                <w:rFonts w:ascii="GHEA Grapalat" w:hAnsi="GHEA Grapalat" w:cs="Sylfaen"/>
                <w:color w:val="000000"/>
                <w:sz w:val="18"/>
                <w:szCs w:val="18"/>
                <w:lang w:val="hy-AM"/>
              </w:rPr>
              <w:t>в случае</w:t>
            </w:r>
            <w:r w:rsidRPr="001A441F">
              <w:rPr>
                <w:rFonts w:ascii="GHEA Grapalat" w:hAnsi="GHEA Grapalat"/>
                <w:color w:val="000000"/>
                <w:sz w:val="18"/>
                <w:szCs w:val="18"/>
                <w:lang w:val="hy-AM"/>
              </w:rPr>
              <w:t xml:space="preserve"> </w:t>
            </w:r>
            <w:r w:rsidRPr="001A441F">
              <w:rPr>
                <w:rFonts w:ascii="GHEA Grapalat" w:hAnsi="GHEA Grapalat" w:cs="Sylfaen"/>
                <w:color w:val="000000"/>
                <w:sz w:val="18"/>
                <w:szCs w:val="18"/>
                <w:lang w:val="hy-AM"/>
              </w:rPr>
              <w:t>несоответствие</w:t>
            </w:r>
            <w:r w:rsidRPr="001A441F">
              <w:rPr>
                <w:rFonts w:ascii="GHEA Grapalat" w:hAnsi="GHEA Grapalat"/>
                <w:color w:val="000000"/>
                <w:sz w:val="18"/>
                <w:szCs w:val="18"/>
                <w:lang w:val="hy-AM"/>
              </w:rPr>
              <w:t xml:space="preserve"> </w:t>
            </w:r>
            <w:r w:rsidRPr="001A441F">
              <w:rPr>
                <w:rFonts w:ascii="GHEA Grapalat" w:hAnsi="GHEA Grapalat" w:cs="Sylfaen"/>
                <w:color w:val="000000"/>
                <w:sz w:val="18"/>
                <w:szCs w:val="18"/>
                <w:lang w:val="hy-AM"/>
              </w:rPr>
              <w:t>исправление</w:t>
            </w:r>
            <w:r w:rsidRPr="001A441F">
              <w:rPr>
                <w:rFonts w:ascii="GHEA Grapalat" w:hAnsi="GHEA Grapalat"/>
                <w:color w:val="000000"/>
                <w:sz w:val="18"/>
                <w:szCs w:val="18"/>
                <w:lang w:val="hy-AM"/>
              </w:rPr>
              <w:t xml:space="preserve"> </w:t>
            </w:r>
            <w:r w:rsidRPr="001A441F">
              <w:rPr>
                <w:rFonts w:ascii="GHEA Grapalat" w:hAnsi="GHEA Grapalat" w:cs="Sylfaen"/>
                <w:color w:val="000000"/>
                <w:sz w:val="18"/>
                <w:szCs w:val="18"/>
                <w:lang w:val="hy-AM"/>
              </w:rPr>
              <w:t>крайний срок</w:t>
            </w:r>
            <w:r w:rsidRPr="001A441F">
              <w:rPr>
                <w:rFonts w:ascii="GHEA Grapalat" w:hAnsi="GHEA Grapalat"/>
                <w:color w:val="000000"/>
                <w:sz w:val="18"/>
                <w:szCs w:val="18"/>
                <w:lang w:val="hy-AM"/>
              </w:rPr>
              <w:t xml:space="preserve"> </w:t>
            </w:r>
            <w:r w:rsidRPr="001A441F">
              <w:rPr>
                <w:rFonts w:ascii="GHEA Grapalat" w:hAnsi="GHEA Grapalat" w:cs="Sylfaen"/>
                <w:color w:val="000000"/>
                <w:sz w:val="18"/>
                <w:szCs w:val="18"/>
                <w:lang w:val="hy-AM"/>
              </w:rPr>
              <w:t>является</w:t>
            </w:r>
            <w:r w:rsidRPr="001A441F">
              <w:rPr>
                <w:rFonts w:ascii="GHEA Grapalat" w:hAnsi="GHEA Grapalat"/>
                <w:color w:val="000000"/>
                <w:sz w:val="18"/>
                <w:szCs w:val="18"/>
                <w:lang w:val="hy-AM"/>
              </w:rPr>
              <w:t xml:space="preserve"> </w:t>
            </w:r>
            <w:r w:rsidRPr="001A441F">
              <w:rPr>
                <w:rFonts w:ascii="GHEA Grapalat" w:hAnsi="GHEA Grapalat" w:cs="Sylfaen"/>
                <w:color w:val="000000"/>
                <w:sz w:val="18"/>
                <w:szCs w:val="18"/>
                <w:lang w:val="hy-AM"/>
              </w:rPr>
              <w:t>определенный</w:t>
            </w:r>
            <w:r w:rsidRPr="001A441F">
              <w:rPr>
                <w:rFonts w:ascii="GHEA Grapalat" w:hAnsi="GHEA Grapalat"/>
                <w:color w:val="000000"/>
                <w:sz w:val="18"/>
                <w:szCs w:val="18"/>
                <w:lang w:val="hy-AM"/>
              </w:rPr>
              <w:t>1</w:t>
            </w:r>
            <w:r w:rsidRPr="001A441F">
              <w:rPr>
                <w:rFonts w:ascii="GHEA Grapalat" w:hAnsi="GHEA Grapalat" w:cs="Sylfaen"/>
                <w:color w:val="000000"/>
                <w:sz w:val="18"/>
                <w:szCs w:val="18"/>
                <w:lang w:val="hy-AM"/>
              </w:rPr>
              <w:t>день</w:t>
            </w:r>
            <w:r w:rsidRPr="001A441F">
              <w:rPr>
                <w:rFonts w:ascii="GHEA Grapalat" w:hAnsi="GHEA Grapalat"/>
                <w:color w:val="000000"/>
                <w:sz w:val="18"/>
                <w:szCs w:val="18"/>
                <w:lang w:val="hy-AM"/>
              </w:rPr>
              <w:t>:</w:t>
            </w:r>
          </w:p>
        </w:tc>
        <w:tc>
          <w:tcPr>
            <w:tcW w:w="992" w:type="dxa"/>
            <w:tcBorders>
              <w:top w:val="nil"/>
              <w:left w:val="single" w:sz="8" w:space="0" w:color="auto"/>
              <w:bottom w:val="single" w:sz="8" w:space="0" w:color="auto"/>
              <w:right w:val="nil"/>
            </w:tcBorders>
            <w:shd w:val="clear" w:color="auto" w:fill="auto"/>
            <w:vAlign w:val="center"/>
          </w:tcPr>
          <w:p w:rsidR="00F0799E" w:rsidRPr="00602AF2" w:rsidRDefault="00F0799E" w:rsidP="007E0598">
            <w:pPr>
              <w:jc w:val="center"/>
              <w:rPr>
                <w:rFonts w:ascii="GHEA Grapalat" w:hAnsi="GHEA Grapalat" w:cs="Sylfaen"/>
                <w:color w:val="000000"/>
                <w:sz w:val="20"/>
                <w:szCs w:val="20"/>
              </w:rPr>
            </w:pPr>
            <w:r>
              <w:rPr>
                <w:rFonts w:ascii="Sylfaen" w:hAnsi="Sylfaen" w:cs="Sylfaen"/>
                <w:color w:val="000000"/>
                <w:sz w:val="20"/>
                <w:szCs w:val="20"/>
              </w:rPr>
              <w:t>кг</w:t>
            </w:r>
          </w:p>
        </w:tc>
        <w:tc>
          <w:tcPr>
            <w:tcW w:w="709" w:type="dxa"/>
          </w:tcPr>
          <w:p w:rsidR="00F0799E" w:rsidRPr="00602AF2" w:rsidRDefault="00F0799E" w:rsidP="007E0598">
            <w:pPr>
              <w:jc w:val="center"/>
              <w:rPr>
                <w:rFonts w:ascii="GHEA Grapalat" w:hAnsi="GHEA Grapalat"/>
                <w:sz w:val="20"/>
                <w:szCs w:val="20"/>
              </w:rPr>
            </w:pPr>
          </w:p>
        </w:tc>
        <w:tc>
          <w:tcPr>
            <w:tcW w:w="709" w:type="dxa"/>
          </w:tcPr>
          <w:p w:rsidR="00F0799E" w:rsidRPr="00602AF2" w:rsidRDefault="00F0799E" w:rsidP="007E0598">
            <w:pPr>
              <w:jc w:val="center"/>
              <w:rPr>
                <w:rFonts w:ascii="GHEA Grapalat" w:hAnsi="GHEA Grapalat"/>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rsidR="00F0799E" w:rsidRPr="00602AF2" w:rsidRDefault="00F0799E" w:rsidP="007E0598">
            <w:pPr>
              <w:jc w:val="center"/>
              <w:rPr>
                <w:rFonts w:ascii="GHEA Grapalat" w:hAnsi="GHEA Grapalat"/>
                <w:color w:val="000000"/>
                <w:sz w:val="20"/>
                <w:szCs w:val="20"/>
              </w:rPr>
            </w:pPr>
            <w:r>
              <w:rPr>
                <w:rFonts w:ascii="Calibri" w:hAnsi="Calibri"/>
                <w:b/>
                <w:bCs/>
                <w:color w:val="000000"/>
                <w:sz w:val="20"/>
                <w:szCs w:val="20"/>
              </w:rPr>
              <w:t>120</w:t>
            </w:r>
          </w:p>
        </w:tc>
        <w:tc>
          <w:tcPr>
            <w:tcW w:w="992" w:type="dxa"/>
          </w:tcPr>
          <w:p w:rsidR="00F0799E" w:rsidRPr="006267DC" w:rsidRDefault="00F0799E" w:rsidP="007E0598">
            <w:pPr>
              <w:jc w:val="center"/>
              <w:rPr>
                <w:rFonts w:ascii="GHEA Grapalat" w:hAnsi="GHEA Grapalat" w:cs="Sylfaen"/>
                <w:sz w:val="20"/>
                <w:szCs w:val="20"/>
                <w:lang w:val="hy-AM"/>
              </w:rPr>
            </w:pPr>
            <w:r w:rsidRPr="006267DC">
              <w:rPr>
                <w:rFonts w:ascii="GHEA Grapalat" w:hAnsi="GHEA Grapalat" w:cs="Sylfaen"/>
                <w:sz w:val="16"/>
                <w:szCs w:val="16"/>
                <w:lang w:val="hy-AM"/>
              </w:rPr>
              <w:t>К</w:t>
            </w:r>
            <w:r w:rsidRPr="006267DC">
              <w:rPr>
                <w:rFonts w:ascii="MS Mincho" w:eastAsia="MS Mincho" w:hAnsi="MS Mincho" w:cs="MS Mincho" w:hint="eastAsia"/>
                <w:sz w:val="16"/>
                <w:szCs w:val="16"/>
                <w:lang w:val="hy-AM"/>
              </w:rPr>
              <w:t>․</w:t>
            </w:r>
            <w:r w:rsidRPr="006267DC">
              <w:rPr>
                <w:rFonts w:ascii="GHEA Grapalat" w:hAnsi="GHEA Grapalat"/>
                <w:sz w:val="16"/>
                <w:szCs w:val="16"/>
                <w:lang w:val="hy-AM"/>
              </w:rPr>
              <w:t xml:space="preserve"> </w:t>
            </w:r>
            <w:r w:rsidRPr="006267DC">
              <w:rPr>
                <w:rFonts w:ascii="GHEA Grapalat" w:hAnsi="GHEA Grapalat" w:cs="Sylfaen"/>
                <w:sz w:val="16"/>
                <w:szCs w:val="16"/>
                <w:lang w:val="hy-AM"/>
              </w:rPr>
              <w:t>Веди</w:t>
            </w:r>
            <w:r w:rsidRPr="006267DC">
              <w:rPr>
                <w:rFonts w:ascii="GHEA Grapalat" w:hAnsi="GHEA Grapalat"/>
                <w:sz w:val="16"/>
                <w:szCs w:val="16"/>
                <w:lang w:val="hy-AM"/>
              </w:rPr>
              <w:t xml:space="preserve"> </w:t>
            </w:r>
            <w:r w:rsidRPr="006267DC">
              <w:rPr>
                <w:rFonts w:ascii="GHEA Grapalat" w:hAnsi="GHEA Grapalat" w:cs="Sylfaen"/>
                <w:sz w:val="16"/>
                <w:szCs w:val="16"/>
                <w:lang w:val="hy-AM"/>
              </w:rPr>
              <w:t>Араратян</w:t>
            </w:r>
            <w:r w:rsidRPr="006267DC">
              <w:rPr>
                <w:rFonts w:ascii="GHEA Grapalat" w:hAnsi="GHEA Grapalat"/>
                <w:sz w:val="16"/>
                <w:szCs w:val="16"/>
                <w:lang w:val="hy-AM"/>
              </w:rPr>
              <w:t>81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F0799E" w:rsidRPr="00602AF2" w:rsidRDefault="00F0799E" w:rsidP="007E0598">
            <w:pPr>
              <w:jc w:val="center"/>
              <w:rPr>
                <w:rFonts w:ascii="GHEA Grapalat" w:hAnsi="GHEA Grapalat"/>
                <w:color w:val="000000"/>
                <w:sz w:val="20"/>
                <w:szCs w:val="20"/>
              </w:rPr>
            </w:pPr>
            <w:r>
              <w:rPr>
                <w:rFonts w:ascii="Calibri" w:hAnsi="Calibri"/>
                <w:b/>
                <w:bCs/>
                <w:color w:val="000000"/>
                <w:sz w:val="20"/>
                <w:szCs w:val="20"/>
              </w:rPr>
              <w:t>120</w:t>
            </w:r>
          </w:p>
        </w:tc>
        <w:tc>
          <w:tcPr>
            <w:tcW w:w="1701" w:type="dxa"/>
          </w:tcPr>
          <w:p w:rsidR="00F0799E" w:rsidRPr="00602AF2" w:rsidRDefault="00F0799E" w:rsidP="007E0598">
            <w:pPr>
              <w:jc w:val="center"/>
              <w:rPr>
                <w:rFonts w:ascii="GHEA Grapalat" w:hAnsi="GHEA Grapalat" w:cs="Sylfaen"/>
                <w:sz w:val="16"/>
                <w:szCs w:val="16"/>
                <w:lang w:val="hy-AM"/>
              </w:rPr>
            </w:pPr>
            <w:r w:rsidRPr="000612A8">
              <w:rPr>
                <w:rFonts w:ascii="GHEA Grapalat" w:hAnsi="GHEA Grapalat" w:cs="Sylfaen"/>
                <w:sz w:val="16"/>
                <w:szCs w:val="16"/>
                <w:lang w:val="hy-AM"/>
              </w:rPr>
              <w:t>После вступления контракта в силу, вплоть до последнего рабочего дня декабря 2026 года включительно, в детском саду.</w:t>
            </w:r>
          </w:p>
        </w:tc>
      </w:tr>
      <w:tr w:rsidR="00F0799E" w:rsidRPr="00602AF2" w:rsidTr="007E0598">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F0799E" w:rsidRPr="00602AF2" w:rsidRDefault="00F0799E" w:rsidP="00F0799E">
            <w:pPr>
              <w:pStyle w:val="aff3"/>
              <w:numPr>
                <w:ilvl w:val="0"/>
                <w:numId w:val="13"/>
              </w:numPr>
              <w:jc w:val="center"/>
              <w:rPr>
                <w:rFonts w:ascii="GHEA Grapalat" w:hAnsi="GHEA Grapalat"/>
                <w:color w:val="000000"/>
                <w:sz w:val="20"/>
                <w:szCs w:val="20"/>
              </w:rPr>
            </w:pPr>
          </w:p>
        </w:tc>
        <w:tc>
          <w:tcPr>
            <w:tcW w:w="1134" w:type="dxa"/>
            <w:tcBorders>
              <w:top w:val="nil"/>
              <w:left w:val="single" w:sz="8" w:space="0" w:color="auto"/>
              <w:bottom w:val="single" w:sz="8" w:space="0" w:color="auto"/>
              <w:right w:val="single" w:sz="8" w:space="0" w:color="auto"/>
            </w:tcBorders>
            <w:shd w:val="clear" w:color="auto" w:fill="auto"/>
            <w:vAlign w:val="center"/>
          </w:tcPr>
          <w:p w:rsidR="00F0799E" w:rsidRPr="00602AF2" w:rsidRDefault="00F0799E" w:rsidP="007E0598">
            <w:pPr>
              <w:jc w:val="center"/>
              <w:rPr>
                <w:rFonts w:ascii="GHEA Grapalat" w:hAnsi="GHEA Grapalat"/>
                <w:color w:val="000000"/>
                <w:sz w:val="20"/>
                <w:szCs w:val="20"/>
              </w:rPr>
            </w:pPr>
            <w:r>
              <w:rPr>
                <w:rFonts w:ascii="Calibri" w:hAnsi="Calibri"/>
                <w:color w:val="000000"/>
                <w:sz w:val="20"/>
                <w:szCs w:val="20"/>
              </w:rPr>
              <w:t>15872400</w:t>
            </w:r>
          </w:p>
        </w:tc>
        <w:tc>
          <w:tcPr>
            <w:tcW w:w="1559" w:type="dxa"/>
            <w:tcBorders>
              <w:top w:val="single" w:sz="4" w:space="0" w:color="auto"/>
              <w:left w:val="nil"/>
              <w:bottom w:val="single" w:sz="4" w:space="0" w:color="auto"/>
              <w:right w:val="single" w:sz="4" w:space="0" w:color="auto"/>
            </w:tcBorders>
            <w:shd w:val="clear" w:color="auto" w:fill="auto"/>
            <w:vAlign w:val="center"/>
          </w:tcPr>
          <w:p w:rsidR="00F0799E" w:rsidRPr="00602AF2" w:rsidRDefault="00F0799E" w:rsidP="007E0598">
            <w:pPr>
              <w:jc w:val="center"/>
              <w:rPr>
                <w:rFonts w:ascii="GHEA Grapalat" w:hAnsi="GHEA Grapalat" w:cs="Sylfaen"/>
                <w:color w:val="000000"/>
                <w:sz w:val="20"/>
                <w:szCs w:val="20"/>
              </w:rPr>
            </w:pPr>
            <w:r>
              <w:rPr>
                <w:rFonts w:ascii="Sylfaen" w:hAnsi="Sylfaen" w:cs="Sylfaen"/>
                <w:color w:val="000000"/>
                <w:sz w:val="20"/>
                <w:szCs w:val="20"/>
              </w:rPr>
              <w:t>Соль</w:t>
            </w:r>
            <w:r>
              <w:rPr>
                <w:rFonts w:ascii="Calibri" w:hAnsi="Calibri"/>
                <w:color w:val="000000"/>
                <w:sz w:val="20"/>
                <w:szCs w:val="20"/>
              </w:rPr>
              <w:t xml:space="preserve"> </w:t>
            </w:r>
            <w:r>
              <w:rPr>
                <w:rFonts w:ascii="Sylfaen" w:hAnsi="Sylfaen" w:cs="Sylfaen"/>
                <w:color w:val="000000"/>
                <w:sz w:val="20"/>
                <w:szCs w:val="20"/>
              </w:rPr>
              <w:t>еда</w:t>
            </w:r>
            <w:r>
              <w:rPr>
                <w:rFonts w:ascii="Calibri" w:hAnsi="Calibri"/>
                <w:color w:val="000000"/>
                <w:sz w:val="20"/>
                <w:szCs w:val="20"/>
              </w:rPr>
              <w:t xml:space="preserve"> </w:t>
            </w:r>
            <w:r>
              <w:rPr>
                <w:rFonts w:ascii="Sylfaen" w:hAnsi="Sylfaen" w:cs="Sylfaen"/>
                <w:color w:val="000000"/>
                <w:sz w:val="20"/>
                <w:szCs w:val="20"/>
              </w:rPr>
              <w:t>маленький</w:t>
            </w:r>
          </w:p>
        </w:tc>
        <w:tc>
          <w:tcPr>
            <w:tcW w:w="993" w:type="dxa"/>
            <w:tcBorders>
              <w:left w:val="single" w:sz="4" w:space="0" w:color="auto"/>
            </w:tcBorders>
          </w:tcPr>
          <w:p w:rsidR="00F0799E" w:rsidRPr="00602AF2" w:rsidRDefault="00F0799E" w:rsidP="007E0598">
            <w:pPr>
              <w:jc w:val="center"/>
              <w:rPr>
                <w:rFonts w:ascii="GHEA Grapalat" w:hAnsi="GHEA Grapalat"/>
                <w:sz w:val="20"/>
                <w:szCs w:val="20"/>
              </w:rPr>
            </w:pPr>
          </w:p>
        </w:tc>
        <w:tc>
          <w:tcPr>
            <w:tcW w:w="4961" w:type="dxa"/>
          </w:tcPr>
          <w:p w:rsidR="00F0799E" w:rsidRPr="001A441F" w:rsidRDefault="00F0799E" w:rsidP="007E0598">
            <w:pPr>
              <w:jc w:val="center"/>
              <w:rPr>
                <w:rFonts w:ascii="GHEA Grapalat" w:hAnsi="GHEA Grapalat" w:cs="Sylfaen"/>
                <w:color w:val="000000"/>
                <w:sz w:val="18"/>
                <w:szCs w:val="18"/>
              </w:rPr>
            </w:pPr>
            <w:r w:rsidRPr="001A441F">
              <w:rPr>
                <w:rFonts w:ascii="GHEA Grapalat" w:hAnsi="GHEA Grapalat" w:cs="Sylfaen"/>
                <w:sz w:val="18"/>
                <w:szCs w:val="18"/>
              </w:rPr>
              <w:t>Пищевая соль Экстра, йодированная, белая, кристаллическая, сыпучий материал, не допускается наличие посторонних механических примесей, массовая доля влаги не более 0,1%, упаковка: заводская, вес: 1 килограмм. Безопасность и маркировка соответствуют требованиям гигиенических норм № 2-III-4.9-01-2010, Закона Республики Армения «О безопасности пищевых продуктов» и других нормативно-правовых актов и правил. Срок годности: не менее 6 месяцев.</w:t>
            </w:r>
            <w:r w:rsidRPr="001A441F">
              <w:rPr>
                <w:rFonts w:ascii="GHEA Grapalat" w:hAnsi="GHEA Grapalat" w:cs="Sylfaen"/>
                <w:color w:val="000000"/>
                <w:sz w:val="18"/>
                <w:szCs w:val="18"/>
                <w:lang w:val="hy-AM"/>
              </w:rPr>
              <w:t>Маркировка:</w:t>
            </w:r>
            <w:r w:rsidRPr="001A441F">
              <w:rPr>
                <w:rFonts w:ascii="GHEA Grapalat" w:hAnsi="GHEA Grapalat"/>
                <w:color w:val="000000"/>
                <w:sz w:val="18"/>
                <w:szCs w:val="18"/>
                <w:lang w:val="hy-AM"/>
              </w:rPr>
              <w:t xml:space="preserve"> </w:t>
            </w:r>
            <w:proofErr w:type="gramStart"/>
            <w:r w:rsidRPr="001A441F">
              <w:rPr>
                <w:rFonts w:ascii="GHEA Grapalat" w:hAnsi="GHEA Grapalat" w:cs="Sylfaen"/>
                <w:color w:val="000000"/>
                <w:sz w:val="18"/>
                <w:szCs w:val="18"/>
                <w:lang w:val="hy-AM"/>
              </w:rPr>
              <w:t>читаемый</w:t>
            </w:r>
            <w:r w:rsidRPr="001A441F">
              <w:rPr>
                <w:rFonts w:ascii="GHEA Grapalat" w:hAnsi="GHEA Grapalat"/>
                <w:color w:val="000000"/>
                <w:sz w:val="18"/>
                <w:szCs w:val="18"/>
                <w:lang w:val="hy-AM"/>
              </w:rPr>
              <w:t xml:space="preserve">:  </w:t>
            </w:r>
            <w:r w:rsidRPr="001A441F">
              <w:rPr>
                <w:rFonts w:ascii="GHEA Grapalat" w:hAnsi="GHEA Grapalat" w:cs="Sylfaen"/>
                <w:color w:val="000000"/>
                <w:sz w:val="18"/>
                <w:szCs w:val="18"/>
                <w:lang w:val="hy-AM"/>
              </w:rPr>
              <w:t>Еда</w:t>
            </w:r>
            <w:proofErr w:type="gramEnd"/>
            <w:r w:rsidRPr="001A441F">
              <w:rPr>
                <w:rFonts w:ascii="GHEA Grapalat" w:hAnsi="GHEA Grapalat"/>
                <w:color w:val="000000"/>
                <w:sz w:val="18"/>
                <w:szCs w:val="18"/>
                <w:lang w:val="hy-AM"/>
              </w:rPr>
              <w:t xml:space="preserve"> </w:t>
            </w:r>
            <w:r w:rsidRPr="001A441F">
              <w:rPr>
                <w:rFonts w:ascii="GHEA Grapalat" w:hAnsi="GHEA Grapalat" w:cs="Sylfaen"/>
                <w:color w:val="000000"/>
                <w:sz w:val="18"/>
                <w:szCs w:val="18"/>
                <w:lang w:val="hy-AM"/>
              </w:rPr>
              <w:t>поставлять</w:t>
            </w:r>
            <w:r w:rsidRPr="001A441F">
              <w:rPr>
                <w:rFonts w:ascii="GHEA Grapalat" w:hAnsi="GHEA Grapalat"/>
                <w:color w:val="000000"/>
                <w:sz w:val="18"/>
                <w:szCs w:val="18"/>
                <w:lang w:val="hy-AM"/>
              </w:rPr>
              <w:t xml:space="preserve"> </w:t>
            </w:r>
            <w:r w:rsidRPr="001A441F">
              <w:rPr>
                <w:rFonts w:ascii="GHEA Grapalat" w:hAnsi="GHEA Grapalat" w:cs="Sylfaen"/>
                <w:color w:val="000000"/>
                <w:sz w:val="18"/>
                <w:szCs w:val="18"/>
                <w:lang w:val="hy-AM"/>
              </w:rPr>
              <w:t>в случае</w:t>
            </w:r>
            <w:r w:rsidRPr="001A441F">
              <w:rPr>
                <w:rFonts w:ascii="GHEA Grapalat" w:hAnsi="GHEA Grapalat"/>
                <w:color w:val="000000"/>
                <w:sz w:val="18"/>
                <w:szCs w:val="18"/>
                <w:lang w:val="hy-AM"/>
              </w:rPr>
              <w:t xml:space="preserve"> </w:t>
            </w:r>
            <w:r w:rsidRPr="001A441F">
              <w:rPr>
                <w:rFonts w:ascii="GHEA Grapalat" w:hAnsi="GHEA Grapalat" w:cs="Sylfaen"/>
                <w:color w:val="000000"/>
                <w:sz w:val="18"/>
                <w:szCs w:val="18"/>
                <w:lang w:val="hy-AM"/>
              </w:rPr>
              <w:t>технический</w:t>
            </w:r>
            <w:r w:rsidRPr="001A441F">
              <w:rPr>
                <w:rFonts w:ascii="GHEA Grapalat" w:hAnsi="GHEA Grapalat"/>
                <w:color w:val="000000"/>
                <w:sz w:val="18"/>
                <w:szCs w:val="18"/>
                <w:lang w:val="hy-AM"/>
              </w:rPr>
              <w:t xml:space="preserve"> </w:t>
            </w:r>
            <w:r w:rsidRPr="001A441F">
              <w:rPr>
                <w:rFonts w:ascii="GHEA Grapalat" w:hAnsi="GHEA Grapalat" w:cs="Sylfaen"/>
                <w:color w:val="000000"/>
                <w:sz w:val="18"/>
                <w:szCs w:val="18"/>
                <w:lang w:val="hy-AM"/>
              </w:rPr>
              <w:t>к описанию</w:t>
            </w:r>
            <w:r w:rsidRPr="001A441F">
              <w:rPr>
                <w:rFonts w:ascii="GHEA Grapalat" w:hAnsi="GHEA Grapalat"/>
                <w:color w:val="000000"/>
                <w:sz w:val="18"/>
                <w:szCs w:val="18"/>
                <w:lang w:val="hy-AM"/>
              </w:rPr>
              <w:t xml:space="preserve"> </w:t>
            </w:r>
            <w:r w:rsidRPr="001A441F">
              <w:rPr>
                <w:rFonts w:ascii="GHEA Grapalat" w:hAnsi="GHEA Grapalat" w:cs="Sylfaen"/>
                <w:color w:val="000000"/>
                <w:sz w:val="18"/>
                <w:szCs w:val="18"/>
                <w:lang w:val="hy-AM"/>
              </w:rPr>
              <w:t>или</w:t>
            </w:r>
            <w:r w:rsidRPr="001A441F">
              <w:rPr>
                <w:rFonts w:ascii="GHEA Grapalat" w:hAnsi="GHEA Grapalat"/>
                <w:color w:val="000000"/>
                <w:sz w:val="18"/>
                <w:szCs w:val="18"/>
                <w:lang w:val="hy-AM"/>
              </w:rPr>
              <w:t xml:space="preserve"> </w:t>
            </w:r>
            <w:r w:rsidRPr="001A441F">
              <w:rPr>
                <w:rFonts w:ascii="GHEA Grapalat" w:hAnsi="GHEA Grapalat" w:cs="Sylfaen"/>
                <w:color w:val="000000"/>
                <w:sz w:val="18"/>
                <w:szCs w:val="18"/>
                <w:lang w:val="hy-AM"/>
              </w:rPr>
              <w:t>поставлять</w:t>
            </w:r>
            <w:r w:rsidRPr="001A441F">
              <w:rPr>
                <w:rFonts w:ascii="GHEA Grapalat" w:hAnsi="GHEA Grapalat"/>
                <w:color w:val="000000"/>
                <w:sz w:val="18"/>
                <w:szCs w:val="18"/>
                <w:lang w:val="hy-AM"/>
              </w:rPr>
              <w:t xml:space="preserve"> </w:t>
            </w:r>
            <w:r w:rsidRPr="001A441F">
              <w:rPr>
                <w:rFonts w:ascii="GHEA Grapalat" w:hAnsi="GHEA Grapalat" w:cs="Sylfaen"/>
                <w:color w:val="000000"/>
                <w:sz w:val="18"/>
                <w:szCs w:val="18"/>
                <w:lang w:val="hy-AM"/>
              </w:rPr>
              <w:t>к условиям</w:t>
            </w:r>
            <w:r w:rsidRPr="001A441F">
              <w:rPr>
                <w:rFonts w:ascii="GHEA Grapalat" w:hAnsi="GHEA Grapalat"/>
                <w:color w:val="000000"/>
                <w:sz w:val="18"/>
                <w:szCs w:val="18"/>
                <w:lang w:val="hy-AM"/>
              </w:rPr>
              <w:t xml:space="preserve"> </w:t>
            </w:r>
            <w:r w:rsidRPr="001A441F">
              <w:rPr>
                <w:rFonts w:ascii="GHEA Grapalat" w:hAnsi="GHEA Grapalat" w:cs="Sylfaen"/>
                <w:color w:val="000000"/>
                <w:sz w:val="18"/>
                <w:szCs w:val="18"/>
                <w:lang w:val="hy-AM"/>
              </w:rPr>
              <w:t>несоответствие</w:t>
            </w:r>
            <w:r w:rsidRPr="001A441F">
              <w:rPr>
                <w:rFonts w:ascii="GHEA Grapalat" w:hAnsi="GHEA Grapalat"/>
                <w:color w:val="000000"/>
                <w:sz w:val="18"/>
                <w:szCs w:val="18"/>
                <w:lang w:val="hy-AM"/>
              </w:rPr>
              <w:t xml:space="preserve"> </w:t>
            </w:r>
            <w:r w:rsidRPr="001A441F">
              <w:rPr>
                <w:rFonts w:ascii="GHEA Grapalat" w:hAnsi="GHEA Grapalat" w:cs="Sylfaen"/>
                <w:color w:val="000000"/>
                <w:sz w:val="18"/>
                <w:szCs w:val="18"/>
                <w:lang w:val="hy-AM"/>
              </w:rPr>
              <w:t>в</w:t>
            </w:r>
            <w:r w:rsidRPr="001A441F">
              <w:rPr>
                <w:rFonts w:ascii="GHEA Grapalat" w:hAnsi="GHEA Grapalat"/>
                <w:color w:val="000000"/>
                <w:sz w:val="18"/>
                <w:szCs w:val="18"/>
                <w:lang w:val="hy-AM"/>
              </w:rPr>
              <w:t xml:space="preserve"> </w:t>
            </w:r>
            <w:r w:rsidRPr="001A441F">
              <w:rPr>
                <w:rFonts w:ascii="GHEA Grapalat" w:hAnsi="GHEA Grapalat" w:cs="Sylfaen"/>
                <w:color w:val="000000"/>
                <w:sz w:val="18"/>
                <w:szCs w:val="18"/>
                <w:lang w:val="hy-AM"/>
              </w:rPr>
              <w:t>приложение</w:t>
            </w:r>
            <w:r w:rsidRPr="001A441F">
              <w:rPr>
                <w:rFonts w:ascii="GHEA Grapalat" w:hAnsi="GHEA Grapalat"/>
                <w:color w:val="000000"/>
                <w:sz w:val="18"/>
                <w:szCs w:val="18"/>
                <w:lang w:val="hy-AM"/>
              </w:rPr>
              <w:t xml:space="preserve"> </w:t>
            </w:r>
            <w:r w:rsidRPr="001A441F">
              <w:rPr>
                <w:rFonts w:ascii="GHEA Grapalat" w:hAnsi="GHEA Grapalat" w:cs="Sylfaen"/>
                <w:color w:val="000000"/>
                <w:sz w:val="18"/>
                <w:szCs w:val="18"/>
                <w:lang w:val="hy-AM"/>
              </w:rPr>
              <w:t>придёт</w:t>
            </w:r>
            <w:r w:rsidRPr="001A441F">
              <w:rPr>
                <w:rFonts w:ascii="GHEA Grapalat" w:hAnsi="GHEA Grapalat"/>
                <w:color w:val="000000"/>
                <w:sz w:val="18"/>
                <w:szCs w:val="18"/>
                <w:lang w:val="hy-AM"/>
              </w:rPr>
              <w:t xml:space="preserve"> </w:t>
            </w:r>
            <w:r w:rsidRPr="001A441F">
              <w:rPr>
                <w:rFonts w:ascii="GHEA Grapalat" w:hAnsi="GHEA Grapalat" w:cs="Sylfaen"/>
                <w:color w:val="000000"/>
                <w:sz w:val="18"/>
                <w:szCs w:val="18"/>
                <w:lang w:val="hy-AM"/>
              </w:rPr>
              <w:t>в случае</w:t>
            </w:r>
            <w:r w:rsidRPr="001A441F">
              <w:rPr>
                <w:rFonts w:ascii="GHEA Grapalat" w:hAnsi="GHEA Grapalat"/>
                <w:color w:val="000000"/>
                <w:sz w:val="18"/>
                <w:szCs w:val="18"/>
                <w:lang w:val="hy-AM"/>
              </w:rPr>
              <w:t xml:space="preserve"> </w:t>
            </w:r>
            <w:r w:rsidRPr="001A441F">
              <w:rPr>
                <w:rFonts w:ascii="GHEA Grapalat" w:hAnsi="GHEA Grapalat" w:cs="Sylfaen"/>
                <w:color w:val="000000"/>
                <w:sz w:val="18"/>
                <w:szCs w:val="18"/>
                <w:lang w:val="hy-AM"/>
              </w:rPr>
              <w:t>несоответствие</w:t>
            </w:r>
            <w:r w:rsidRPr="001A441F">
              <w:rPr>
                <w:rFonts w:ascii="GHEA Grapalat" w:hAnsi="GHEA Grapalat"/>
                <w:color w:val="000000"/>
                <w:sz w:val="18"/>
                <w:szCs w:val="18"/>
                <w:lang w:val="hy-AM"/>
              </w:rPr>
              <w:t xml:space="preserve"> </w:t>
            </w:r>
            <w:r w:rsidRPr="001A441F">
              <w:rPr>
                <w:rFonts w:ascii="GHEA Grapalat" w:hAnsi="GHEA Grapalat" w:cs="Sylfaen"/>
                <w:color w:val="000000"/>
                <w:sz w:val="18"/>
                <w:szCs w:val="18"/>
                <w:lang w:val="hy-AM"/>
              </w:rPr>
              <w:t>исправление</w:t>
            </w:r>
            <w:r w:rsidRPr="001A441F">
              <w:rPr>
                <w:rFonts w:ascii="GHEA Grapalat" w:hAnsi="GHEA Grapalat"/>
                <w:color w:val="000000"/>
                <w:sz w:val="18"/>
                <w:szCs w:val="18"/>
                <w:lang w:val="hy-AM"/>
              </w:rPr>
              <w:t xml:space="preserve"> </w:t>
            </w:r>
            <w:r w:rsidRPr="001A441F">
              <w:rPr>
                <w:rFonts w:ascii="GHEA Grapalat" w:hAnsi="GHEA Grapalat" w:cs="Sylfaen"/>
                <w:color w:val="000000"/>
                <w:sz w:val="18"/>
                <w:szCs w:val="18"/>
                <w:lang w:val="hy-AM"/>
              </w:rPr>
              <w:t>крайний срок</w:t>
            </w:r>
            <w:r w:rsidRPr="001A441F">
              <w:rPr>
                <w:rFonts w:ascii="GHEA Grapalat" w:hAnsi="GHEA Grapalat"/>
                <w:color w:val="000000"/>
                <w:sz w:val="18"/>
                <w:szCs w:val="18"/>
                <w:lang w:val="hy-AM"/>
              </w:rPr>
              <w:t xml:space="preserve"> </w:t>
            </w:r>
            <w:r w:rsidRPr="001A441F">
              <w:rPr>
                <w:rFonts w:ascii="GHEA Grapalat" w:hAnsi="GHEA Grapalat" w:cs="Sylfaen"/>
                <w:color w:val="000000"/>
                <w:sz w:val="18"/>
                <w:szCs w:val="18"/>
                <w:lang w:val="hy-AM"/>
              </w:rPr>
              <w:t>является</w:t>
            </w:r>
            <w:r w:rsidRPr="001A441F">
              <w:rPr>
                <w:rFonts w:ascii="GHEA Grapalat" w:hAnsi="GHEA Grapalat"/>
                <w:color w:val="000000"/>
                <w:sz w:val="18"/>
                <w:szCs w:val="18"/>
                <w:lang w:val="hy-AM"/>
              </w:rPr>
              <w:t xml:space="preserve"> </w:t>
            </w:r>
            <w:r w:rsidRPr="001A441F">
              <w:rPr>
                <w:rFonts w:ascii="GHEA Grapalat" w:hAnsi="GHEA Grapalat" w:cs="Sylfaen"/>
                <w:color w:val="000000"/>
                <w:sz w:val="18"/>
                <w:szCs w:val="18"/>
                <w:lang w:val="hy-AM"/>
              </w:rPr>
              <w:t>определенный</w:t>
            </w:r>
            <w:r w:rsidRPr="001A441F">
              <w:rPr>
                <w:rFonts w:ascii="GHEA Grapalat" w:hAnsi="GHEA Grapalat"/>
                <w:color w:val="000000"/>
                <w:sz w:val="18"/>
                <w:szCs w:val="18"/>
                <w:lang w:val="hy-AM"/>
              </w:rPr>
              <w:t>1</w:t>
            </w:r>
            <w:r w:rsidRPr="001A441F">
              <w:rPr>
                <w:rFonts w:ascii="GHEA Grapalat" w:hAnsi="GHEA Grapalat" w:cs="Sylfaen"/>
                <w:color w:val="000000"/>
                <w:sz w:val="18"/>
                <w:szCs w:val="18"/>
                <w:lang w:val="hy-AM"/>
              </w:rPr>
              <w:t>день</w:t>
            </w:r>
            <w:r w:rsidRPr="001A441F">
              <w:rPr>
                <w:rFonts w:ascii="GHEA Grapalat" w:hAnsi="GHEA Grapalat"/>
                <w:color w:val="000000"/>
                <w:sz w:val="18"/>
                <w:szCs w:val="18"/>
                <w:lang w:val="hy-AM"/>
              </w:rPr>
              <w:t>:</w:t>
            </w:r>
          </w:p>
        </w:tc>
        <w:tc>
          <w:tcPr>
            <w:tcW w:w="992" w:type="dxa"/>
            <w:tcBorders>
              <w:top w:val="nil"/>
              <w:left w:val="single" w:sz="8" w:space="0" w:color="auto"/>
              <w:bottom w:val="single" w:sz="8" w:space="0" w:color="auto"/>
              <w:right w:val="nil"/>
            </w:tcBorders>
            <w:shd w:val="clear" w:color="auto" w:fill="auto"/>
            <w:vAlign w:val="center"/>
          </w:tcPr>
          <w:p w:rsidR="00F0799E" w:rsidRPr="00602AF2" w:rsidRDefault="00F0799E" w:rsidP="007E0598">
            <w:pPr>
              <w:jc w:val="center"/>
              <w:rPr>
                <w:rFonts w:ascii="GHEA Grapalat" w:hAnsi="GHEA Grapalat" w:cs="Sylfaen"/>
                <w:color w:val="000000"/>
                <w:sz w:val="20"/>
                <w:szCs w:val="20"/>
              </w:rPr>
            </w:pPr>
            <w:r>
              <w:rPr>
                <w:rFonts w:ascii="Sylfaen" w:hAnsi="Sylfaen" w:cs="Sylfaen"/>
                <w:color w:val="000000"/>
                <w:sz w:val="20"/>
                <w:szCs w:val="20"/>
              </w:rPr>
              <w:t>кг</w:t>
            </w:r>
          </w:p>
        </w:tc>
        <w:tc>
          <w:tcPr>
            <w:tcW w:w="709" w:type="dxa"/>
          </w:tcPr>
          <w:p w:rsidR="00F0799E" w:rsidRPr="00602AF2" w:rsidRDefault="00F0799E" w:rsidP="007E0598">
            <w:pPr>
              <w:jc w:val="center"/>
              <w:rPr>
                <w:rFonts w:ascii="GHEA Grapalat" w:hAnsi="GHEA Grapalat"/>
                <w:sz w:val="20"/>
                <w:szCs w:val="20"/>
              </w:rPr>
            </w:pPr>
          </w:p>
        </w:tc>
        <w:tc>
          <w:tcPr>
            <w:tcW w:w="709" w:type="dxa"/>
          </w:tcPr>
          <w:p w:rsidR="00F0799E" w:rsidRPr="00602AF2" w:rsidRDefault="00F0799E" w:rsidP="007E0598">
            <w:pPr>
              <w:jc w:val="center"/>
              <w:rPr>
                <w:rFonts w:ascii="GHEA Grapalat" w:hAnsi="GHEA Grapalat"/>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rsidR="00F0799E" w:rsidRPr="00602AF2" w:rsidRDefault="00F0799E" w:rsidP="007E0598">
            <w:pPr>
              <w:jc w:val="center"/>
              <w:rPr>
                <w:rFonts w:ascii="GHEA Grapalat" w:hAnsi="GHEA Grapalat"/>
                <w:color w:val="000000"/>
                <w:sz w:val="20"/>
                <w:szCs w:val="20"/>
              </w:rPr>
            </w:pPr>
            <w:r>
              <w:rPr>
                <w:rFonts w:ascii="Calibri" w:hAnsi="Calibri"/>
                <w:b/>
                <w:bCs/>
                <w:color w:val="000000"/>
                <w:sz w:val="20"/>
                <w:szCs w:val="20"/>
              </w:rPr>
              <w:t>85</w:t>
            </w:r>
          </w:p>
        </w:tc>
        <w:tc>
          <w:tcPr>
            <w:tcW w:w="992" w:type="dxa"/>
          </w:tcPr>
          <w:p w:rsidR="00F0799E" w:rsidRPr="006267DC" w:rsidRDefault="00F0799E" w:rsidP="007E0598">
            <w:pPr>
              <w:jc w:val="center"/>
              <w:rPr>
                <w:rFonts w:ascii="GHEA Grapalat" w:hAnsi="GHEA Grapalat" w:cs="Sylfaen"/>
                <w:sz w:val="20"/>
                <w:szCs w:val="20"/>
                <w:lang w:val="hy-AM"/>
              </w:rPr>
            </w:pPr>
            <w:r w:rsidRPr="006267DC">
              <w:rPr>
                <w:rFonts w:ascii="GHEA Grapalat" w:hAnsi="GHEA Grapalat" w:cs="Sylfaen"/>
                <w:sz w:val="16"/>
                <w:szCs w:val="16"/>
                <w:lang w:val="hy-AM"/>
              </w:rPr>
              <w:t>К</w:t>
            </w:r>
            <w:r w:rsidRPr="006267DC">
              <w:rPr>
                <w:rFonts w:ascii="MS Mincho" w:eastAsia="MS Mincho" w:hAnsi="MS Mincho" w:cs="MS Mincho" w:hint="eastAsia"/>
                <w:sz w:val="16"/>
                <w:szCs w:val="16"/>
                <w:lang w:val="hy-AM"/>
              </w:rPr>
              <w:t>․</w:t>
            </w:r>
            <w:r w:rsidRPr="006267DC">
              <w:rPr>
                <w:rFonts w:ascii="GHEA Grapalat" w:hAnsi="GHEA Grapalat"/>
                <w:sz w:val="16"/>
                <w:szCs w:val="16"/>
                <w:lang w:val="hy-AM"/>
              </w:rPr>
              <w:t xml:space="preserve"> </w:t>
            </w:r>
            <w:r w:rsidRPr="006267DC">
              <w:rPr>
                <w:rFonts w:ascii="GHEA Grapalat" w:hAnsi="GHEA Grapalat" w:cs="Sylfaen"/>
                <w:sz w:val="16"/>
                <w:szCs w:val="16"/>
                <w:lang w:val="hy-AM"/>
              </w:rPr>
              <w:t>Веди</w:t>
            </w:r>
            <w:r w:rsidRPr="006267DC">
              <w:rPr>
                <w:rFonts w:ascii="GHEA Grapalat" w:hAnsi="GHEA Grapalat"/>
                <w:sz w:val="16"/>
                <w:szCs w:val="16"/>
                <w:lang w:val="hy-AM"/>
              </w:rPr>
              <w:t xml:space="preserve"> </w:t>
            </w:r>
            <w:r w:rsidRPr="006267DC">
              <w:rPr>
                <w:rFonts w:ascii="GHEA Grapalat" w:hAnsi="GHEA Grapalat" w:cs="Sylfaen"/>
                <w:sz w:val="16"/>
                <w:szCs w:val="16"/>
                <w:lang w:val="hy-AM"/>
              </w:rPr>
              <w:t>Араратян</w:t>
            </w:r>
            <w:r w:rsidRPr="006267DC">
              <w:rPr>
                <w:rFonts w:ascii="GHEA Grapalat" w:hAnsi="GHEA Grapalat"/>
                <w:sz w:val="16"/>
                <w:szCs w:val="16"/>
                <w:lang w:val="hy-AM"/>
              </w:rPr>
              <w:t>81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F0799E" w:rsidRPr="00602AF2" w:rsidRDefault="00F0799E" w:rsidP="007E0598">
            <w:pPr>
              <w:jc w:val="center"/>
              <w:rPr>
                <w:rFonts w:ascii="GHEA Grapalat" w:hAnsi="GHEA Grapalat"/>
                <w:color w:val="000000"/>
                <w:sz w:val="20"/>
                <w:szCs w:val="20"/>
              </w:rPr>
            </w:pPr>
            <w:r>
              <w:rPr>
                <w:rFonts w:ascii="Calibri" w:hAnsi="Calibri"/>
                <w:b/>
                <w:bCs/>
                <w:color w:val="000000"/>
                <w:sz w:val="20"/>
                <w:szCs w:val="20"/>
              </w:rPr>
              <w:t>85</w:t>
            </w:r>
          </w:p>
        </w:tc>
        <w:tc>
          <w:tcPr>
            <w:tcW w:w="1701" w:type="dxa"/>
          </w:tcPr>
          <w:p w:rsidR="00F0799E" w:rsidRPr="00602AF2" w:rsidRDefault="00F0799E" w:rsidP="007E0598">
            <w:pPr>
              <w:jc w:val="center"/>
              <w:rPr>
                <w:rFonts w:ascii="GHEA Grapalat" w:hAnsi="GHEA Grapalat" w:cs="Sylfaen"/>
                <w:sz w:val="16"/>
                <w:szCs w:val="16"/>
                <w:lang w:val="hy-AM"/>
              </w:rPr>
            </w:pPr>
            <w:r w:rsidRPr="000612A8">
              <w:rPr>
                <w:rFonts w:ascii="GHEA Grapalat" w:hAnsi="GHEA Grapalat" w:cs="Sylfaen"/>
                <w:sz w:val="16"/>
                <w:szCs w:val="16"/>
                <w:lang w:val="hy-AM"/>
              </w:rPr>
              <w:t>После вступления контракта в силу, вплоть до последнего рабочего дня декабря 2026 года включительно, в детском саду.</w:t>
            </w:r>
          </w:p>
        </w:tc>
      </w:tr>
      <w:tr w:rsidR="00F0799E" w:rsidRPr="00602AF2" w:rsidTr="007E0598">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F0799E" w:rsidRPr="00602AF2" w:rsidRDefault="00F0799E" w:rsidP="00F0799E">
            <w:pPr>
              <w:pStyle w:val="aff3"/>
              <w:numPr>
                <w:ilvl w:val="0"/>
                <w:numId w:val="13"/>
              </w:numPr>
              <w:jc w:val="center"/>
              <w:rPr>
                <w:rFonts w:ascii="GHEA Grapalat" w:hAnsi="GHEA Grapalat"/>
                <w:color w:val="000000"/>
                <w:sz w:val="20"/>
                <w:szCs w:val="20"/>
              </w:rPr>
            </w:pPr>
          </w:p>
        </w:tc>
        <w:tc>
          <w:tcPr>
            <w:tcW w:w="1134" w:type="dxa"/>
            <w:tcBorders>
              <w:top w:val="nil"/>
              <w:left w:val="single" w:sz="8" w:space="0" w:color="auto"/>
              <w:bottom w:val="single" w:sz="8" w:space="0" w:color="auto"/>
              <w:right w:val="single" w:sz="8" w:space="0" w:color="auto"/>
            </w:tcBorders>
            <w:shd w:val="clear" w:color="auto" w:fill="auto"/>
            <w:vAlign w:val="center"/>
          </w:tcPr>
          <w:p w:rsidR="00F0799E" w:rsidRPr="00602AF2" w:rsidRDefault="00F0799E" w:rsidP="007E0598">
            <w:pPr>
              <w:jc w:val="center"/>
              <w:rPr>
                <w:rFonts w:ascii="GHEA Grapalat" w:hAnsi="GHEA Grapalat"/>
                <w:color w:val="000000"/>
                <w:sz w:val="20"/>
                <w:szCs w:val="20"/>
              </w:rPr>
            </w:pPr>
            <w:r>
              <w:rPr>
                <w:rFonts w:ascii="Calibri" w:hAnsi="Calibri"/>
                <w:color w:val="000000"/>
                <w:sz w:val="20"/>
                <w:szCs w:val="20"/>
              </w:rPr>
              <w:t>15898000</w:t>
            </w:r>
          </w:p>
        </w:tc>
        <w:tc>
          <w:tcPr>
            <w:tcW w:w="1559" w:type="dxa"/>
            <w:tcBorders>
              <w:top w:val="single" w:sz="4" w:space="0" w:color="auto"/>
              <w:left w:val="nil"/>
              <w:bottom w:val="single" w:sz="4" w:space="0" w:color="auto"/>
              <w:right w:val="single" w:sz="4" w:space="0" w:color="auto"/>
            </w:tcBorders>
            <w:shd w:val="clear" w:color="auto" w:fill="auto"/>
            <w:vAlign w:val="center"/>
          </w:tcPr>
          <w:p w:rsidR="00F0799E" w:rsidRPr="00602AF2" w:rsidRDefault="00F0799E" w:rsidP="007E0598">
            <w:pPr>
              <w:jc w:val="center"/>
              <w:rPr>
                <w:rFonts w:ascii="GHEA Grapalat" w:hAnsi="GHEA Grapalat" w:cs="Sylfaen"/>
                <w:color w:val="000000"/>
                <w:sz w:val="20"/>
                <w:szCs w:val="20"/>
              </w:rPr>
            </w:pPr>
            <w:r>
              <w:rPr>
                <w:rFonts w:ascii="Sylfaen" w:hAnsi="Sylfaen" w:cs="Sylfaen"/>
                <w:color w:val="000000"/>
                <w:sz w:val="20"/>
                <w:szCs w:val="20"/>
              </w:rPr>
              <w:t>Дрожжи</w:t>
            </w:r>
          </w:p>
        </w:tc>
        <w:tc>
          <w:tcPr>
            <w:tcW w:w="993" w:type="dxa"/>
            <w:tcBorders>
              <w:left w:val="single" w:sz="4" w:space="0" w:color="auto"/>
            </w:tcBorders>
          </w:tcPr>
          <w:p w:rsidR="00F0799E" w:rsidRPr="00602AF2" w:rsidRDefault="00F0799E" w:rsidP="007E0598">
            <w:pPr>
              <w:jc w:val="center"/>
              <w:rPr>
                <w:rFonts w:ascii="GHEA Grapalat" w:hAnsi="GHEA Grapalat"/>
                <w:sz w:val="20"/>
                <w:szCs w:val="20"/>
              </w:rPr>
            </w:pPr>
          </w:p>
        </w:tc>
        <w:tc>
          <w:tcPr>
            <w:tcW w:w="4961" w:type="dxa"/>
          </w:tcPr>
          <w:p w:rsidR="00F0799E" w:rsidRPr="00A16885" w:rsidRDefault="00F0799E" w:rsidP="007E0598">
            <w:pPr>
              <w:jc w:val="center"/>
              <w:rPr>
                <w:rFonts w:ascii="GHEA Grapalat" w:hAnsi="GHEA Grapalat" w:cs="Sylfaen"/>
                <w:color w:val="000000"/>
                <w:sz w:val="20"/>
                <w:szCs w:val="20"/>
              </w:rPr>
            </w:pPr>
            <w:r w:rsidRPr="001A441F">
              <w:rPr>
                <w:rFonts w:ascii="GHEA Grapalat" w:hAnsi="GHEA Grapalat" w:cs="Sylfaen"/>
                <w:sz w:val="20"/>
                <w:szCs w:val="20"/>
              </w:rPr>
              <w:t>Сухой, в заводской упаковке, дозированный, влажность не более 8%. Безопасность и маркировка соответствуют требованиям гигиенических норм № 2-III-4.9-01-2010, Закона Республики Армения «О безопасности пищевых продуктов» и других нормативно-правовых актов и правил. Срок годности: не менее 3 месяцев.</w:t>
            </w:r>
            <w:r w:rsidRPr="001A441F">
              <w:rPr>
                <w:rFonts w:ascii="GHEA Grapalat" w:hAnsi="GHEA Grapalat" w:cs="Sylfaen"/>
                <w:color w:val="000000"/>
                <w:sz w:val="20"/>
                <w:szCs w:val="20"/>
                <w:lang w:val="hy-AM"/>
              </w:rPr>
              <w:t>Маркировка:</w:t>
            </w:r>
            <w:r w:rsidRPr="001A441F">
              <w:rPr>
                <w:rFonts w:ascii="GHEA Grapalat" w:hAnsi="GHEA Grapalat"/>
                <w:color w:val="000000"/>
                <w:sz w:val="20"/>
                <w:szCs w:val="20"/>
                <w:lang w:val="hy-AM"/>
              </w:rPr>
              <w:t xml:space="preserve"> </w:t>
            </w:r>
            <w:proofErr w:type="gramStart"/>
            <w:r w:rsidRPr="001A441F">
              <w:rPr>
                <w:rFonts w:ascii="GHEA Grapalat" w:hAnsi="GHEA Grapalat" w:cs="Sylfaen"/>
                <w:color w:val="000000"/>
                <w:sz w:val="20"/>
                <w:szCs w:val="20"/>
                <w:lang w:val="hy-AM"/>
              </w:rPr>
              <w:lastRenderedPageBreak/>
              <w:t>читаемый</w:t>
            </w:r>
            <w:r w:rsidRPr="001A441F">
              <w:rPr>
                <w:rFonts w:ascii="GHEA Grapalat" w:hAnsi="GHEA Grapalat"/>
                <w:color w:val="000000"/>
                <w:sz w:val="20"/>
                <w:szCs w:val="20"/>
                <w:lang w:val="hy-AM"/>
              </w:rPr>
              <w:t xml:space="preserve">:  </w:t>
            </w:r>
            <w:r w:rsidRPr="001A441F">
              <w:rPr>
                <w:rFonts w:ascii="GHEA Grapalat" w:hAnsi="GHEA Grapalat" w:cs="Sylfaen"/>
                <w:color w:val="000000"/>
                <w:sz w:val="20"/>
                <w:szCs w:val="20"/>
                <w:lang w:val="hy-AM"/>
              </w:rPr>
              <w:t>Еда</w:t>
            </w:r>
            <w:proofErr w:type="gramEnd"/>
            <w:r w:rsidRPr="001A441F">
              <w:rPr>
                <w:rFonts w:ascii="GHEA Grapalat" w:hAnsi="GHEA Grapalat"/>
                <w:color w:val="000000"/>
                <w:sz w:val="20"/>
                <w:szCs w:val="20"/>
                <w:lang w:val="hy-AM"/>
              </w:rPr>
              <w:t xml:space="preserve"> </w:t>
            </w:r>
            <w:r w:rsidRPr="001A441F">
              <w:rPr>
                <w:rFonts w:ascii="GHEA Grapalat" w:hAnsi="GHEA Grapalat" w:cs="Sylfaen"/>
                <w:color w:val="000000"/>
                <w:sz w:val="20"/>
                <w:szCs w:val="20"/>
                <w:lang w:val="hy-AM"/>
              </w:rPr>
              <w:t>поставлять</w:t>
            </w:r>
            <w:r w:rsidRPr="001A441F">
              <w:rPr>
                <w:rFonts w:ascii="GHEA Grapalat" w:hAnsi="GHEA Grapalat"/>
                <w:color w:val="000000"/>
                <w:sz w:val="20"/>
                <w:szCs w:val="20"/>
                <w:lang w:val="hy-AM"/>
              </w:rPr>
              <w:t xml:space="preserve"> </w:t>
            </w:r>
            <w:r w:rsidRPr="001A441F">
              <w:rPr>
                <w:rFonts w:ascii="GHEA Grapalat" w:hAnsi="GHEA Grapalat" w:cs="Sylfaen"/>
                <w:color w:val="000000"/>
                <w:sz w:val="20"/>
                <w:szCs w:val="20"/>
                <w:lang w:val="hy-AM"/>
              </w:rPr>
              <w:t>в случае</w:t>
            </w:r>
            <w:r w:rsidRPr="001A441F">
              <w:rPr>
                <w:rFonts w:ascii="GHEA Grapalat" w:hAnsi="GHEA Grapalat"/>
                <w:color w:val="000000"/>
                <w:sz w:val="20"/>
                <w:szCs w:val="20"/>
                <w:lang w:val="hy-AM"/>
              </w:rPr>
              <w:t xml:space="preserve"> </w:t>
            </w:r>
            <w:r w:rsidRPr="001A441F">
              <w:rPr>
                <w:rFonts w:ascii="GHEA Grapalat" w:hAnsi="GHEA Grapalat" w:cs="Sylfaen"/>
                <w:color w:val="000000"/>
                <w:sz w:val="20"/>
                <w:szCs w:val="20"/>
                <w:lang w:val="hy-AM"/>
              </w:rPr>
              <w:t>технический</w:t>
            </w:r>
            <w:r w:rsidRPr="001A441F">
              <w:rPr>
                <w:rFonts w:ascii="GHEA Grapalat" w:hAnsi="GHEA Grapalat"/>
                <w:color w:val="000000"/>
                <w:sz w:val="20"/>
                <w:szCs w:val="20"/>
                <w:lang w:val="hy-AM"/>
              </w:rPr>
              <w:t xml:space="preserve"> </w:t>
            </w:r>
            <w:r w:rsidRPr="001A441F">
              <w:rPr>
                <w:rFonts w:ascii="GHEA Grapalat" w:hAnsi="GHEA Grapalat" w:cs="Sylfaen"/>
                <w:color w:val="000000"/>
                <w:sz w:val="20"/>
                <w:szCs w:val="20"/>
                <w:lang w:val="hy-AM"/>
              </w:rPr>
              <w:t>к описанию</w:t>
            </w:r>
            <w:r w:rsidRPr="001A441F">
              <w:rPr>
                <w:rFonts w:ascii="GHEA Grapalat" w:hAnsi="GHEA Grapalat"/>
                <w:color w:val="000000"/>
                <w:sz w:val="20"/>
                <w:szCs w:val="20"/>
                <w:lang w:val="hy-AM"/>
              </w:rPr>
              <w:t xml:space="preserve"> </w:t>
            </w:r>
            <w:r w:rsidRPr="001A441F">
              <w:rPr>
                <w:rFonts w:ascii="GHEA Grapalat" w:hAnsi="GHEA Grapalat" w:cs="Sylfaen"/>
                <w:color w:val="000000"/>
                <w:sz w:val="20"/>
                <w:szCs w:val="20"/>
                <w:lang w:val="hy-AM"/>
              </w:rPr>
              <w:t>или</w:t>
            </w:r>
            <w:r w:rsidRPr="001A441F">
              <w:rPr>
                <w:rFonts w:ascii="GHEA Grapalat" w:hAnsi="GHEA Grapalat"/>
                <w:color w:val="000000"/>
                <w:sz w:val="20"/>
                <w:szCs w:val="20"/>
                <w:lang w:val="hy-AM"/>
              </w:rPr>
              <w:t xml:space="preserve"> </w:t>
            </w:r>
            <w:r w:rsidRPr="001A441F">
              <w:rPr>
                <w:rFonts w:ascii="GHEA Grapalat" w:hAnsi="GHEA Grapalat" w:cs="Sylfaen"/>
                <w:color w:val="000000"/>
                <w:sz w:val="20"/>
                <w:szCs w:val="20"/>
                <w:lang w:val="hy-AM"/>
              </w:rPr>
              <w:t>поставлять</w:t>
            </w:r>
            <w:r w:rsidRPr="001A441F">
              <w:rPr>
                <w:rFonts w:ascii="GHEA Grapalat" w:hAnsi="GHEA Grapalat"/>
                <w:color w:val="000000"/>
                <w:sz w:val="20"/>
                <w:szCs w:val="20"/>
                <w:lang w:val="hy-AM"/>
              </w:rPr>
              <w:t xml:space="preserve"> </w:t>
            </w:r>
            <w:r w:rsidRPr="001A441F">
              <w:rPr>
                <w:rFonts w:ascii="GHEA Grapalat" w:hAnsi="GHEA Grapalat" w:cs="Sylfaen"/>
                <w:color w:val="000000"/>
                <w:sz w:val="20"/>
                <w:szCs w:val="20"/>
                <w:lang w:val="hy-AM"/>
              </w:rPr>
              <w:t>к условиям</w:t>
            </w:r>
            <w:r w:rsidRPr="001A441F">
              <w:rPr>
                <w:rFonts w:ascii="GHEA Grapalat" w:hAnsi="GHEA Grapalat"/>
                <w:color w:val="000000"/>
                <w:sz w:val="20"/>
                <w:szCs w:val="20"/>
                <w:lang w:val="hy-AM"/>
              </w:rPr>
              <w:t xml:space="preserve"> </w:t>
            </w:r>
            <w:r w:rsidRPr="001A441F">
              <w:rPr>
                <w:rFonts w:ascii="GHEA Grapalat" w:hAnsi="GHEA Grapalat" w:cs="Sylfaen"/>
                <w:color w:val="000000"/>
                <w:sz w:val="20"/>
                <w:szCs w:val="20"/>
                <w:lang w:val="hy-AM"/>
              </w:rPr>
              <w:t>несоответствие</w:t>
            </w:r>
            <w:r w:rsidRPr="001A441F">
              <w:rPr>
                <w:rFonts w:ascii="GHEA Grapalat" w:hAnsi="GHEA Grapalat"/>
                <w:color w:val="000000"/>
                <w:sz w:val="20"/>
                <w:szCs w:val="20"/>
                <w:lang w:val="hy-AM"/>
              </w:rPr>
              <w:t xml:space="preserve"> </w:t>
            </w:r>
            <w:r w:rsidRPr="001A441F">
              <w:rPr>
                <w:rFonts w:ascii="GHEA Grapalat" w:hAnsi="GHEA Grapalat" w:cs="Sylfaen"/>
                <w:color w:val="000000"/>
                <w:sz w:val="20"/>
                <w:szCs w:val="20"/>
                <w:lang w:val="hy-AM"/>
              </w:rPr>
              <w:t>в</w:t>
            </w:r>
            <w:r w:rsidRPr="001A441F">
              <w:rPr>
                <w:rFonts w:ascii="GHEA Grapalat" w:hAnsi="GHEA Grapalat"/>
                <w:color w:val="000000"/>
                <w:sz w:val="20"/>
                <w:szCs w:val="20"/>
                <w:lang w:val="hy-AM"/>
              </w:rPr>
              <w:t xml:space="preserve"> </w:t>
            </w:r>
            <w:r w:rsidRPr="001A441F">
              <w:rPr>
                <w:rFonts w:ascii="GHEA Grapalat" w:hAnsi="GHEA Grapalat" w:cs="Sylfaen"/>
                <w:color w:val="000000"/>
                <w:sz w:val="20"/>
                <w:szCs w:val="20"/>
                <w:lang w:val="hy-AM"/>
              </w:rPr>
              <w:t>приложение</w:t>
            </w:r>
            <w:r w:rsidRPr="001A441F">
              <w:rPr>
                <w:rFonts w:ascii="GHEA Grapalat" w:hAnsi="GHEA Grapalat"/>
                <w:color w:val="000000"/>
                <w:sz w:val="20"/>
                <w:szCs w:val="20"/>
                <w:lang w:val="hy-AM"/>
              </w:rPr>
              <w:t xml:space="preserve"> </w:t>
            </w:r>
            <w:r w:rsidRPr="001A441F">
              <w:rPr>
                <w:rFonts w:ascii="GHEA Grapalat" w:hAnsi="GHEA Grapalat" w:cs="Sylfaen"/>
                <w:color w:val="000000"/>
                <w:sz w:val="20"/>
                <w:szCs w:val="20"/>
                <w:lang w:val="hy-AM"/>
              </w:rPr>
              <w:t>придёт</w:t>
            </w:r>
            <w:r w:rsidRPr="001A441F">
              <w:rPr>
                <w:rFonts w:ascii="GHEA Grapalat" w:hAnsi="GHEA Grapalat"/>
                <w:color w:val="000000"/>
                <w:sz w:val="20"/>
                <w:szCs w:val="20"/>
                <w:lang w:val="hy-AM"/>
              </w:rPr>
              <w:t xml:space="preserve"> </w:t>
            </w:r>
            <w:r w:rsidRPr="001A441F">
              <w:rPr>
                <w:rFonts w:ascii="GHEA Grapalat" w:hAnsi="GHEA Grapalat" w:cs="Sylfaen"/>
                <w:color w:val="000000"/>
                <w:sz w:val="20"/>
                <w:szCs w:val="20"/>
                <w:lang w:val="hy-AM"/>
              </w:rPr>
              <w:t>в случае</w:t>
            </w:r>
            <w:r w:rsidRPr="001A441F">
              <w:rPr>
                <w:rFonts w:ascii="GHEA Grapalat" w:hAnsi="GHEA Grapalat"/>
                <w:color w:val="000000"/>
                <w:sz w:val="20"/>
                <w:szCs w:val="20"/>
                <w:lang w:val="hy-AM"/>
              </w:rPr>
              <w:t xml:space="preserve"> </w:t>
            </w:r>
            <w:r w:rsidRPr="001A441F">
              <w:rPr>
                <w:rFonts w:ascii="GHEA Grapalat" w:hAnsi="GHEA Grapalat" w:cs="Sylfaen"/>
                <w:color w:val="000000"/>
                <w:sz w:val="20"/>
                <w:szCs w:val="20"/>
                <w:lang w:val="hy-AM"/>
              </w:rPr>
              <w:t>несоответствие</w:t>
            </w:r>
            <w:r w:rsidRPr="001A441F">
              <w:rPr>
                <w:rFonts w:ascii="GHEA Grapalat" w:hAnsi="GHEA Grapalat"/>
                <w:color w:val="000000"/>
                <w:sz w:val="20"/>
                <w:szCs w:val="20"/>
                <w:lang w:val="hy-AM"/>
              </w:rPr>
              <w:t xml:space="preserve"> </w:t>
            </w:r>
            <w:r w:rsidRPr="001A441F">
              <w:rPr>
                <w:rFonts w:ascii="GHEA Grapalat" w:hAnsi="GHEA Grapalat" w:cs="Sylfaen"/>
                <w:color w:val="000000"/>
                <w:sz w:val="20"/>
                <w:szCs w:val="20"/>
                <w:lang w:val="hy-AM"/>
              </w:rPr>
              <w:t>исправление</w:t>
            </w:r>
            <w:r w:rsidRPr="001A441F">
              <w:rPr>
                <w:rFonts w:ascii="GHEA Grapalat" w:hAnsi="GHEA Grapalat"/>
                <w:color w:val="000000"/>
                <w:sz w:val="20"/>
                <w:szCs w:val="20"/>
                <w:lang w:val="hy-AM"/>
              </w:rPr>
              <w:t xml:space="preserve"> </w:t>
            </w:r>
            <w:r w:rsidRPr="001A441F">
              <w:rPr>
                <w:rFonts w:ascii="GHEA Grapalat" w:hAnsi="GHEA Grapalat" w:cs="Sylfaen"/>
                <w:color w:val="000000"/>
                <w:sz w:val="20"/>
                <w:szCs w:val="20"/>
                <w:lang w:val="hy-AM"/>
              </w:rPr>
              <w:t>крайний срок</w:t>
            </w:r>
            <w:r w:rsidRPr="001A441F">
              <w:rPr>
                <w:rFonts w:ascii="GHEA Grapalat" w:hAnsi="GHEA Grapalat"/>
                <w:color w:val="000000"/>
                <w:sz w:val="20"/>
                <w:szCs w:val="20"/>
                <w:lang w:val="hy-AM"/>
              </w:rPr>
              <w:t xml:space="preserve"> </w:t>
            </w:r>
            <w:r w:rsidRPr="001A441F">
              <w:rPr>
                <w:rFonts w:ascii="GHEA Grapalat" w:hAnsi="GHEA Grapalat" w:cs="Sylfaen"/>
                <w:color w:val="000000"/>
                <w:sz w:val="20"/>
                <w:szCs w:val="20"/>
                <w:lang w:val="hy-AM"/>
              </w:rPr>
              <w:t>является</w:t>
            </w:r>
            <w:r w:rsidRPr="001A441F">
              <w:rPr>
                <w:rFonts w:ascii="GHEA Grapalat" w:hAnsi="GHEA Grapalat"/>
                <w:color w:val="000000"/>
                <w:sz w:val="20"/>
                <w:szCs w:val="20"/>
                <w:lang w:val="hy-AM"/>
              </w:rPr>
              <w:t xml:space="preserve"> </w:t>
            </w:r>
            <w:r w:rsidRPr="001A441F">
              <w:rPr>
                <w:rFonts w:ascii="GHEA Grapalat" w:hAnsi="GHEA Grapalat" w:cs="Sylfaen"/>
                <w:color w:val="000000"/>
                <w:sz w:val="20"/>
                <w:szCs w:val="20"/>
                <w:lang w:val="hy-AM"/>
              </w:rPr>
              <w:t>определенный</w:t>
            </w:r>
            <w:r w:rsidRPr="001A441F">
              <w:rPr>
                <w:rFonts w:ascii="GHEA Grapalat" w:hAnsi="GHEA Grapalat"/>
                <w:color w:val="000000"/>
                <w:sz w:val="20"/>
                <w:szCs w:val="20"/>
                <w:lang w:val="hy-AM"/>
              </w:rPr>
              <w:t>1</w:t>
            </w:r>
            <w:r w:rsidRPr="001A441F">
              <w:rPr>
                <w:rFonts w:ascii="GHEA Grapalat" w:hAnsi="GHEA Grapalat" w:cs="Sylfaen"/>
                <w:color w:val="000000"/>
                <w:sz w:val="20"/>
                <w:szCs w:val="20"/>
                <w:lang w:val="hy-AM"/>
              </w:rPr>
              <w:t>день</w:t>
            </w:r>
            <w:r w:rsidRPr="001A441F">
              <w:rPr>
                <w:rFonts w:ascii="GHEA Grapalat" w:hAnsi="GHEA Grapalat"/>
                <w:color w:val="000000"/>
                <w:sz w:val="20"/>
                <w:szCs w:val="20"/>
                <w:lang w:val="hy-AM"/>
              </w:rPr>
              <w:t>:</w:t>
            </w:r>
          </w:p>
        </w:tc>
        <w:tc>
          <w:tcPr>
            <w:tcW w:w="992" w:type="dxa"/>
            <w:tcBorders>
              <w:top w:val="nil"/>
              <w:left w:val="single" w:sz="8" w:space="0" w:color="auto"/>
              <w:bottom w:val="single" w:sz="8" w:space="0" w:color="auto"/>
              <w:right w:val="nil"/>
            </w:tcBorders>
            <w:shd w:val="clear" w:color="auto" w:fill="auto"/>
            <w:vAlign w:val="center"/>
          </w:tcPr>
          <w:p w:rsidR="00F0799E" w:rsidRPr="00602AF2" w:rsidRDefault="00F0799E" w:rsidP="007E0598">
            <w:pPr>
              <w:jc w:val="center"/>
              <w:rPr>
                <w:rFonts w:ascii="GHEA Grapalat" w:hAnsi="GHEA Grapalat" w:cs="Sylfaen"/>
                <w:color w:val="000000"/>
                <w:sz w:val="20"/>
                <w:szCs w:val="20"/>
              </w:rPr>
            </w:pPr>
            <w:r>
              <w:rPr>
                <w:rFonts w:ascii="Sylfaen" w:hAnsi="Sylfaen" w:cs="Sylfaen"/>
                <w:color w:val="000000"/>
                <w:sz w:val="20"/>
                <w:szCs w:val="20"/>
              </w:rPr>
              <w:lastRenderedPageBreak/>
              <w:t>грамм</w:t>
            </w:r>
          </w:p>
        </w:tc>
        <w:tc>
          <w:tcPr>
            <w:tcW w:w="709" w:type="dxa"/>
          </w:tcPr>
          <w:p w:rsidR="00F0799E" w:rsidRPr="00602AF2" w:rsidRDefault="00F0799E" w:rsidP="007E0598">
            <w:pPr>
              <w:jc w:val="center"/>
              <w:rPr>
                <w:rFonts w:ascii="GHEA Grapalat" w:hAnsi="GHEA Grapalat"/>
                <w:sz w:val="20"/>
                <w:szCs w:val="20"/>
              </w:rPr>
            </w:pPr>
          </w:p>
        </w:tc>
        <w:tc>
          <w:tcPr>
            <w:tcW w:w="709" w:type="dxa"/>
          </w:tcPr>
          <w:p w:rsidR="00F0799E" w:rsidRPr="00602AF2" w:rsidRDefault="00F0799E" w:rsidP="007E0598">
            <w:pPr>
              <w:jc w:val="center"/>
              <w:rPr>
                <w:rFonts w:ascii="GHEA Grapalat" w:hAnsi="GHEA Grapalat"/>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rsidR="00F0799E" w:rsidRPr="00602AF2" w:rsidRDefault="00F0799E" w:rsidP="007E0598">
            <w:pPr>
              <w:jc w:val="center"/>
              <w:rPr>
                <w:rFonts w:ascii="GHEA Grapalat" w:hAnsi="GHEA Grapalat"/>
                <w:color w:val="000000"/>
                <w:sz w:val="20"/>
                <w:szCs w:val="20"/>
              </w:rPr>
            </w:pPr>
            <w:r>
              <w:rPr>
                <w:rFonts w:ascii="Calibri" w:hAnsi="Calibri"/>
                <w:b/>
                <w:bCs/>
                <w:color w:val="000000"/>
                <w:sz w:val="20"/>
                <w:szCs w:val="20"/>
              </w:rPr>
              <w:t>425</w:t>
            </w:r>
          </w:p>
        </w:tc>
        <w:tc>
          <w:tcPr>
            <w:tcW w:w="992" w:type="dxa"/>
          </w:tcPr>
          <w:p w:rsidR="00F0799E" w:rsidRPr="006267DC" w:rsidRDefault="00F0799E" w:rsidP="007E0598">
            <w:pPr>
              <w:jc w:val="center"/>
              <w:rPr>
                <w:rFonts w:ascii="GHEA Grapalat" w:hAnsi="GHEA Grapalat" w:cs="Sylfaen"/>
                <w:sz w:val="20"/>
                <w:szCs w:val="20"/>
                <w:lang w:val="hy-AM"/>
              </w:rPr>
            </w:pPr>
            <w:r w:rsidRPr="006267DC">
              <w:rPr>
                <w:rFonts w:ascii="GHEA Grapalat" w:hAnsi="GHEA Grapalat" w:cs="Sylfaen"/>
                <w:sz w:val="16"/>
                <w:szCs w:val="16"/>
                <w:lang w:val="hy-AM"/>
              </w:rPr>
              <w:t>К</w:t>
            </w:r>
            <w:r w:rsidRPr="006267DC">
              <w:rPr>
                <w:rFonts w:ascii="MS Mincho" w:eastAsia="MS Mincho" w:hAnsi="MS Mincho" w:cs="MS Mincho" w:hint="eastAsia"/>
                <w:sz w:val="16"/>
                <w:szCs w:val="16"/>
                <w:lang w:val="hy-AM"/>
              </w:rPr>
              <w:t>․</w:t>
            </w:r>
            <w:r w:rsidRPr="006267DC">
              <w:rPr>
                <w:rFonts w:ascii="GHEA Grapalat" w:hAnsi="GHEA Grapalat"/>
                <w:sz w:val="16"/>
                <w:szCs w:val="16"/>
                <w:lang w:val="hy-AM"/>
              </w:rPr>
              <w:t xml:space="preserve"> </w:t>
            </w:r>
            <w:r w:rsidRPr="006267DC">
              <w:rPr>
                <w:rFonts w:ascii="GHEA Grapalat" w:hAnsi="GHEA Grapalat" w:cs="Sylfaen"/>
                <w:sz w:val="16"/>
                <w:szCs w:val="16"/>
                <w:lang w:val="hy-AM"/>
              </w:rPr>
              <w:t>Веди</w:t>
            </w:r>
            <w:r w:rsidRPr="006267DC">
              <w:rPr>
                <w:rFonts w:ascii="GHEA Grapalat" w:hAnsi="GHEA Grapalat"/>
                <w:sz w:val="16"/>
                <w:szCs w:val="16"/>
                <w:lang w:val="hy-AM"/>
              </w:rPr>
              <w:t xml:space="preserve"> </w:t>
            </w:r>
            <w:r w:rsidRPr="006267DC">
              <w:rPr>
                <w:rFonts w:ascii="GHEA Grapalat" w:hAnsi="GHEA Grapalat" w:cs="Sylfaen"/>
                <w:sz w:val="16"/>
                <w:szCs w:val="16"/>
                <w:lang w:val="hy-AM"/>
              </w:rPr>
              <w:t>Араратян</w:t>
            </w:r>
            <w:r w:rsidRPr="006267DC">
              <w:rPr>
                <w:rFonts w:ascii="GHEA Grapalat" w:hAnsi="GHEA Grapalat"/>
                <w:sz w:val="16"/>
                <w:szCs w:val="16"/>
                <w:lang w:val="hy-AM"/>
              </w:rPr>
              <w:t>81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F0799E" w:rsidRPr="00602AF2" w:rsidRDefault="00F0799E" w:rsidP="007E0598">
            <w:pPr>
              <w:jc w:val="center"/>
              <w:rPr>
                <w:rFonts w:ascii="GHEA Grapalat" w:hAnsi="GHEA Grapalat"/>
                <w:color w:val="000000"/>
                <w:sz w:val="20"/>
                <w:szCs w:val="20"/>
              </w:rPr>
            </w:pPr>
            <w:r>
              <w:rPr>
                <w:rFonts w:ascii="Calibri" w:hAnsi="Calibri"/>
                <w:b/>
                <w:bCs/>
                <w:color w:val="000000"/>
                <w:sz w:val="20"/>
                <w:szCs w:val="20"/>
              </w:rPr>
              <w:t>425</w:t>
            </w:r>
          </w:p>
        </w:tc>
        <w:tc>
          <w:tcPr>
            <w:tcW w:w="1701" w:type="dxa"/>
          </w:tcPr>
          <w:p w:rsidR="00F0799E" w:rsidRPr="00602AF2" w:rsidRDefault="00F0799E" w:rsidP="007E0598">
            <w:pPr>
              <w:jc w:val="center"/>
              <w:rPr>
                <w:rFonts w:ascii="GHEA Grapalat" w:hAnsi="GHEA Grapalat" w:cs="Sylfaen"/>
                <w:sz w:val="16"/>
                <w:szCs w:val="16"/>
                <w:lang w:val="hy-AM"/>
              </w:rPr>
            </w:pPr>
            <w:r w:rsidRPr="000612A8">
              <w:rPr>
                <w:rFonts w:ascii="GHEA Grapalat" w:hAnsi="GHEA Grapalat" w:cs="Sylfaen"/>
                <w:sz w:val="16"/>
                <w:szCs w:val="16"/>
                <w:lang w:val="hy-AM"/>
              </w:rPr>
              <w:t>После вступления контракта в силу, вплоть до последнего рабочего дня декабря 2026 года включительно, в детском саду.</w:t>
            </w:r>
          </w:p>
        </w:tc>
      </w:tr>
      <w:tr w:rsidR="00F0799E" w:rsidRPr="00602AF2" w:rsidTr="007E0598">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F0799E" w:rsidRPr="00602AF2" w:rsidRDefault="00F0799E" w:rsidP="00F0799E">
            <w:pPr>
              <w:pStyle w:val="aff3"/>
              <w:numPr>
                <w:ilvl w:val="0"/>
                <w:numId w:val="13"/>
              </w:numPr>
              <w:jc w:val="center"/>
              <w:rPr>
                <w:rFonts w:ascii="GHEA Grapalat" w:hAnsi="GHEA Grapalat"/>
                <w:color w:val="000000"/>
                <w:sz w:val="20"/>
                <w:szCs w:val="20"/>
              </w:rPr>
            </w:pPr>
          </w:p>
        </w:tc>
        <w:tc>
          <w:tcPr>
            <w:tcW w:w="1134" w:type="dxa"/>
            <w:tcBorders>
              <w:top w:val="nil"/>
              <w:left w:val="single" w:sz="8" w:space="0" w:color="auto"/>
              <w:bottom w:val="single" w:sz="8" w:space="0" w:color="auto"/>
              <w:right w:val="single" w:sz="8" w:space="0" w:color="auto"/>
            </w:tcBorders>
            <w:shd w:val="clear" w:color="auto" w:fill="auto"/>
            <w:vAlign w:val="center"/>
          </w:tcPr>
          <w:p w:rsidR="00F0799E" w:rsidRPr="00602AF2" w:rsidRDefault="00F0799E" w:rsidP="007E0598">
            <w:pPr>
              <w:jc w:val="center"/>
              <w:rPr>
                <w:rFonts w:ascii="GHEA Grapalat" w:hAnsi="GHEA Grapalat"/>
                <w:color w:val="000000"/>
                <w:sz w:val="20"/>
                <w:szCs w:val="20"/>
              </w:rPr>
            </w:pPr>
            <w:r>
              <w:rPr>
                <w:rFonts w:ascii="Calibri" w:hAnsi="Calibri"/>
                <w:color w:val="000000"/>
                <w:sz w:val="20"/>
                <w:szCs w:val="20"/>
              </w:rPr>
              <w:t>15872600</w:t>
            </w:r>
          </w:p>
        </w:tc>
        <w:tc>
          <w:tcPr>
            <w:tcW w:w="1559" w:type="dxa"/>
            <w:tcBorders>
              <w:top w:val="single" w:sz="4" w:space="0" w:color="auto"/>
              <w:left w:val="nil"/>
              <w:bottom w:val="single" w:sz="4" w:space="0" w:color="auto"/>
              <w:right w:val="single" w:sz="4" w:space="0" w:color="auto"/>
            </w:tcBorders>
            <w:shd w:val="clear" w:color="auto" w:fill="auto"/>
            <w:vAlign w:val="center"/>
          </w:tcPr>
          <w:p w:rsidR="00F0799E" w:rsidRPr="00602AF2" w:rsidRDefault="00F0799E" w:rsidP="007E0598">
            <w:pPr>
              <w:jc w:val="center"/>
              <w:rPr>
                <w:rFonts w:ascii="GHEA Grapalat" w:hAnsi="GHEA Grapalat" w:cs="Sylfaen"/>
                <w:color w:val="000000"/>
                <w:sz w:val="20"/>
                <w:szCs w:val="20"/>
              </w:rPr>
            </w:pPr>
            <w:r>
              <w:rPr>
                <w:rFonts w:ascii="Sylfaen" w:hAnsi="Sylfaen" w:cs="Sylfaen"/>
                <w:color w:val="000000"/>
                <w:sz w:val="20"/>
                <w:szCs w:val="20"/>
              </w:rPr>
              <w:t>Газировка</w:t>
            </w:r>
          </w:p>
        </w:tc>
        <w:tc>
          <w:tcPr>
            <w:tcW w:w="993" w:type="dxa"/>
            <w:tcBorders>
              <w:left w:val="single" w:sz="4" w:space="0" w:color="auto"/>
            </w:tcBorders>
          </w:tcPr>
          <w:p w:rsidR="00F0799E" w:rsidRPr="00602AF2" w:rsidRDefault="00F0799E" w:rsidP="007E0598">
            <w:pPr>
              <w:jc w:val="center"/>
              <w:rPr>
                <w:rFonts w:ascii="GHEA Grapalat" w:hAnsi="GHEA Grapalat"/>
                <w:sz w:val="20"/>
                <w:szCs w:val="20"/>
              </w:rPr>
            </w:pPr>
          </w:p>
        </w:tc>
        <w:tc>
          <w:tcPr>
            <w:tcW w:w="4961" w:type="dxa"/>
          </w:tcPr>
          <w:p w:rsidR="00F0799E" w:rsidRPr="001A441F" w:rsidRDefault="00F0799E" w:rsidP="007E0598">
            <w:pPr>
              <w:jc w:val="center"/>
              <w:rPr>
                <w:rFonts w:ascii="GHEA Grapalat" w:hAnsi="GHEA Grapalat" w:cs="Sylfaen"/>
                <w:color w:val="000000"/>
                <w:sz w:val="20"/>
                <w:szCs w:val="20"/>
              </w:rPr>
            </w:pPr>
            <w:r w:rsidRPr="001A441F">
              <w:rPr>
                <w:rFonts w:ascii="GHEA Grapalat" w:hAnsi="GHEA Grapalat" w:cs="Sylfaen"/>
                <w:color w:val="000000"/>
                <w:sz w:val="20"/>
                <w:szCs w:val="20"/>
              </w:rPr>
              <w:t xml:space="preserve"> </w:t>
            </w:r>
            <w:r w:rsidRPr="001A441F">
              <w:rPr>
                <w:rFonts w:ascii="GHEA Grapalat" w:hAnsi="GHEA Grapalat" w:cs="Sylfaen"/>
                <w:sz w:val="20"/>
                <w:szCs w:val="20"/>
              </w:rPr>
              <w:t>Мелкозернистый, с содержанием влаги не более 3%, белый, рассыпной, для пищевого использования. В заводской упаковке (0,5 кг). Безопасность и маркировка соответствуют требованиям гигиенических норм № 2-III-4.9-01-2010, Закона Республики Армения «О безопасности пищевых продуктов» и других нормативно-правовых актов и правил. Срок годности: не менее 30 дней.</w:t>
            </w:r>
            <w:r w:rsidRPr="001A441F">
              <w:rPr>
                <w:rFonts w:ascii="GHEA Grapalat" w:hAnsi="GHEA Grapalat" w:cs="Sylfaen"/>
                <w:color w:val="000000"/>
                <w:sz w:val="20"/>
                <w:szCs w:val="20"/>
                <w:lang w:val="hy-AM"/>
              </w:rPr>
              <w:t>Маркировка:</w:t>
            </w:r>
            <w:r w:rsidRPr="001A441F">
              <w:rPr>
                <w:rFonts w:ascii="GHEA Grapalat" w:hAnsi="GHEA Grapalat"/>
                <w:color w:val="000000"/>
                <w:sz w:val="20"/>
                <w:szCs w:val="20"/>
                <w:lang w:val="hy-AM"/>
              </w:rPr>
              <w:t xml:space="preserve"> </w:t>
            </w:r>
            <w:proofErr w:type="gramStart"/>
            <w:r w:rsidRPr="001A441F">
              <w:rPr>
                <w:rFonts w:ascii="GHEA Grapalat" w:hAnsi="GHEA Grapalat" w:cs="Sylfaen"/>
                <w:color w:val="000000"/>
                <w:sz w:val="20"/>
                <w:szCs w:val="20"/>
                <w:lang w:val="hy-AM"/>
              </w:rPr>
              <w:t>читаемый</w:t>
            </w:r>
            <w:r w:rsidRPr="001A441F">
              <w:rPr>
                <w:rFonts w:ascii="GHEA Grapalat" w:hAnsi="GHEA Grapalat"/>
                <w:color w:val="000000"/>
                <w:sz w:val="20"/>
                <w:szCs w:val="20"/>
                <w:lang w:val="hy-AM"/>
              </w:rPr>
              <w:t xml:space="preserve">:  </w:t>
            </w:r>
            <w:r w:rsidRPr="001A441F">
              <w:rPr>
                <w:rFonts w:ascii="GHEA Grapalat" w:hAnsi="GHEA Grapalat" w:cs="Sylfaen"/>
                <w:color w:val="000000"/>
                <w:sz w:val="20"/>
                <w:szCs w:val="20"/>
                <w:lang w:val="hy-AM"/>
              </w:rPr>
              <w:t>Еда</w:t>
            </w:r>
            <w:proofErr w:type="gramEnd"/>
            <w:r w:rsidRPr="001A441F">
              <w:rPr>
                <w:rFonts w:ascii="GHEA Grapalat" w:hAnsi="GHEA Grapalat"/>
                <w:color w:val="000000"/>
                <w:sz w:val="20"/>
                <w:szCs w:val="20"/>
                <w:lang w:val="hy-AM"/>
              </w:rPr>
              <w:t xml:space="preserve"> </w:t>
            </w:r>
            <w:r w:rsidRPr="001A441F">
              <w:rPr>
                <w:rFonts w:ascii="GHEA Grapalat" w:hAnsi="GHEA Grapalat" w:cs="Sylfaen"/>
                <w:color w:val="000000"/>
                <w:sz w:val="20"/>
                <w:szCs w:val="20"/>
                <w:lang w:val="hy-AM"/>
              </w:rPr>
              <w:t>поставлять</w:t>
            </w:r>
            <w:r w:rsidRPr="001A441F">
              <w:rPr>
                <w:rFonts w:ascii="GHEA Grapalat" w:hAnsi="GHEA Grapalat"/>
                <w:color w:val="000000"/>
                <w:sz w:val="20"/>
                <w:szCs w:val="20"/>
                <w:lang w:val="hy-AM"/>
              </w:rPr>
              <w:t xml:space="preserve"> </w:t>
            </w:r>
            <w:r w:rsidRPr="001A441F">
              <w:rPr>
                <w:rFonts w:ascii="GHEA Grapalat" w:hAnsi="GHEA Grapalat" w:cs="Sylfaen"/>
                <w:color w:val="000000"/>
                <w:sz w:val="20"/>
                <w:szCs w:val="20"/>
                <w:lang w:val="hy-AM"/>
              </w:rPr>
              <w:t>в случае</w:t>
            </w:r>
            <w:r w:rsidRPr="001A441F">
              <w:rPr>
                <w:rFonts w:ascii="GHEA Grapalat" w:hAnsi="GHEA Grapalat"/>
                <w:color w:val="000000"/>
                <w:sz w:val="20"/>
                <w:szCs w:val="20"/>
                <w:lang w:val="hy-AM"/>
              </w:rPr>
              <w:t xml:space="preserve"> </w:t>
            </w:r>
            <w:r w:rsidRPr="001A441F">
              <w:rPr>
                <w:rFonts w:ascii="GHEA Grapalat" w:hAnsi="GHEA Grapalat" w:cs="Sylfaen"/>
                <w:color w:val="000000"/>
                <w:sz w:val="20"/>
                <w:szCs w:val="20"/>
                <w:lang w:val="hy-AM"/>
              </w:rPr>
              <w:t>технический</w:t>
            </w:r>
            <w:r w:rsidRPr="001A441F">
              <w:rPr>
                <w:rFonts w:ascii="GHEA Grapalat" w:hAnsi="GHEA Grapalat"/>
                <w:color w:val="000000"/>
                <w:sz w:val="20"/>
                <w:szCs w:val="20"/>
                <w:lang w:val="hy-AM"/>
              </w:rPr>
              <w:t xml:space="preserve"> </w:t>
            </w:r>
            <w:r w:rsidRPr="001A441F">
              <w:rPr>
                <w:rFonts w:ascii="GHEA Grapalat" w:hAnsi="GHEA Grapalat" w:cs="Sylfaen"/>
                <w:color w:val="000000"/>
                <w:sz w:val="20"/>
                <w:szCs w:val="20"/>
                <w:lang w:val="hy-AM"/>
              </w:rPr>
              <w:t>к описанию</w:t>
            </w:r>
            <w:r w:rsidRPr="001A441F">
              <w:rPr>
                <w:rFonts w:ascii="GHEA Grapalat" w:hAnsi="GHEA Grapalat"/>
                <w:color w:val="000000"/>
                <w:sz w:val="20"/>
                <w:szCs w:val="20"/>
                <w:lang w:val="hy-AM"/>
              </w:rPr>
              <w:t xml:space="preserve"> </w:t>
            </w:r>
            <w:r w:rsidRPr="001A441F">
              <w:rPr>
                <w:rFonts w:ascii="GHEA Grapalat" w:hAnsi="GHEA Grapalat" w:cs="Sylfaen"/>
                <w:color w:val="000000"/>
                <w:sz w:val="20"/>
                <w:szCs w:val="20"/>
                <w:lang w:val="hy-AM"/>
              </w:rPr>
              <w:t>или</w:t>
            </w:r>
            <w:r w:rsidRPr="001A441F">
              <w:rPr>
                <w:rFonts w:ascii="GHEA Grapalat" w:hAnsi="GHEA Grapalat"/>
                <w:color w:val="000000"/>
                <w:sz w:val="20"/>
                <w:szCs w:val="20"/>
                <w:lang w:val="hy-AM"/>
              </w:rPr>
              <w:t xml:space="preserve"> </w:t>
            </w:r>
            <w:r w:rsidRPr="001A441F">
              <w:rPr>
                <w:rFonts w:ascii="GHEA Grapalat" w:hAnsi="GHEA Grapalat" w:cs="Sylfaen"/>
                <w:color w:val="000000"/>
                <w:sz w:val="20"/>
                <w:szCs w:val="20"/>
                <w:lang w:val="hy-AM"/>
              </w:rPr>
              <w:t>поставлять</w:t>
            </w:r>
            <w:r w:rsidRPr="001A441F">
              <w:rPr>
                <w:rFonts w:ascii="GHEA Grapalat" w:hAnsi="GHEA Grapalat"/>
                <w:color w:val="000000"/>
                <w:sz w:val="20"/>
                <w:szCs w:val="20"/>
                <w:lang w:val="hy-AM"/>
              </w:rPr>
              <w:t xml:space="preserve"> </w:t>
            </w:r>
            <w:r w:rsidRPr="001A441F">
              <w:rPr>
                <w:rFonts w:ascii="GHEA Grapalat" w:hAnsi="GHEA Grapalat" w:cs="Sylfaen"/>
                <w:color w:val="000000"/>
                <w:sz w:val="20"/>
                <w:szCs w:val="20"/>
                <w:lang w:val="hy-AM"/>
              </w:rPr>
              <w:t>к условиям</w:t>
            </w:r>
            <w:r w:rsidRPr="001A441F">
              <w:rPr>
                <w:rFonts w:ascii="GHEA Grapalat" w:hAnsi="GHEA Grapalat"/>
                <w:color w:val="000000"/>
                <w:sz w:val="20"/>
                <w:szCs w:val="20"/>
                <w:lang w:val="hy-AM"/>
              </w:rPr>
              <w:t xml:space="preserve"> </w:t>
            </w:r>
            <w:r w:rsidRPr="001A441F">
              <w:rPr>
                <w:rFonts w:ascii="GHEA Grapalat" w:hAnsi="GHEA Grapalat" w:cs="Sylfaen"/>
                <w:color w:val="000000"/>
                <w:sz w:val="20"/>
                <w:szCs w:val="20"/>
                <w:lang w:val="hy-AM"/>
              </w:rPr>
              <w:t>несоответствие</w:t>
            </w:r>
            <w:r w:rsidRPr="001A441F">
              <w:rPr>
                <w:rFonts w:ascii="GHEA Grapalat" w:hAnsi="GHEA Grapalat"/>
                <w:color w:val="000000"/>
                <w:sz w:val="20"/>
                <w:szCs w:val="20"/>
                <w:lang w:val="hy-AM"/>
              </w:rPr>
              <w:t xml:space="preserve"> </w:t>
            </w:r>
            <w:r w:rsidRPr="001A441F">
              <w:rPr>
                <w:rFonts w:ascii="GHEA Grapalat" w:hAnsi="GHEA Grapalat" w:cs="Sylfaen"/>
                <w:color w:val="000000"/>
                <w:sz w:val="20"/>
                <w:szCs w:val="20"/>
                <w:lang w:val="hy-AM"/>
              </w:rPr>
              <w:t>в</w:t>
            </w:r>
            <w:r w:rsidRPr="001A441F">
              <w:rPr>
                <w:rFonts w:ascii="GHEA Grapalat" w:hAnsi="GHEA Grapalat"/>
                <w:color w:val="000000"/>
                <w:sz w:val="20"/>
                <w:szCs w:val="20"/>
                <w:lang w:val="hy-AM"/>
              </w:rPr>
              <w:t xml:space="preserve"> </w:t>
            </w:r>
            <w:r w:rsidRPr="001A441F">
              <w:rPr>
                <w:rFonts w:ascii="GHEA Grapalat" w:hAnsi="GHEA Grapalat" w:cs="Sylfaen"/>
                <w:color w:val="000000"/>
                <w:sz w:val="20"/>
                <w:szCs w:val="20"/>
                <w:lang w:val="hy-AM"/>
              </w:rPr>
              <w:t>приложение</w:t>
            </w:r>
            <w:r w:rsidRPr="001A441F">
              <w:rPr>
                <w:rFonts w:ascii="GHEA Grapalat" w:hAnsi="GHEA Grapalat"/>
                <w:color w:val="000000"/>
                <w:sz w:val="20"/>
                <w:szCs w:val="20"/>
                <w:lang w:val="hy-AM"/>
              </w:rPr>
              <w:t xml:space="preserve"> </w:t>
            </w:r>
            <w:r w:rsidRPr="001A441F">
              <w:rPr>
                <w:rFonts w:ascii="GHEA Grapalat" w:hAnsi="GHEA Grapalat" w:cs="Sylfaen"/>
                <w:color w:val="000000"/>
                <w:sz w:val="20"/>
                <w:szCs w:val="20"/>
                <w:lang w:val="hy-AM"/>
              </w:rPr>
              <w:t>придёт</w:t>
            </w:r>
            <w:r w:rsidRPr="001A441F">
              <w:rPr>
                <w:rFonts w:ascii="GHEA Grapalat" w:hAnsi="GHEA Grapalat"/>
                <w:color w:val="000000"/>
                <w:sz w:val="20"/>
                <w:szCs w:val="20"/>
                <w:lang w:val="hy-AM"/>
              </w:rPr>
              <w:t xml:space="preserve"> </w:t>
            </w:r>
            <w:r w:rsidRPr="001A441F">
              <w:rPr>
                <w:rFonts w:ascii="GHEA Grapalat" w:hAnsi="GHEA Grapalat" w:cs="Sylfaen"/>
                <w:color w:val="000000"/>
                <w:sz w:val="20"/>
                <w:szCs w:val="20"/>
                <w:lang w:val="hy-AM"/>
              </w:rPr>
              <w:t>в случае</w:t>
            </w:r>
            <w:r w:rsidRPr="001A441F">
              <w:rPr>
                <w:rFonts w:ascii="GHEA Grapalat" w:hAnsi="GHEA Grapalat"/>
                <w:color w:val="000000"/>
                <w:sz w:val="20"/>
                <w:szCs w:val="20"/>
                <w:lang w:val="hy-AM"/>
              </w:rPr>
              <w:t xml:space="preserve"> </w:t>
            </w:r>
            <w:r w:rsidRPr="001A441F">
              <w:rPr>
                <w:rFonts w:ascii="GHEA Grapalat" w:hAnsi="GHEA Grapalat" w:cs="Sylfaen"/>
                <w:color w:val="000000"/>
                <w:sz w:val="20"/>
                <w:szCs w:val="20"/>
                <w:lang w:val="hy-AM"/>
              </w:rPr>
              <w:t>несоответствие</w:t>
            </w:r>
            <w:r w:rsidRPr="001A441F">
              <w:rPr>
                <w:rFonts w:ascii="GHEA Grapalat" w:hAnsi="GHEA Grapalat"/>
                <w:color w:val="000000"/>
                <w:sz w:val="20"/>
                <w:szCs w:val="20"/>
                <w:lang w:val="hy-AM"/>
              </w:rPr>
              <w:t xml:space="preserve"> </w:t>
            </w:r>
            <w:r w:rsidRPr="001A441F">
              <w:rPr>
                <w:rFonts w:ascii="GHEA Grapalat" w:hAnsi="GHEA Grapalat" w:cs="Sylfaen"/>
                <w:color w:val="000000"/>
                <w:sz w:val="20"/>
                <w:szCs w:val="20"/>
                <w:lang w:val="hy-AM"/>
              </w:rPr>
              <w:t>исправление</w:t>
            </w:r>
            <w:r w:rsidRPr="001A441F">
              <w:rPr>
                <w:rFonts w:ascii="GHEA Grapalat" w:hAnsi="GHEA Grapalat"/>
                <w:color w:val="000000"/>
                <w:sz w:val="20"/>
                <w:szCs w:val="20"/>
                <w:lang w:val="hy-AM"/>
              </w:rPr>
              <w:t xml:space="preserve"> </w:t>
            </w:r>
            <w:r w:rsidRPr="001A441F">
              <w:rPr>
                <w:rFonts w:ascii="GHEA Grapalat" w:hAnsi="GHEA Grapalat" w:cs="Sylfaen"/>
                <w:color w:val="000000"/>
                <w:sz w:val="20"/>
                <w:szCs w:val="20"/>
                <w:lang w:val="hy-AM"/>
              </w:rPr>
              <w:t>крайний срок</w:t>
            </w:r>
            <w:r w:rsidRPr="001A441F">
              <w:rPr>
                <w:rFonts w:ascii="GHEA Grapalat" w:hAnsi="GHEA Grapalat"/>
                <w:color w:val="000000"/>
                <w:sz w:val="20"/>
                <w:szCs w:val="20"/>
                <w:lang w:val="hy-AM"/>
              </w:rPr>
              <w:t xml:space="preserve"> </w:t>
            </w:r>
            <w:r w:rsidRPr="001A441F">
              <w:rPr>
                <w:rFonts w:ascii="GHEA Grapalat" w:hAnsi="GHEA Grapalat" w:cs="Sylfaen"/>
                <w:color w:val="000000"/>
                <w:sz w:val="20"/>
                <w:szCs w:val="20"/>
                <w:lang w:val="hy-AM"/>
              </w:rPr>
              <w:t>является</w:t>
            </w:r>
            <w:r w:rsidRPr="001A441F">
              <w:rPr>
                <w:rFonts w:ascii="GHEA Grapalat" w:hAnsi="GHEA Grapalat"/>
                <w:color w:val="000000"/>
                <w:sz w:val="20"/>
                <w:szCs w:val="20"/>
                <w:lang w:val="hy-AM"/>
              </w:rPr>
              <w:t xml:space="preserve"> </w:t>
            </w:r>
            <w:r w:rsidRPr="001A441F">
              <w:rPr>
                <w:rFonts w:ascii="GHEA Grapalat" w:hAnsi="GHEA Grapalat" w:cs="Sylfaen"/>
                <w:color w:val="000000"/>
                <w:sz w:val="20"/>
                <w:szCs w:val="20"/>
                <w:lang w:val="hy-AM"/>
              </w:rPr>
              <w:t>определенный</w:t>
            </w:r>
            <w:r w:rsidRPr="001A441F">
              <w:rPr>
                <w:rFonts w:ascii="GHEA Grapalat" w:hAnsi="GHEA Grapalat"/>
                <w:color w:val="000000"/>
                <w:sz w:val="20"/>
                <w:szCs w:val="20"/>
                <w:lang w:val="hy-AM"/>
              </w:rPr>
              <w:t>1</w:t>
            </w:r>
            <w:r w:rsidRPr="001A441F">
              <w:rPr>
                <w:rFonts w:ascii="GHEA Grapalat" w:hAnsi="GHEA Grapalat" w:cs="Sylfaen"/>
                <w:color w:val="000000"/>
                <w:sz w:val="20"/>
                <w:szCs w:val="20"/>
                <w:lang w:val="hy-AM"/>
              </w:rPr>
              <w:t>день</w:t>
            </w:r>
            <w:r w:rsidRPr="001A441F">
              <w:rPr>
                <w:rFonts w:ascii="GHEA Grapalat" w:hAnsi="GHEA Grapalat"/>
                <w:color w:val="000000"/>
                <w:sz w:val="20"/>
                <w:szCs w:val="20"/>
                <w:lang w:val="hy-AM"/>
              </w:rPr>
              <w:t>:</w:t>
            </w:r>
          </w:p>
        </w:tc>
        <w:tc>
          <w:tcPr>
            <w:tcW w:w="992" w:type="dxa"/>
            <w:tcBorders>
              <w:top w:val="nil"/>
              <w:left w:val="single" w:sz="8" w:space="0" w:color="auto"/>
              <w:bottom w:val="single" w:sz="8" w:space="0" w:color="auto"/>
              <w:right w:val="nil"/>
            </w:tcBorders>
            <w:shd w:val="clear" w:color="auto" w:fill="auto"/>
            <w:vAlign w:val="center"/>
          </w:tcPr>
          <w:p w:rsidR="00F0799E" w:rsidRPr="0060474D" w:rsidRDefault="00F0799E" w:rsidP="007E0598">
            <w:pPr>
              <w:jc w:val="center"/>
              <w:rPr>
                <w:rFonts w:ascii="GHEA Grapalat" w:hAnsi="GHEA Grapalat" w:cs="Sylfaen"/>
                <w:color w:val="000000"/>
                <w:sz w:val="20"/>
                <w:szCs w:val="20"/>
              </w:rPr>
            </w:pPr>
            <w:r>
              <w:rPr>
                <w:rFonts w:ascii="Sylfaen" w:hAnsi="Sylfaen" w:cs="Sylfaen"/>
                <w:color w:val="000000"/>
                <w:sz w:val="20"/>
                <w:szCs w:val="20"/>
              </w:rPr>
              <w:t>кг</w:t>
            </w:r>
          </w:p>
        </w:tc>
        <w:tc>
          <w:tcPr>
            <w:tcW w:w="709" w:type="dxa"/>
          </w:tcPr>
          <w:p w:rsidR="00F0799E" w:rsidRPr="00602AF2" w:rsidRDefault="00F0799E" w:rsidP="007E0598">
            <w:pPr>
              <w:jc w:val="center"/>
              <w:rPr>
                <w:rFonts w:ascii="GHEA Grapalat" w:hAnsi="GHEA Grapalat"/>
                <w:sz w:val="20"/>
                <w:szCs w:val="20"/>
              </w:rPr>
            </w:pPr>
          </w:p>
        </w:tc>
        <w:tc>
          <w:tcPr>
            <w:tcW w:w="709" w:type="dxa"/>
          </w:tcPr>
          <w:p w:rsidR="00F0799E" w:rsidRPr="00602AF2" w:rsidRDefault="00F0799E" w:rsidP="007E0598">
            <w:pPr>
              <w:jc w:val="center"/>
              <w:rPr>
                <w:rFonts w:ascii="GHEA Grapalat" w:hAnsi="GHEA Grapalat"/>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rsidR="00F0799E" w:rsidRPr="00341FAB" w:rsidRDefault="00F0799E" w:rsidP="007E0598">
            <w:pPr>
              <w:jc w:val="center"/>
              <w:rPr>
                <w:rFonts w:ascii="GHEA Grapalat" w:hAnsi="GHEA Grapalat"/>
                <w:color w:val="000000" w:themeColor="text1"/>
                <w:sz w:val="20"/>
                <w:szCs w:val="20"/>
              </w:rPr>
            </w:pPr>
            <w:r>
              <w:rPr>
                <w:rFonts w:ascii="Calibri" w:hAnsi="Calibri"/>
                <w:b/>
                <w:bCs/>
                <w:color w:val="000000"/>
                <w:sz w:val="20"/>
                <w:szCs w:val="20"/>
              </w:rPr>
              <w:t>30</w:t>
            </w:r>
          </w:p>
        </w:tc>
        <w:tc>
          <w:tcPr>
            <w:tcW w:w="992" w:type="dxa"/>
          </w:tcPr>
          <w:p w:rsidR="00F0799E" w:rsidRPr="006267DC" w:rsidRDefault="00F0799E" w:rsidP="007E0598">
            <w:pPr>
              <w:jc w:val="center"/>
              <w:rPr>
                <w:rFonts w:ascii="GHEA Grapalat" w:hAnsi="GHEA Grapalat" w:cs="Sylfaen"/>
                <w:color w:val="000000" w:themeColor="text1"/>
                <w:sz w:val="20"/>
                <w:szCs w:val="20"/>
                <w:lang w:val="hy-AM"/>
              </w:rPr>
            </w:pPr>
            <w:r w:rsidRPr="006267DC">
              <w:rPr>
                <w:rFonts w:ascii="GHEA Grapalat" w:hAnsi="GHEA Grapalat" w:cs="Sylfaen"/>
                <w:sz w:val="16"/>
                <w:szCs w:val="16"/>
                <w:lang w:val="hy-AM"/>
              </w:rPr>
              <w:t>К</w:t>
            </w:r>
            <w:r w:rsidRPr="006267DC">
              <w:rPr>
                <w:rFonts w:ascii="MS Mincho" w:eastAsia="MS Mincho" w:hAnsi="MS Mincho" w:cs="MS Mincho" w:hint="eastAsia"/>
                <w:sz w:val="16"/>
                <w:szCs w:val="16"/>
                <w:lang w:val="hy-AM"/>
              </w:rPr>
              <w:t>․</w:t>
            </w:r>
            <w:r w:rsidRPr="006267DC">
              <w:rPr>
                <w:rFonts w:ascii="GHEA Grapalat" w:hAnsi="GHEA Grapalat"/>
                <w:sz w:val="16"/>
                <w:szCs w:val="16"/>
                <w:lang w:val="hy-AM"/>
              </w:rPr>
              <w:t xml:space="preserve"> </w:t>
            </w:r>
            <w:r w:rsidRPr="006267DC">
              <w:rPr>
                <w:rFonts w:ascii="GHEA Grapalat" w:hAnsi="GHEA Grapalat" w:cs="Sylfaen"/>
                <w:sz w:val="16"/>
                <w:szCs w:val="16"/>
                <w:lang w:val="hy-AM"/>
              </w:rPr>
              <w:t>Веди</w:t>
            </w:r>
            <w:r w:rsidRPr="006267DC">
              <w:rPr>
                <w:rFonts w:ascii="GHEA Grapalat" w:hAnsi="GHEA Grapalat"/>
                <w:sz w:val="16"/>
                <w:szCs w:val="16"/>
                <w:lang w:val="hy-AM"/>
              </w:rPr>
              <w:t xml:space="preserve"> </w:t>
            </w:r>
            <w:r w:rsidRPr="006267DC">
              <w:rPr>
                <w:rFonts w:ascii="GHEA Grapalat" w:hAnsi="GHEA Grapalat" w:cs="Sylfaen"/>
                <w:sz w:val="16"/>
                <w:szCs w:val="16"/>
                <w:lang w:val="hy-AM"/>
              </w:rPr>
              <w:t>Араратян</w:t>
            </w:r>
            <w:r w:rsidRPr="006267DC">
              <w:rPr>
                <w:rFonts w:ascii="GHEA Grapalat" w:hAnsi="GHEA Grapalat"/>
                <w:sz w:val="16"/>
                <w:szCs w:val="16"/>
                <w:lang w:val="hy-AM"/>
              </w:rPr>
              <w:t>81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F0799E" w:rsidRPr="00341FAB" w:rsidRDefault="00F0799E" w:rsidP="007E0598">
            <w:pPr>
              <w:jc w:val="center"/>
              <w:rPr>
                <w:rFonts w:ascii="GHEA Grapalat" w:hAnsi="GHEA Grapalat"/>
                <w:color w:val="000000" w:themeColor="text1"/>
                <w:sz w:val="20"/>
                <w:szCs w:val="20"/>
              </w:rPr>
            </w:pPr>
            <w:r>
              <w:rPr>
                <w:rFonts w:ascii="Calibri" w:hAnsi="Calibri"/>
                <w:b/>
                <w:bCs/>
                <w:color w:val="000000"/>
                <w:sz w:val="20"/>
                <w:szCs w:val="20"/>
              </w:rPr>
              <w:t>30</w:t>
            </w:r>
          </w:p>
        </w:tc>
        <w:tc>
          <w:tcPr>
            <w:tcW w:w="1701" w:type="dxa"/>
          </w:tcPr>
          <w:p w:rsidR="00F0799E" w:rsidRPr="00602AF2" w:rsidRDefault="00F0799E" w:rsidP="007E0598">
            <w:pPr>
              <w:jc w:val="center"/>
              <w:rPr>
                <w:rFonts w:ascii="GHEA Grapalat" w:hAnsi="GHEA Grapalat" w:cs="Sylfaen"/>
                <w:sz w:val="16"/>
                <w:szCs w:val="16"/>
                <w:lang w:val="hy-AM"/>
              </w:rPr>
            </w:pPr>
            <w:r w:rsidRPr="000612A8">
              <w:rPr>
                <w:rFonts w:ascii="GHEA Grapalat" w:hAnsi="GHEA Grapalat" w:cs="Sylfaen"/>
                <w:sz w:val="16"/>
                <w:szCs w:val="16"/>
                <w:lang w:val="hy-AM"/>
              </w:rPr>
              <w:t>После вступления контракта в силу, вплоть до последнего рабочего дня декабря 2026 года включительно, в детском саду.</w:t>
            </w:r>
          </w:p>
        </w:tc>
      </w:tr>
      <w:tr w:rsidR="00F0799E" w:rsidRPr="00602AF2" w:rsidTr="007E0598">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F0799E" w:rsidRPr="00602AF2" w:rsidRDefault="00F0799E" w:rsidP="00F0799E">
            <w:pPr>
              <w:pStyle w:val="aff3"/>
              <w:numPr>
                <w:ilvl w:val="0"/>
                <w:numId w:val="13"/>
              </w:numPr>
              <w:jc w:val="center"/>
              <w:rPr>
                <w:rFonts w:ascii="GHEA Grapalat" w:hAnsi="GHEA Grapalat"/>
                <w:color w:val="000000"/>
                <w:sz w:val="20"/>
                <w:szCs w:val="20"/>
              </w:rPr>
            </w:pPr>
          </w:p>
        </w:tc>
        <w:tc>
          <w:tcPr>
            <w:tcW w:w="1134" w:type="dxa"/>
            <w:tcBorders>
              <w:top w:val="nil"/>
              <w:left w:val="single" w:sz="8" w:space="0" w:color="auto"/>
              <w:bottom w:val="single" w:sz="8" w:space="0" w:color="auto"/>
              <w:right w:val="single" w:sz="8" w:space="0" w:color="auto"/>
            </w:tcBorders>
            <w:shd w:val="clear" w:color="auto" w:fill="auto"/>
            <w:vAlign w:val="center"/>
          </w:tcPr>
          <w:p w:rsidR="00F0799E" w:rsidRPr="00602AF2" w:rsidRDefault="00F0799E" w:rsidP="007E0598">
            <w:pPr>
              <w:jc w:val="center"/>
              <w:rPr>
                <w:rFonts w:ascii="GHEA Grapalat" w:hAnsi="GHEA Grapalat"/>
                <w:color w:val="000000"/>
                <w:sz w:val="20"/>
                <w:szCs w:val="20"/>
              </w:rPr>
            </w:pPr>
            <w:r>
              <w:rPr>
                <w:rFonts w:ascii="Calibri" w:hAnsi="Calibri"/>
                <w:color w:val="000000"/>
                <w:sz w:val="20"/>
                <w:szCs w:val="20"/>
              </w:rPr>
              <w:t>15841100</w:t>
            </w:r>
          </w:p>
        </w:tc>
        <w:tc>
          <w:tcPr>
            <w:tcW w:w="1559" w:type="dxa"/>
            <w:tcBorders>
              <w:top w:val="single" w:sz="4" w:space="0" w:color="auto"/>
              <w:left w:val="nil"/>
              <w:bottom w:val="single" w:sz="4" w:space="0" w:color="auto"/>
              <w:right w:val="single" w:sz="4" w:space="0" w:color="auto"/>
            </w:tcBorders>
            <w:shd w:val="clear" w:color="auto" w:fill="auto"/>
            <w:vAlign w:val="center"/>
          </w:tcPr>
          <w:p w:rsidR="00F0799E" w:rsidRPr="00602AF2" w:rsidRDefault="00F0799E" w:rsidP="007E0598">
            <w:pPr>
              <w:jc w:val="center"/>
              <w:rPr>
                <w:rFonts w:ascii="GHEA Grapalat" w:hAnsi="GHEA Grapalat" w:cs="Sylfaen"/>
                <w:color w:val="000000"/>
                <w:sz w:val="20"/>
                <w:szCs w:val="20"/>
              </w:rPr>
            </w:pPr>
            <w:r>
              <w:rPr>
                <w:rFonts w:ascii="Sylfaen" w:hAnsi="Sylfaen" w:cs="Sylfaen"/>
                <w:color w:val="000000"/>
                <w:sz w:val="20"/>
                <w:szCs w:val="20"/>
              </w:rPr>
              <w:t>Какао</w:t>
            </w:r>
          </w:p>
        </w:tc>
        <w:tc>
          <w:tcPr>
            <w:tcW w:w="993" w:type="dxa"/>
            <w:tcBorders>
              <w:left w:val="single" w:sz="4" w:space="0" w:color="auto"/>
            </w:tcBorders>
          </w:tcPr>
          <w:p w:rsidR="00F0799E" w:rsidRPr="00602AF2" w:rsidRDefault="00F0799E" w:rsidP="007E0598">
            <w:pPr>
              <w:jc w:val="center"/>
              <w:rPr>
                <w:rFonts w:ascii="GHEA Grapalat" w:hAnsi="GHEA Grapalat"/>
                <w:sz w:val="20"/>
                <w:szCs w:val="20"/>
              </w:rPr>
            </w:pPr>
          </w:p>
        </w:tc>
        <w:tc>
          <w:tcPr>
            <w:tcW w:w="4961" w:type="dxa"/>
          </w:tcPr>
          <w:p w:rsidR="00F0799E" w:rsidRPr="001A441F" w:rsidRDefault="00F0799E" w:rsidP="007E0598">
            <w:pPr>
              <w:rPr>
                <w:rFonts w:ascii="GHEA Grapalat" w:hAnsi="GHEA Grapalat" w:cs="Calibri"/>
                <w:sz w:val="18"/>
                <w:szCs w:val="18"/>
              </w:rPr>
            </w:pPr>
            <w:r w:rsidRPr="001A441F">
              <w:rPr>
                <w:rFonts w:ascii="GHEA Grapalat" w:hAnsi="GHEA Grapalat" w:cs="Calibri"/>
                <w:sz w:val="18"/>
                <w:szCs w:val="18"/>
              </w:rPr>
              <w:t>Какао-порошок, фабричного производства, предварительно отмеренный. Упакован в бумажные коробки, не взвешен.</w:t>
            </w:r>
          </w:p>
          <w:p w:rsidR="00F0799E" w:rsidRPr="001A441F" w:rsidRDefault="00F0799E" w:rsidP="007E0598">
            <w:pPr>
              <w:rPr>
                <w:rFonts w:ascii="GHEA Grapalat" w:hAnsi="GHEA Grapalat" w:cs="Sylfaen"/>
                <w:color w:val="000000"/>
                <w:sz w:val="18"/>
                <w:szCs w:val="18"/>
                <w:lang w:val="hy-AM"/>
              </w:rPr>
            </w:pPr>
            <w:r w:rsidRPr="001A441F">
              <w:rPr>
                <w:rFonts w:ascii="GHEA Grapalat" w:hAnsi="GHEA Grapalat" w:cs="Calibri"/>
                <w:sz w:val="18"/>
                <w:szCs w:val="18"/>
                <w:lang w:val="hy-AM"/>
              </w:rPr>
              <w:t>Безопасность в соответствии с гигиеническими нормами № 2-III-4.9-01-2010 и статьей 8 Закона Республики Армения «О безопасности пищевых продуктов».</w:t>
            </w:r>
            <w:r w:rsidRPr="001A441F">
              <w:rPr>
                <w:rFonts w:ascii="GHEA Grapalat" w:hAnsi="GHEA Grapalat" w:cs="Sylfaen"/>
                <w:color w:val="000000"/>
                <w:sz w:val="18"/>
                <w:szCs w:val="18"/>
                <w:lang w:val="hy-AM"/>
              </w:rPr>
              <w:t>Маркировка:</w:t>
            </w:r>
            <w:r w:rsidRPr="001A441F">
              <w:rPr>
                <w:rFonts w:ascii="GHEA Grapalat" w:hAnsi="GHEA Grapalat"/>
                <w:color w:val="000000"/>
                <w:sz w:val="18"/>
                <w:szCs w:val="18"/>
                <w:lang w:val="hy-AM"/>
              </w:rPr>
              <w:t xml:space="preserve"> </w:t>
            </w:r>
            <w:r w:rsidRPr="001A441F">
              <w:rPr>
                <w:rFonts w:ascii="GHEA Grapalat" w:hAnsi="GHEA Grapalat" w:cs="Sylfaen"/>
                <w:color w:val="000000"/>
                <w:sz w:val="18"/>
                <w:szCs w:val="18"/>
                <w:lang w:val="hy-AM"/>
              </w:rPr>
              <w:t>читаемый</w:t>
            </w:r>
            <w:r w:rsidRPr="001A441F">
              <w:rPr>
                <w:rFonts w:ascii="GHEA Grapalat" w:hAnsi="GHEA Grapalat"/>
                <w:color w:val="000000"/>
                <w:sz w:val="18"/>
                <w:szCs w:val="18"/>
                <w:lang w:val="hy-AM"/>
              </w:rPr>
              <w:t xml:space="preserve">:  </w:t>
            </w:r>
            <w:r w:rsidRPr="001A441F">
              <w:rPr>
                <w:rFonts w:ascii="GHEA Grapalat" w:hAnsi="GHEA Grapalat" w:cs="Sylfaen"/>
                <w:color w:val="000000"/>
                <w:sz w:val="18"/>
                <w:szCs w:val="18"/>
                <w:lang w:val="hy-AM"/>
              </w:rPr>
              <w:t>Еда</w:t>
            </w:r>
            <w:r w:rsidRPr="001A441F">
              <w:rPr>
                <w:rFonts w:ascii="GHEA Grapalat" w:hAnsi="GHEA Grapalat"/>
                <w:color w:val="000000"/>
                <w:sz w:val="18"/>
                <w:szCs w:val="18"/>
                <w:lang w:val="hy-AM"/>
              </w:rPr>
              <w:t xml:space="preserve"> </w:t>
            </w:r>
            <w:r w:rsidRPr="001A441F">
              <w:rPr>
                <w:rFonts w:ascii="GHEA Grapalat" w:hAnsi="GHEA Grapalat" w:cs="Sylfaen"/>
                <w:color w:val="000000"/>
                <w:sz w:val="18"/>
                <w:szCs w:val="18"/>
                <w:lang w:val="hy-AM"/>
              </w:rPr>
              <w:t>поставлять</w:t>
            </w:r>
            <w:r w:rsidRPr="001A441F">
              <w:rPr>
                <w:rFonts w:ascii="GHEA Grapalat" w:hAnsi="GHEA Grapalat"/>
                <w:color w:val="000000"/>
                <w:sz w:val="18"/>
                <w:szCs w:val="18"/>
                <w:lang w:val="hy-AM"/>
              </w:rPr>
              <w:t xml:space="preserve"> </w:t>
            </w:r>
            <w:r w:rsidRPr="001A441F">
              <w:rPr>
                <w:rFonts w:ascii="GHEA Grapalat" w:hAnsi="GHEA Grapalat" w:cs="Sylfaen"/>
                <w:color w:val="000000"/>
                <w:sz w:val="18"/>
                <w:szCs w:val="18"/>
                <w:lang w:val="hy-AM"/>
              </w:rPr>
              <w:t>в случае</w:t>
            </w:r>
            <w:r w:rsidRPr="001A441F">
              <w:rPr>
                <w:rFonts w:ascii="GHEA Grapalat" w:hAnsi="GHEA Grapalat"/>
                <w:color w:val="000000"/>
                <w:sz w:val="18"/>
                <w:szCs w:val="18"/>
                <w:lang w:val="hy-AM"/>
              </w:rPr>
              <w:t xml:space="preserve"> </w:t>
            </w:r>
            <w:r w:rsidRPr="001A441F">
              <w:rPr>
                <w:rFonts w:ascii="GHEA Grapalat" w:hAnsi="GHEA Grapalat" w:cs="Sylfaen"/>
                <w:color w:val="000000"/>
                <w:sz w:val="18"/>
                <w:szCs w:val="18"/>
                <w:lang w:val="hy-AM"/>
              </w:rPr>
              <w:t>технический</w:t>
            </w:r>
            <w:r w:rsidRPr="001A441F">
              <w:rPr>
                <w:rFonts w:ascii="GHEA Grapalat" w:hAnsi="GHEA Grapalat"/>
                <w:color w:val="000000"/>
                <w:sz w:val="18"/>
                <w:szCs w:val="18"/>
                <w:lang w:val="hy-AM"/>
              </w:rPr>
              <w:t xml:space="preserve"> </w:t>
            </w:r>
            <w:r w:rsidRPr="001A441F">
              <w:rPr>
                <w:rFonts w:ascii="GHEA Grapalat" w:hAnsi="GHEA Grapalat" w:cs="Sylfaen"/>
                <w:color w:val="000000"/>
                <w:sz w:val="18"/>
                <w:szCs w:val="18"/>
                <w:lang w:val="hy-AM"/>
              </w:rPr>
              <w:t>к описанию</w:t>
            </w:r>
            <w:r w:rsidRPr="001A441F">
              <w:rPr>
                <w:rFonts w:ascii="GHEA Grapalat" w:hAnsi="GHEA Grapalat"/>
                <w:color w:val="000000"/>
                <w:sz w:val="18"/>
                <w:szCs w:val="18"/>
                <w:lang w:val="hy-AM"/>
              </w:rPr>
              <w:t xml:space="preserve"> </w:t>
            </w:r>
            <w:r w:rsidRPr="001A441F">
              <w:rPr>
                <w:rFonts w:ascii="GHEA Grapalat" w:hAnsi="GHEA Grapalat" w:cs="Sylfaen"/>
                <w:color w:val="000000"/>
                <w:sz w:val="18"/>
                <w:szCs w:val="18"/>
                <w:lang w:val="hy-AM"/>
              </w:rPr>
              <w:t>или</w:t>
            </w:r>
            <w:r w:rsidRPr="001A441F">
              <w:rPr>
                <w:rFonts w:ascii="GHEA Grapalat" w:hAnsi="GHEA Grapalat"/>
                <w:color w:val="000000"/>
                <w:sz w:val="18"/>
                <w:szCs w:val="18"/>
                <w:lang w:val="hy-AM"/>
              </w:rPr>
              <w:t xml:space="preserve"> </w:t>
            </w:r>
            <w:r w:rsidRPr="001A441F">
              <w:rPr>
                <w:rFonts w:ascii="GHEA Grapalat" w:hAnsi="GHEA Grapalat" w:cs="Sylfaen"/>
                <w:color w:val="000000"/>
                <w:sz w:val="18"/>
                <w:szCs w:val="18"/>
                <w:lang w:val="hy-AM"/>
              </w:rPr>
              <w:t>поставлять</w:t>
            </w:r>
            <w:r w:rsidRPr="001A441F">
              <w:rPr>
                <w:rFonts w:ascii="GHEA Grapalat" w:hAnsi="GHEA Grapalat"/>
                <w:color w:val="000000"/>
                <w:sz w:val="18"/>
                <w:szCs w:val="18"/>
                <w:lang w:val="hy-AM"/>
              </w:rPr>
              <w:t xml:space="preserve"> </w:t>
            </w:r>
            <w:r w:rsidRPr="001A441F">
              <w:rPr>
                <w:rFonts w:ascii="GHEA Grapalat" w:hAnsi="GHEA Grapalat" w:cs="Sylfaen"/>
                <w:color w:val="000000"/>
                <w:sz w:val="18"/>
                <w:szCs w:val="18"/>
                <w:lang w:val="hy-AM"/>
              </w:rPr>
              <w:t>к условиям</w:t>
            </w:r>
            <w:r w:rsidRPr="001A441F">
              <w:rPr>
                <w:rFonts w:ascii="GHEA Grapalat" w:hAnsi="GHEA Grapalat"/>
                <w:color w:val="000000"/>
                <w:sz w:val="18"/>
                <w:szCs w:val="18"/>
                <w:lang w:val="hy-AM"/>
              </w:rPr>
              <w:t xml:space="preserve"> </w:t>
            </w:r>
            <w:r w:rsidRPr="001A441F">
              <w:rPr>
                <w:rFonts w:ascii="GHEA Grapalat" w:hAnsi="GHEA Grapalat" w:cs="Sylfaen"/>
                <w:color w:val="000000"/>
                <w:sz w:val="18"/>
                <w:szCs w:val="18"/>
                <w:lang w:val="hy-AM"/>
              </w:rPr>
              <w:t>несоответствие</w:t>
            </w:r>
            <w:r w:rsidRPr="001A441F">
              <w:rPr>
                <w:rFonts w:ascii="GHEA Grapalat" w:hAnsi="GHEA Grapalat"/>
                <w:color w:val="000000"/>
                <w:sz w:val="18"/>
                <w:szCs w:val="18"/>
                <w:lang w:val="hy-AM"/>
              </w:rPr>
              <w:t xml:space="preserve"> </w:t>
            </w:r>
            <w:r w:rsidRPr="001A441F">
              <w:rPr>
                <w:rFonts w:ascii="GHEA Grapalat" w:hAnsi="GHEA Grapalat" w:cs="Sylfaen"/>
                <w:color w:val="000000"/>
                <w:sz w:val="18"/>
                <w:szCs w:val="18"/>
                <w:lang w:val="hy-AM"/>
              </w:rPr>
              <w:t>в</w:t>
            </w:r>
            <w:r w:rsidRPr="001A441F">
              <w:rPr>
                <w:rFonts w:ascii="GHEA Grapalat" w:hAnsi="GHEA Grapalat"/>
                <w:color w:val="000000"/>
                <w:sz w:val="18"/>
                <w:szCs w:val="18"/>
                <w:lang w:val="hy-AM"/>
              </w:rPr>
              <w:t xml:space="preserve"> </w:t>
            </w:r>
            <w:r w:rsidRPr="001A441F">
              <w:rPr>
                <w:rFonts w:ascii="GHEA Grapalat" w:hAnsi="GHEA Grapalat" w:cs="Sylfaen"/>
                <w:color w:val="000000"/>
                <w:sz w:val="18"/>
                <w:szCs w:val="18"/>
                <w:lang w:val="hy-AM"/>
              </w:rPr>
              <w:t>приложение</w:t>
            </w:r>
            <w:r w:rsidRPr="001A441F">
              <w:rPr>
                <w:rFonts w:ascii="GHEA Grapalat" w:hAnsi="GHEA Grapalat"/>
                <w:color w:val="000000"/>
                <w:sz w:val="18"/>
                <w:szCs w:val="18"/>
                <w:lang w:val="hy-AM"/>
              </w:rPr>
              <w:t xml:space="preserve"> </w:t>
            </w:r>
            <w:r w:rsidRPr="001A441F">
              <w:rPr>
                <w:rFonts w:ascii="GHEA Grapalat" w:hAnsi="GHEA Grapalat" w:cs="Sylfaen"/>
                <w:color w:val="000000"/>
                <w:sz w:val="18"/>
                <w:szCs w:val="18"/>
                <w:lang w:val="hy-AM"/>
              </w:rPr>
              <w:t>придёт</w:t>
            </w:r>
            <w:r w:rsidRPr="001A441F">
              <w:rPr>
                <w:rFonts w:ascii="GHEA Grapalat" w:hAnsi="GHEA Grapalat"/>
                <w:color w:val="000000"/>
                <w:sz w:val="18"/>
                <w:szCs w:val="18"/>
                <w:lang w:val="hy-AM"/>
              </w:rPr>
              <w:t xml:space="preserve"> </w:t>
            </w:r>
            <w:r w:rsidRPr="001A441F">
              <w:rPr>
                <w:rFonts w:ascii="GHEA Grapalat" w:hAnsi="GHEA Grapalat" w:cs="Sylfaen"/>
                <w:color w:val="000000"/>
                <w:sz w:val="18"/>
                <w:szCs w:val="18"/>
                <w:lang w:val="hy-AM"/>
              </w:rPr>
              <w:t>в случае</w:t>
            </w:r>
            <w:r w:rsidRPr="001A441F">
              <w:rPr>
                <w:rFonts w:ascii="GHEA Grapalat" w:hAnsi="GHEA Grapalat"/>
                <w:color w:val="000000"/>
                <w:sz w:val="18"/>
                <w:szCs w:val="18"/>
                <w:lang w:val="hy-AM"/>
              </w:rPr>
              <w:t xml:space="preserve"> </w:t>
            </w:r>
            <w:r w:rsidRPr="001A441F">
              <w:rPr>
                <w:rFonts w:ascii="GHEA Grapalat" w:hAnsi="GHEA Grapalat" w:cs="Sylfaen"/>
                <w:color w:val="000000"/>
                <w:sz w:val="18"/>
                <w:szCs w:val="18"/>
                <w:lang w:val="hy-AM"/>
              </w:rPr>
              <w:t>несоответствие</w:t>
            </w:r>
            <w:r w:rsidRPr="001A441F">
              <w:rPr>
                <w:rFonts w:ascii="GHEA Grapalat" w:hAnsi="GHEA Grapalat"/>
                <w:color w:val="000000"/>
                <w:sz w:val="18"/>
                <w:szCs w:val="18"/>
                <w:lang w:val="hy-AM"/>
              </w:rPr>
              <w:t xml:space="preserve"> </w:t>
            </w:r>
            <w:r w:rsidRPr="001A441F">
              <w:rPr>
                <w:rFonts w:ascii="GHEA Grapalat" w:hAnsi="GHEA Grapalat" w:cs="Sylfaen"/>
                <w:color w:val="000000"/>
                <w:sz w:val="18"/>
                <w:szCs w:val="18"/>
                <w:lang w:val="hy-AM"/>
              </w:rPr>
              <w:t>исправление</w:t>
            </w:r>
            <w:r w:rsidRPr="001A441F">
              <w:rPr>
                <w:rFonts w:ascii="GHEA Grapalat" w:hAnsi="GHEA Grapalat"/>
                <w:color w:val="000000"/>
                <w:sz w:val="18"/>
                <w:szCs w:val="18"/>
                <w:lang w:val="hy-AM"/>
              </w:rPr>
              <w:t xml:space="preserve"> </w:t>
            </w:r>
            <w:r w:rsidRPr="001A441F">
              <w:rPr>
                <w:rFonts w:ascii="GHEA Grapalat" w:hAnsi="GHEA Grapalat" w:cs="Sylfaen"/>
                <w:color w:val="000000"/>
                <w:sz w:val="18"/>
                <w:szCs w:val="18"/>
                <w:lang w:val="hy-AM"/>
              </w:rPr>
              <w:t>крайний срок</w:t>
            </w:r>
            <w:r w:rsidRPr="001A441F">
              <w:rPr>
                <w:rFonts w:ascii="GHEA Grapalat" w:hAnsi="GHEA Grapalat"/>
                <w:color w:val="000000"/>
                <w:sz w:val="18"/>
                <w:szCs w:val="18"/>
                <w:lang w:val="hy-AM"/>
              </w:rPr>
              <w:t xml:space="preserve"> </w:t>
            </w:r>
            <w:r w:rsidRPr="001A441F">
              <w:rPr>
                <w:rFonts w:ascii="GHEA Grapalat" w:hAnsi="GHEA Grapalat" w:cs="Sylfaen"/>
                <w:color w:val="000000"/>
                <w:sz w:val="18"/>
                <w:szCs w:val="18"/>
                <w:lang w:val="hy-AM"/>
              </w:rPr>
              <w:t>является</w:t>
            </w:r>
            <w:r w:rsidRPr="001A441F">
              <w:rPr>
                <w:rFonts w:ascii="GHEA Grapalat" w:hAnsi="GHEA Grapalat"/>
                <w:color w:val="000000"/>
                <w:sz w:val="18"/>
                <w:szCs w:val="18"/>
                <w:lang w:val="hy-AM"/>
              </w:rPr>
              <w:t xml:space="preserve"> </w:t>
            </w:r>
            <w:r w:rsidRPr="001A441F">
              <w:rPr>
                <w:rFonts w:ascii="GHEA Grapalat" w:hAnsi="GHEA Grapalat" w:cs="Sylfaen"/>
                <w:color w:val="000000"/>
                <w:sz w:val="18"/>
                <w:szCs w:val="18"/>
                <w:lang w:val="hy-AM"/>
              </w:rPr>
              <w:t>определенный</w:t>
            </w:r>
            <w:r w:rsidRPr="001A441F">
              <w:rPr>
                <w:rFonts w:ascii="GHEA Grapalat" w:hAnsi="GHEA Grapalat"/>
                <w:color w:val="000000"/>
                <w:sz w:val="18"/>
                <w:szCs w:val="18"/>
                <w:lang w:val="hy-AM"/>
              </w:rPr>
              <w:t>1</w:t>
            </w:r>
            <w:r w:rsidRPr="001A441F">
              <w:rPr>
                <w:rFonts w:ascii="GHEA Grapalat" w:hAnsi="GHEA Grapalat" w:cs="Sylfaen"/>
                <w:color w:val="000000"/>
                <w:sz w:val="18"/>
                <w:szCs w:val="18"/>
                <w:lang w:val="hy-AM"/>
              </w:rPr>
              <w:t>день</w:t>
            </w:r>
            <w:r w:rsidRPr="001A441F">
              <w:rPr>
                <w:rFonts w:ascii="GHEA Grapalat" w:hAnsi="GHEA Grapalat"/>
                <w:color w:val="000000"/>
                <w:sz w:val="18"/>
                <w:szCs w:val="18"/>
                <w:lang w:val="hy-AM"/>
              </w:rPr>
              <w:t>:</w:t>
            </w:r>
          </w:p>
        </w:tc>
        <w:tc>
          <w:tcPr>
            <w:tcW w:w="992" w:type="dxa"/>
            <w:tcBorders>
              <w:top w:val="nil"/>
              <w:left w:val="single" w:sz="8" w:space="0" w:color="auto"/>
              <w:bottom w:val="single" w:sz="8" w:space="0" w:color="auto"/>
              <w:right w:val="nil"/>
            </w:tcBorders>
            <w:shd w:val="clear" w:color="auto" w:fill="auto"/>
            <w:vAlign w:val="center"/>
          </w:tcPr>
          <w:p w:rsidR="00F0799E" w:rsidRPr="00602AF2" w:rsidRDefault="00F0799E" w:rsidP="007E0598">
            <w:pPr>
              <w:jc w:val="center"/>
              <w:rPr>
                <w:rFonts w:ascii="GHEA Grapalat" w:hAnsi="GHEA Grapalat" w:cs="Sylfaen"/>
                <w:color w:val="000000"/>
                <w:sz w:val="20"/>
                <w:szCs w:val="20"/>
              </w:rPr>
            </w:pPr>
            <w:r>
              <w:rPr>
                <w:rFonts w:ascii="Sylfaen" w:hAnsi="Sylfaen" w:cs="Sylfaen"/>
                <w:color w:val="000000"/>
                <w:sz w:val="20"/>
                <w:szCs w:val="20"/>
              </w:rPr>
              <w:t>кг</w:t>
            </w:r>
          </w:p>
        </w:tc>
        <w:tc>
          <w:tcPr>
            <w:tcW w:w="709" w:type="dxa"/>
          </w:tcPr>
          <w:p w:rsidR="00F0799E" w:rsidRPr="00602AF2" w:rsidRDefault="00F0799E" w:rsidP="007E0598">
            <w:pPr>
              <w:jc w:val="center"/>
              <w:rPr>
                <w:rFonts w:ascii="GHEA Grapalat" w:hAnsi="GHEA Grapalat"/>
                <w:sz w:val="20"/>
                <w:szCs w:val="20"/>
              </w:rPr>
            </w:pPr>
          </w:p>
        </w:tc>
        <w:tc>
          <w:tcPr>
            <w:tcW w:w="709" w:type="dxa"/>
          </w:tcPr>
          <w:p w:rsidR="00F0799E" w:rsidRPr="00602AF2" w:rsidRDefault="00F0799E" w:rsidP="007E0598">
            <w:pPr>
              <w:jc w:val="center"/>
              <w:rPr>
                <w:rFonts w:ascii="GHEA Grapalat" w:hAnsi="GHEA Grapalat"/>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rsidR="00F0799E" w:rsidRPr="00602AF2" w:rsidRDefault="00F0799E" w:rsidP="007E0598">
            <w:pPr>
              <w:jc w:val="center"/>
              <w:rPr>
                <w:rFonts w:ascii="GHEA Grapalat" w:hAnsi="GHEA Grapalat"/>
                <w:color w:val="000000"/>
                <w:sz w:val="20"/>
                <w:szCs w:val="20"/>
              </w:rPr>
            </w:pPr>
            <w:r>
              <w:rPr>
                <w:rFonts w:ascii="Calibri" w:hAnsi="Calibri"/>
                <w:b/>
                <w:bCs/>
                <w:color w:val="000000"/>
                <w:sz w:val="20"/>
                <w:szCs w:val="20"/>
              </w:rPr>
              <w:t>4</w:t>
            </w:r>
          </w:p>
        </w:tc>
        <w:tc>
          <w:tcPr>
            <w:tcW w:w="992" w:type="dxa"/>
          </w:tcPr>
          <w:p w:rsidR="00F0799E" w:rsidRPr="006267DC" w:rsidRDefault="00F0799E" w:rsidP="007E0598">
            <w:pPr>
              <w:jc w:val="center"/>
              <w:rPr>
                <w:rFonts w:ascii="GHEA Grapalat" w:hAnsi="GHEA Grapalat" w:cs="Sylfaen"/>
                <w:sz w:val="20"/>
                <w:szCs w:val="20"/>
                <w:lang w:val="hy-AM"/>
              </w:rPr>
            </w:pPr>
            <w:r w:rsidRPr="006267DC">
              <w:rPr>
                <w:rFonts w:ascii="GHEA Grapalat" w:hAnsi="GHEA Grapalat" w:cs="Sylfaen"/>
                <w:sz w:val="16"/>
                <w:szCs w:val="16"/>
                <w:lang w:val="hy-AM"/>
              </w:rPr>
              <w:t>К</w:t>
            </w:r>
            <w:r w:rsidRPr="006267DC">
              <w:rPr>
                <w:rFonts w:ascii="MS Mincho" w:eastAsia="MS Mincho" w:hAnsi="MS Mincho" w:cs="MS Mincho" w:hint="eastAsia"/>
                <w:sz w:val="16"/>
                <w:szCs w:val="16"/>
                <w:lang w:val="hy-AM"/>
              </w:rPr>
              <w:t>․</w:t>
            </w:r>
            <w:r w:rsidRPr="006267DC">
              <w:rPr>
                <w:rFonts w:ascii="GHEA Grapalat" w:hAnsi="GHEA Grapalat"/>
                <w:sz w:val="16"/>
                <w:szCs w:val="16"/>
                <w:lang w:val="hy-AM"/>
              </w:rPr>
              <w:t xml:space="preserve"> </w:t>
            </w:r>
            <w:r w:rsidRPr="006267DC">
              <w:rPr>
                <w:rFonts w:ascii="GHEA Grapalat" w:hAnsi="GHEA Grapalat" w:cs="Sylfaen"/>
                <w:sz w:val="16"/>
                <w:szCs w:val="16"/>
                <w:lang w:val="hy-AM"/>
              </w:rPr>
              <w:t>Веди</w:t>
            </w:r>
            <w:r w:rsidRPr="006267DC">
              <w:rPr>
                <w:rFonts w:ascii="GHEA Grapalat" w:hAnsi="GHEA Grapalat"/>
                <w:sz w:val="16"/>
                <w:szCs w:val="16"/>
                <w:lang w:val="hy-AM"/>
              </w:rPr>
              <w:t xml:space="preserve"> </w:t>
            </w:r>
            <w:r w:rsidRPr="006267DC">
              <w:rPr>
                <w:rFonts w:ascii="GHEA Grapalat" w:hAnsi="GHEA Grapalat" w:cs="Sylfaen"/>
                <w:sz w:val="16"/>
                <w:szCs w:val="16"/>
                <w:lang w:val="hy-AM"/>
              </w:rPr>
              <w:t>Араратян</w:t>
            </w:r>
            <w:r w:rsidRPr="006267DC">
              <w:rPr>
                <w:rFonts w:ascii="GHEA Grapalat" w:hAnsi="GHEA Grapalat"/>
                <w:sz w:val="16"/>
                <w:szCs w:val="16"/>
                <w:lang w:val="hy-AM"/>
              </w:rPr>
              <w:t>81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F0799E" w:rsidRPr="00602AF2" w:rsidRDefault="00F0799E" w:rsidP="007E0598">
            <w:pPr>
              <w:jc w:val="center"/>
              <w:rPr>
                <w:rFonts w:ascii="GHEA Grapalat" w:hAnsi="GHEA Grapalat"/>
                <w:color w:val="000000"/>
                <w:sz w:val="20"/>
                <w:szCs w:val="20"/>
              </w:rPr>
            </w:pPr>
            <w:r>
              <w:rPr>
                <w:rFonts w:ascii="Calibri" w:hAnsi="Calibri"/>
                <w:b/>
                <w:bCs/>
                <w:color w:val="000000"/>
                <w:sz w:val="20"/>
                <w:szCs w:val="20"/>
              </w:rPr>
              <w:t>4</w:t>
            </w:r>
          </w:p>
        </w:tc>
        <w:tc>
          <w:tcPr>
            <w:tcW w:w="1701" w:type="dxa"/>
          </w:tcPr>
          <w:p w:rsidR="00F0799E" w:rsidRPr="00602AF2" w:rsidRDefault="00F0799E" w:rsidP="007E0598">
            <w:pPr>
              <w:jc w:val="center"/>
              <w:rPr>
                <w:rFonts w:ascii="GHEA Grapalat" w:hAnsi="GHEA Grapalat" w:cs="Sylfaen"/>
                <w:sz w:val="16"/>
                <w:szCs w:val="16"/>
                <w:lang w:val="hy-AM"/>
              </w:rPr>
            </w:pPr>
            <w:r w:rsidRPr="000612A8">
              <w:rPr>
                <w:rFonts w:ascii="GHEA Grapalat" w:hAnsi="GHEA Grapalat" w:cs="Sylfaen"/>
                <w:sz w:val="16"/>
                <w:szCs w:val="16"/>
                <w:lang w:val="hy-AM"/>
              </w:rPr>
              <w:t>После вступления контракта в силу, вплоть до последнего рабочего дня декабря 2026 года включительно, в детском саду.</w:t>
            </w:r>
          </w:p>
        </w:tc>
      </w:tr>
      <w:tr w:rsidR="00F0799E" w:rsidRPr="00602AF2" w:rsidTr="007E0598">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F0799E" w:rsidRPr="00602AF2" w:rsidRDefault="00F0799E" w:rsidP="00F0799E">
            <w:pPr>
              <w:pStyle w:val="aff3"/>
              <w:numPr>
                <w:ilvl w:val="0"/>
                <w:numId w:val="13"/>
              </w:numPr>
              <w:jc w:val="center"/>
              <w:rPr>
                <w:rFonts w:ascii="GHEA Grapalat" w:hAnsi="GHEA Grapalat"/>
                <w:color w:val="000000"/>
                <w:sz w:val="20"/>
                <w:szCs w:val="20"/>
              </w:rPr>
            </w:pPr>
          </w:p>
        </w:tc>
        <w:tc>
          <w:tcPr>
            <w:tcW w:w="1134" w:type="dxa"/>
            <w:tcBorders>
              <w:top w:val="nil"/>
              <w:left w:val="single" w:sz="8" w:space="0" w:color="auto"/>
              <w:bottom w:val="single" w:sz="8" w:space="0" w:color="auto"/>
              <w:right w:val="single" w:sz="8" w:space="0" w:color="auto"/>
            </w:tcBorders>
            <w:shd w:val="clear" w:color="auto" w:fill="auto"/>
            <w:vAlign w:val="center"/>
          </w:tcPr>
          <w:p w:rsidR="00F0799E" w:rsidRPr="00602AF2" w:rsidRDefault="00F0799E" w:rsidP="007E0598">
            <w:pPr>
              <w:jc w:val="center"/>
              <w:rPr>
                <w:rFonts w:ascii="GHEA Grapalat" w:hAnsi="GHEA Grapalat"/>
                <w:color w:val="000000"/>
                <w:sz w:val="20"/>
                <w:szCs w:val="20"/>
              </w:rPr>
            </w:pPr>
            <w:r>
              <w:rPr>
                <w:rFonts w:ascii="Calibri" w:hAnsi="Calibri"/>
                <w:color w:val="000000"/>
                <w:sz w:val="20"/>
                <w:szCs w:val="20"/>
              </w:rPr>
              <w:t>15871256</w:t>
            </w:r>
          </w:p>
        </w:tc>
        <w:tc>
          <w:tcPr>
            <w:tcW w:w="1559" w:type="dxa"/>
            <w:tcBorders>
              <w:top w:val="single" w:sz="4" w:space="0" w:color="auto"/>
              <w:left w:val="nil"/>
              <w:bottom w:val="single" w:sz="4" w:space="0" w:color="auto"/>
              <w:right w:val="single" w:sz="4" w:space="0" w:color="auto"/>
            </w:tcBorders>
            <w:shd w:val="clear" w:color="auto" w:fill="auto"/>
            <w:vAlign w:val="center"/>
          </w:tcPr>
          <w:p w:rsidR="00F0799E" w:rsidRPr="00602AF2" w:rsidRDefault="00F0799E" w:rsidP="007E0598">
            <w:pPr>
              <w:jc w:val="center"/>
              <w:rPr>
                <w:rFonts w:ascii="GHEA Grapalat" w:hAnsi="GHEA Grapalat" w:cs="Sylfaen"/>
                <w:color w:val="000000"/>
                <w:sz w:val="20"/>
                <w:szCs w:val="20"/>
              </w:rPr>
            </w:pPr>
            <w:r>
              <w:rPr>
                <w:rFonts w:ascii="Sylfaen" w:hAnsi="Sylfaen" w:cs="Sylfaen"/>
                <w:color w:val="000000"/>
                <w:sz w:val="20"/>
                <w:szCs w:val="20"/>
              </w:rPr>
              <w:t>Специи</w:t>
            </w:r>
            <w:r>
              <w:rPr>
                <w:rFonts w:ascii="Calibri" w:hAnsi="Calibri"/>
                <w:color w:val="000000"/>
                <w:sz w:val="20"/>
                <w:szCs w:val="20"/>
              </w:rPr>
              <w:t>/</w:t>
            </w:r>
            <w:r>
              <w:rPr>
                <w:rFonts w:ascii="Sylfaen" w:hAnsi="Sylfaen" w:cs="Sylfaen"/>
                <w:color w:val="000000"/>
                <w:sz w:val="20"/>
                <w:szCs w:val="20"/>
              </w:rPr>
              <w:t>красный</w:t>
            </w:r>
            <w:r>
              <w:rPr>
                <w:rFonts w:ascii="Calibri" w:hAnsi="Calibri"/>
                <w:color w:val="000000"/>
                <w:sz w:val="20"/>
                <w:szCs w:val="20"/>
              </w:rPr>
              <w:t xml:space="preserve"> </w:t>
            </w:r>
            <w:r>
              <w:rPr>
                <w:rFonts w:ascii="Sylfaen" w:hAnsi="Sylfaen" w:cs="Sylfaen"/>
                <w:color w:val="000000"/>
                <w:sz w:val="20"/>
                <w:szCs w:val="20"/>
              </w:rPr>
              <w:t>и</w:t>
            </w:r>
            <w:r>
              <w:rPr>
                <w:rFonts w:ascii="Calibri" w:hAnsi="Calibri"/>
                <w:color w:val="000000"/>
                <w:sz w:val="20"/>
                <w:szCs w:val="20"/>
              </w:rPr>
              <w:t xml:space="preserve"> </w:t>
            </w:r>
            <w:r>
              <w:rPr>
                <w:rFonts w:ascii="Sylfaen" w:hAnsi="Sylfaen" w:cs="Sylfaen"/>
                <w:color w:val="000000"/>
                <w:sz w:val="20"/>
                <w:szCs w:val="20"/>
              </w:rPr>
              <w:t>черный</w:t>
            </w:r>
            <w:r>
              <w:rPr>
                <w:rFonts w:ascii="Calibri" w:hAnsi="Calibri"/>
                <w:color w:val="000000"/>
                <w:sz w:val="20"/>
                <w:szCs w:val="20"/>
              </w:rPr>
              <w:t xml:space="preserve"> </w:t>
            </w:r>
            <w:r>
              <w:rPr>
                <w:rFonts w:ascii="Sylfaen" w:hAnsi="Sylfaen" w:cs="Sylfaen"/>
                <w:color w:val="000000"/>
                <w:sz w:val="20"/>
                <w:szCs w:val="20"/>
              </w:rPr>
              <w:t>перец</w:t>
            </w:r>
          </w:p>
        </w:tc>
        <w:tc>
          <w:tcPr>
            <w:tcW w:w="993" w:type="dxa"/>
            <w:tcBorders>
              <w:left w:val="single" w:sz="4" w:space="0" w:color="auto"/>
            </w:tcBorders>
          </w:tcPr>
          <w:p w:rsidR="00F0799E" w:rsidRPr="00602AF2" w:rsidRDefault="00F0799E" w:rsidP="007E0598">
            <w:pPr>
              <w:jc w:val="center"/>
              <w:rPr>
                <w:rFonts w:ascii="GHEA Grapalat" w:hAnsi="GHEA Grapalat"/>
                <w:sz w:val="20"/>
                <w:szCs w:val="20"/>
              </w:rPr>
            </w:pPr>
          </w:p>
        </w:tc>
        <w:tc>
          <w:tcPr>
            <w:tcW w:w="4961" w:type="dxa"/>
          </w:tcPr>
          <w:p w:rsidR="00F0799E" w:rsidRPr="00A16885" w:rsidRDefault="00F0799E" w:rsidP="007E0598">
            <w:pPr>
              <w:jc w:val="center"/>
              <w:rPr>
                <w:rFonts w:ascii="GHEA Grapalat" w:hAnsi="GHEA Grapalat" w:cs="Sylfaen"/>
                <w:color w:val="000000"/>
                <w:sz w:val="20"/>
                <w:szCs w:val="20"/>
              </w:rPr>
            </w:pPr>
            <w:r w:rsidRPr="00DD69AB">
              <w:rPr>
                <w:rFonts w:ascii="GHEA Grapalat" w:hAnsi="GHEA Grapalat" w:cs="Sylfaen"/>
                <w:sz w:val="14"/>
                <w:szCs w:val="14"/>
              </w:rPr>
              <w:t>Сушеный молотый перец, сладкий, отборный или обычный, без посторонних примесей, в заводской герметичной упаковке, без разделения по весу. Безопасность и маркировка соответствуют требованиям гигиенических норм № 2-III-4.9-01-2010, Закона Республики Армения «О безопасности пищевых продуктов» и других нормативно-правовых актов и правил.</w:t>
            </w:r>
            <w:r w:rsidRPr="00602AF2">
              <w:rPr>
                <w:rFonts w:ascii="GHEA Grapalat" w:hAnsi="GHEA Grapalat" w:cs="Sylfaen"/>
                <w:color w:val="000000"/>
                <w:sz w:val="20"/>
                <w:szCs w:val="20"/>
                <w:lang w:val="hy-AM"/>
              </w:rPr>
              <w:t>Маркировка:</w:t>
            </w:r>
            <w:r w:rsidRPr="00602AF2">
              <w:rPr>
                <w:rFonts w:ascii="GHEA Grapalat" w:hAnsi="GHEA Grapalat"/>
                <w:color w:val="000000"/>
                <w:sz w:val="20"/>
                <w:szCs w:val="20"/>
                <w:lang w:val="hy-AM"/>
              </w:rPr>
              <w:t xml:space="preserve"> </w:t>
            </w:r>
            <w:proofErr w:type="gramStart"/>
            <w:r w:rsidRPr="00602AF2">
              <w:rPr>
                <w:rFonts w:ascii="GHEA Grapalat" w:hAnsi="GHEA Grapalat" w:cs="Sylfaen"/>
                <w:color w:val="000000"/>
                <w:sz w:val="20"/>
                <w:szCs w:val="20"/>
                <w:lang w:val="hy-AM"/>
              </w:rPr>
              <w:t>читаемый</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Еда</w:t>
            </w:r>
            <w:proofErr w:type="gramEnd"/>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поставлять</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 случае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технический</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 описанию</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или</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lastRenderedPageBreak/>
              <w:t>поставлять</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 условиям</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несоответствие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приложение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придёт</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 случае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несоответствие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исправление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крайний срок</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является</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определенный</w:t>
            </w:r>
            <w:r w:rsidRPr="00602AF2">
              <w:rPr>
                <w:rFonts w:ascii="GHEA Grapalat" w:hAnsi="GHEA Grapalat"/>
                <w:color w:val="000000"/>
                <w:sz w:val="20"/>
                <w:szCs w:val="20"/>
                <w:lang w:val="hy-AM"/>
              </w:rPr>
              <w:t>1</w:t>
            </w:r>
            <w:r w:rsidRPr="00602AF2">
              <w:rPr>
                <w:rFonts w:ascii="GHEA Grapalat" w:hAnsi="GHEA Grapalat" w:cs="Sylfaen"/>
                <w:color w:val="000000"/>
                <w:sz w:val="20"/>
                <w:szCs w:val="20"/>
                <w:lang w:val="hy-AM"/>
              </w:rPr>
              <w:t>день</w:t>
            </w:r>
            <w:r w:rsidRPr="00602AF2">
              <w:rPr>
                <w:rFonts w:ascii="GHEA Grapalat" w:hAnsi="GHEA Grapalat"/>
                <w:color w:val="000000"/>
                <w:sz w:val="20"/>
                <w:szCs w:val="20"/>
                <w:lang w:val="hy-AM"/>
              </w:rPr>
              <w:t>:</w:t>
            </w:r>
          </w:p>
        </w:tc>
        <w:tc>
          <w:tcPr>
            <w:tcW w:w="992" w:type="dxa"/>
            <w:tcBorders>
              <w:top w:val="nil"/>
              <w:left w:val="single" w:sz="8" w:space="0" w:color="auto"/>
              <w:bottom w:val="single" w:sz="8" w:space="0" w:color="auto"/>
              <w:right w:val="nil"/>
            </w:tcBorders>
            <w:shd w:val="clear" w:color="auto" w:fill="auto"/>
            <w:vAlign w:val="center"/>
          </w:tcPr>
          <w:p w:rsidR="00F0799E" w:rsidRPr="00602AF2" w:rsidRDefault="00F0799E" w:rsidP="007E0598">
            <w:pPr>
              <w:jc w:val="center"/>
              <w:rPr>
                <w:rFonts w:ascii="GHEA Grapalat" w:hAnsi="GHEA Grapalat" w:cs="Sylfaen"/>
                <w:color w:val="000000"/>
                <w:sz w:val="20"/>
                <w:szCs w:val="20"/>
              </w:rPr>
            </w:pPr>
            <w:r>
              <w:rPr>
                <w:rFonts w:ascii="Sylfaen" w:hAnsi="Sylfaen" w:cs="Sylfaen"/>
                <w:color w:val="000000"/>
                <w:sz w:val="20"/>
                <w:szCs w:val="20"/>
              </w:rPr>
              <w:lastRenderedPageBreak/>
              <w:t>кг</w:t>
            </w:r>
          </w:p>
        </w:tc>
        <w:tc>
          <w:tcPr>
            <w:tcW w:w="709" w:type="dxa"/>
          </w:tcPr>
          <w:p w:rsidR="00F0799E" w:rsidRPr="00602AF2" w:rsidRDefault="00F0799E" w:rsidP="007E0598">
            <w:pPr>
              <w:jc w:val="center"/>
              <w:rPr>
                <w:rFonts w:ascii="GHEA Grapalat" w:hAnsi="GHEA Grapalat"/>
                <w:sz w:val="20"/>
                <w:szCs w:val="20"/>
              </w:rPr>
            </w:pPr>
          </w:p>
        </w:tc>
        <w:tc>
          <w:tcPr>
            <w:tcW w:w="709" w:type="dxa"/>
          </w:tcPr>
          <w:p w:rsidR="00F0799E" w:rsidRPr="00602AF2" w:rsidRDefault="00F0799E" w:rsidP="007E0598">
            <w:pPr>
              <w:jc w:val="center"/>
              <w:rPr>
                <w:rFonts w:ascii="GHEA Grapalat" w:hAnsi="GHEA Grapalat"/>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rsidR="00F0799E" w:rsidRPr="00602AF2" w:rsidRDefault="00F0799E" w:rsidP="007E0598">
            <w:pPr>
              <w:jc w:val="center"/>
              <w:rPr>
                <w:rFonts w:ascii="GHEA Grapalat" w:hAnsi="GHEA Grapalat"/>
                <w:color w:val="000000"/>
                <w:sz w:val="20"/>
                <w:szCs w:val="20"/>
              </w:rPr>
            </w:pPr>
            <w:r>
              <w:rPr>
                <w:rFonts w:ascii="Calibri" w:hAnsi="Calibri"/>
                <w:b/>
                <w:bCs/>
                <w:color w:val="000000"/>
                <w:sz w:val="20"/>
                <w:szCs w:val="20"/>
              </w:rPr>
              <w:t>8</w:t>
            </w:r>
          </w:p>
        </w:tc>
        <w:tc>
          <w:tcPr>
            <w:tcW w:w="992" w:type="dxa"/>
          </w:tcPr>
          <w:p w:rsidR="00F0799E" w:rsidRPr="006267DC" w:rsidRDefault="00F0799E" w:rsidP="007E0598">
            <w:pPr>
              <w:jc w:val="center"/>
              <w:rPr>
                <w:rFonts w:ascii="GHEA Grapalat" w:hAnsi="GHEA Grapalat" w:cs="Sylfaen"/>
                <w:sz w:val="20"/>
                <w:szCs w:val="20"/>
                <w:lang w:val="hy-AM"/>
              </w:rPr>
            </w:pPr>
            <w:r w:rsidRPr="006267DC">
              <w:rPr>
                <w:rFonts w:ascii="GHEA Grapalat" w:hAnsi="GHEA Grapalat" w:cs="Sylfaen"/>
                <w:sz w:val="16"/>
                <w:szCs w:val="16"/>
                <w:lang w:val="hy-AM"/>
              </w:rPr>
              <w:t>К</w:t>
            </w:r>
            <w:r w:rsidRPr="006267DC">
              <w:rPr>
                <w:rFonts w:ascii="MS Mincho" w:eastAsia="MS Mincho" w:hAnsi="MS Mincho" w:cs="MS Mincho" w:hint="eastAsia"/>
                <w:sz w:val="16"/>
                <w:szCs w:val="16"/>
                <w:lang w:val="hy-AM"/>
              </w:rPr>
              <w:t>․</w:t>
            </w:r>
            <w:r w:rsidRPr="006267DC">
              <w:rPr>
                <w:rFonts w:ascii="GHEA Grapalat" w:hAnsi="GHEA Grapalat"/>
                <w:sz w:val="16"/>
                <w:szCs w:val="16"/>
                <w:lang w:val="hy-AM"/>
              </w:rPr>
              <w:t xml:space="preserve"> </w:t>
            </w:r>
            <w:r w:rsidRPr="006267DC">
              <w:rPr>
                <w:rFonts w:ascii="GHEA Grapalat" w:hAnsi="GHEA Grapalat" w:cs="Sylfaen"/>
                <w:sz w:val="16"/>
                <w:szCs w:val="16"/>
                <w:lang w:val="hy-AM"/>
              </w:rPr>
              <w:t>Веди</w:t>
            </w:r>
            <w:r w:rsidRPr="006267DC">
              <w:rPr>
                <w:rFonts w:ascii="GHEA Grapalat" w:hAnsi="GHEA Grapalat"/>
                <w:sz w:val="16"/>
                <w:szCs w:val="16"/>
                <w:lang w:val="hy-AM"/>
              </w:rPr>
              <w:t xml:space="preserve"> </w:t>
            </w:r>
            <w:r w:rsidRPr="006267DC">
              <w:rPr>
                <w:rFonts w:ascii="GHEA Grapalat" w:hAnsi="GHEA Grapalat" w:cs="Sylfaen"/>
                <w:sz w:val="16"/>
                <w:szCs w:val="16"/>
                <w:lang w:val="hy-AM"/>
              </w:rPr>
              <w:t>Араратян</w:t>
            </w:r>
            <w:r w:rsidRPr="006267DC">
              <w:rPr>
                <w:rFonts w:ascii="GHEA Grapalat" w:hAnsi="GHEA Grapalat"/>
                <w:sz w:val="16"/>
                <w:szCs w:val="16"/>
                <w:lang w:val="hy-AM"/>
              </w:rPr>
              <w:t>81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F0799E" w:rsidRPr="00602AF2" w:rsidRDefault="00F0799E" w:rsidP="007E0598">
            <w:pPr>
              <w:jc w:val="center"/>
              <w:rPr>
                <w:rFonts w:ascii="GHEA Grapalat" w:hAnsi="GHEA Grapalat"/>
                <w:color w:val="000000"/>
                <w:sz w:val="20"/>
                <w:szCs w:val="20"/>
              </w:rPr>
            </w:pPr>
            <w:r>
              <w:rPr>
                <w:rFonts w:ascii="Calibri" w:hAnsi="Calibri"/>
                <w:b/>
                <w:bCs/>
                <w:color w:val="000000"/>
                <w:sz w:val="20"/>
                <w:szCs w:val="20"/>
              </w:rPr>
              <w:t>8</w:t>
            </w:r>
          </w:p>
        </w:tc>
        <w:tc>
          <w:tcPr>
            <w:tcW w:w="1701" w:type="dxa"/>
          </w:tcPr>
          <w:p w:rsidR="00F0799E" w:rsidRPr="00602AF2" w:rsidRDefault="00F0799E" w:rsidP="007E0598">
            <w:pPr>
              <w:jc w:val="center"/>
              <w:rPr>
                <w:rFonts w:ascii="GHEA Grapalat" w:hAnsi="GHEA Grapalat" w:cs="Sylfaen"/>
                <w:sz w:val="16"/>
                <w:szCs w:val="16"/>
                <w:lang w:val="hy-AM"/>
              </w:rPr>
            </w:pPr>
            <w:r w:rsidRPr="000612A8">
              <w:rPr>
                <w:rFonts w:ascii="GHEA Grapalat" w:hAnsi="GHEA Grapalat" w:cs="Sylfaen"/>
                <w:sz w:val="16"/>
                <w:szCs w:val="16"/>
                <w:lang w:val="hy-AM"/>
              </w:rPr>
              <w:t xml:space="preserve">После вступления контракта в силу, вплоть до последнего рабочего дня декабря 2026 года </w:t>
            </w:r>
            <w:r w:rsidRPr="000612A8">
              <w:rPr>
                <w:rFonts w:ascii="GHEA Grapalat" w:hAnsi="GHEA Grapalat" w:cs="Sylfaen"/>
                <w:sz w:val="16"/>
                <w:szCs w:val="16"/>
                <w:lang w:val="hy-AM"/>
              </w:rPr>
              <w:lastRenderedPageBreak/>
              <w:t>включительно, в детском саду.</w:t>
            </w:r>
          </w:p>
        </w:tc>
      </w:tr>
      <w:tr w:rsidR="00F0799E" w:rsidRPr="00602AF2" w:rsidTr="007E0598">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F0799E" w:rsidRPr="00602AF2" w:rsidRDefault="00F0799E" w:rsidP="00F0799E">
            <w:pPr>
              <w:pStyle w:val="aff3"/>
              <w:numPr>
                <w:ilvl w:val="0"/>
                <w:numId w:val="13"/>
              </w:numPr>
              <w:jc w:val="center"/>
              <w:rPr>
                <w:rFonts w:ascii="GHEA Grapalat" w:hAnsi="GHEA Grapalat"/>
                <w:color w:val="000000"/>
                <w:sz w:val="20"/>
                <w:szCs w:val="20"/>
              </w:rPr>
            </w:pPr>
          </w:p>
        </w:tc>
        <w:tc>
          <w:tcPr>
            <w:tcW w:w="1134" w:type="dxa"/>
            <w:tcBorders>
              <w:top w:val="nil"/>
              <w:left w:val="single" w:sz="8" w:space="0" w:color="auto"/>
              <w:bottom w:val="single" w:sz="8" w:space="0" w:color="auto"/>
              <w:right w:val="single" w:sz="8" w:space="0" w:color="auto"/>
            </w:tcBorders>
            <w:shd w:val="clear" w:color="auto" w:fill="auto"/>
            <w:vAlign w:val="center"/>
          </w:tcPr>
          <w:p w:rsidR="00F0799E" w:rsidRPr="00602AF2" w:rsidRDefault="00F0799E" w:rsidP="007E0598">
            <w:pPr>
              <w:jc w:val="center"/>
              <w:rPr>
                <w:rFonts w:ascii="GHEA Grapalat" w:hAnsi="GHEA Grapalat"/>
                <w:color w:val="000000"/>
                <w:sz w:val="20"/>
                <w:szCs w:val="20"/>
              </w:rPr>
            </w:pPr>
            <w:r>
              <w:rPr>
                <w:rFonts w:ascii="Calibri" w:hAnsi="Calibri"/>
                <w:color w:val="000000"/>
                <w:sz w:val="20"/>
                <w:szCs w:val="20"/>
              </w:rPr>
              <w:t>15872310</w:t>
            </w:r>
          </w:p>
        </w:tc>
        <w:tc>
          <w:tcPr>
            <w:tcW w:w="1559" w:type="dxa"/>
            <w:tcBorders>
              <w:top w:val="single" w:sz="4" w:space="0" w:color="auto"/>
              <w:left w:val="nil"/>
              <w:bottom w:val="single" w:sz="4" w:space="0" w:color="auto"/>
              <w:right w:val="single" w:sz="4" w:space="0" w:color="auto"/>
            </w:tcBorders>
            <w:shd w:val="clear" w:color="auto" w:fill="auto"/>
            <w:vAlign w:val="center"/>
          </w:tcPr>
          <w:p w:rsidR="00F0799E" w:rsidRPr="00602AF2" w:rsidRDefault="00F0799E" w:rsidP="007E0598">
            <w:pPr>
              <w:jc w:val="center"/>
              <w:rPr>
                <w:rFonts w:ascii="GHEA Grapalat" w:hAnsi="GHEA Grapalat" w:cs="Sylfaen"/>
                <w:color w:val="000000"/>
                <w:sz w:val="20"/>
                <w:szCs w:val="20"/>
              </w:rPr>
            </w:pPr>
            <w:r>
              <w:rPr>
                <w:rFonts w:ascii="Sylfaen" w:hAnsi="Sylfaen" w:cs="Sylfaen"/>
                <w:color w:val="000000"/>
                <w:sz w:val="20"/>
                <w:szCs w:val="20"/>
              </w:rPr>
              <w:t>лавровый лист</w:t>
            </w:r>
            <w:r>
              <w:rPr>
                <w:rFonts w:ascii="Calibri" w:hAnsi="Calibri"/>
                <w:color w:val="000000"/>
                <w:sz w:val="20"/>
                <w:szCs w:val="20"/>
              </w:rPr>
              <w:t xml:space="preserve"> </w:t>
            </w:r>
            <w:r>
              <w:rPr>
                <w:rFonts w:ascii="Sylfaen" w:hAnsi="Sylfaen" w:cs="Sylfaen"/>
                <w:color w:val="000000"/>
                <w:sz w:val="20"/>
                <w:szCs w:val="20"/>
              </w:rPr>
              <w:t>сушеный</w:t>
            </w:r>
          </w:p>
        </w:tc>
        <w:tc>
          <w:tcPr>
            <w:tcW w:w="993" w:type="dxa"/>
            <w:tcBorders>
              <w:left w:val="single" w:sz="4" w:space="0" w:color="auto"/>
            </w:tcBorders>
          </w:tcPr>
          <w:p w:rsidR="00F0799E" w:rsidRPr="00602AF2" w:rsidRDefault="00F0799E" w:rsidP="007E0598">
            <w:pPr>
              <w:jc w:val="center"/>
              <w:rPr>
                <w:rFonts w:ascii="GHEA Grapalat" w:hAnsi="GHEA Grapalat"/>
                <w:sz w:val="20"/>
                <w:szCs w:val="20"/>
              </w:rPr>
            </w:pPr>
          </w:p>
        </w:tc>
        <w:tc>
          <w:tcPr>
            <w:tcW w:w="4961" w:type="dxa"/>
          </w:tcPr>
          <w:p w:rsidR="00F0799E" w:rsidRPr="00A16885" w:rsidRDefault="00F0799E" w:rsidP="007E0598">
            <w:pPr>
              <w:jc w:val="center"/>
              <w:rPr>
                <w:rFonts w:ascii="GHEA Grapalat" w:hAnsi="GHEA Grapalat" w:cs="Sylfaen"/>
                <w:color w:val="000000"/>
                <w:sz w:val="20"/>
                <w:szCs w:val="20"/>
              </w:rPr>
            </w:pPr>
            <w:r w:rsidRPr="001A441F">
              <w:rPr>
                <w:rFonts w:ascii="GHEA Grapalat" w:hAnsi="GHEA Grapalat" w:cs="Sylfaen"/>
                <w:sz w:val="20"/>
                <w:szCs w:val="20"/>
              </w:rPr>
              <w:t>Высушенные лавровые листья, с целыми листьями, массовая доля влаги в листе не более 12%. Безопасность соответствует требованиям Закона Республики Армения «О безопасности пищевых продуктов» и других нормативно-правовых актов и правил.</w:t>
            </w:r>
            <w:r w:rsidRPr="001A441F">
              <w:rPr>
                <w:rFonts w:ascii="GHEA Grapalat" w:hAnsi="GHEA Grapalat" w:cs="Sylfaen"/>
                <w:color w:val="000000"/>
                <w:sz w:val="20"/>
                <w:szCs w:val="20"/>
                <w:lang w:val="hy-AM"/>
              </w:rPr>
              <w:t>Маркировка:</w:t>
            </w:r>
            <w:r w:rsidRPr="001A441F">
              <w:rPr>
                <w:rFonts w:ascii="GHEA Grapalat" w:hAnsi="GHEA Grapalat"/>
                <w:color w:val="000000"/>
                <w:sz w:val="20"/>
                <w:szCs w:val="20"/>
                <w:lang w:val="hy-AM"/>
              </w:rPr>
              <w:t xml:space="preserve"> </w:t>
            </w:r>
            <w:proofErr w:type="gramStart"/>
            <w:r w:rsidRPr="001A441F">
              <w:rPr>
                <w:rFonts w:ascii="GHEA Grapalat" w:hAnsi="GHEA Grapalat" w:cs="Sylfaen"/>
                <w:color w:val="000000"/>
                <w:sz w:val="20"/>
                <w:szCs w:val="20"/>
                <w:lang w:val="hy-AM"/>
              </w:rPr>
              <w:t>читаемый</w:t>
            </w:r>
            <w:r w:rsidRPr="001A441F">
              <w:rPr>
                <w:rFonts w:ascii="GHEA Grapalat" w:hAnsi="GHEA Grapalat"/>
                <w:color w:val="000000"/>
                <w:sz w:val="20"/>
                <w:szCs w:val="20"/>
                <w:lang w:val="hy-AM"/>
              </w:rPr>
              <w:t xml:space="preserve">:  </w:t>
            </w:r>
            <w:r w:rsidRPr="001A441F">
              <w:rPr>
                <w:rFonts w:ascii="GHEA Grapalat" w:hAnsi="GHEA Grapalat" w:cs="Sylfaen"/>
                <w:color w:val="000000"/>
                <w:sz w:val="20"/>
                <w:szCs w:val="20"/>
                <w:lang w:val="hy-AM"/>
              </w:rPr>
              <w:t>Еда</w:t>
            </w:r>
            <w:proofErr w:type="gramEnd"/>
            <w:r w:rsidRPr="001A441F">
              <w:rPr>
                <w:rFonts w:ascii="GHEA Grapalat" w:hAnsi="GHEA Grapalat"/>
                <w:color w:val="000000"/>
                <w:sz w:val="20"/>
                <w:szCs w:val="20"/>
                <w:lang w:val="hy-AM"/>
              </w:rPr>
              <w:t xml:space="preserve"> </w:t>
            </w:r>
            <w:r w:rsidRPr="001A441F">
              <w:rPr>
                <w:rFonts w:ascii="GHEA Grapalat" w:hAnsi="GHEA Grapalat" w:cs="Sylfaen"/>
                <w:color w:val="000000"/>
                <w:sz w:val="20"/>
                <w:szCs w:val="20"/>
                <w:lang w:val="hy-AM"/>
              </w:rPr>
              <w:t>поставлять</w:t>
            </w:r>
            <w:r w:rsidRPr="001A441F">
              <w:rPr>
                <w:rFonts w:ascii="GHEA Grapalat" w:hAnsi="GHEA Grapalat"/>
                <w:color w:val="000000"/>
                <w:sz w:val="20"/>
                <w:szCs w:val="20"/>
                <w:lang w:val="hy-AM"/>
              </w:rPr>
              <w:t xml:space="preserve"> </w:t>
            </w:r>
            <w:r w:rsidRPr="001A441F">
              <w:rPr>
                <w:rFonts w:ascii="GHEA Grapalat" w:hAnsi="GHEA Grapalat" w:cs="Sylfaen"/>
                <w:color w:val="000000"/>
                <w:sz w:val="20"/>
                <w:szCs w:val="20"/>
                <w:lang w:val="hy-AM"/>
              </w:rPr>
              <w:t>в случае</w:t>
            </w:r>
            <w:r w:rsidRPr="001A441F">
              <w:rPr>
                <w:rFonts w:ascii="GHEA Grapalat" w:hAnsi="GHEA Grapalat"/>
                <w:color w:val="000000"/>
                <w:sz w:val="20"/>
                <w:szCs w:val="20"/>
                <w:lang w:val="hy-AM"/>
              </w:rPr>
              <w:t xml:space="preserve"> </w:t>
            </w:r>
            <w:r w:rsidRPr="001A441F">
              <w:rPr>
                <w:rFonts w:ascii="GHEA Grapalat" w:hAnsi="GHEA Grapalat" w:cs="Sylfaen"/>
                <w:color w:val="000000"/>
                <w:sz w:val="20"/>
                <w:szCs w:val="20"/>
                <w:lang w:val="hy-AM"/>
              </w:rPr>
              <w:t>технический</w:t>
            </w:r>
            <w:r w:rsidRPr="001A441F">
              <w:rPr>
                <w:rFonts w:ascii="GHEA Grapalat" w:hAnsi="GHEA Grapalat"/>
                <w:color w:val="000000"/>
                <w:sz w:val="20"/>
                <w:szCs w:val="20"/>
                <w:lang w:val="hy-AM"/>
              </w:rPr>
              <w:t xml:space="preserve"> </w:t>
            </w:r>
            <w:r w:rsidRPr="001A441F">
              <w:rPr>
                <w:rFonts w:ascii="GHEA Grapalat" w:hAnsi="GHEA Grapalat" w:cs="Sylfaen"/>
                <w:color w:val="000000"/>
                <w:sz w:val="20"/>
                <w:szCs w:val="20"/>
                <w:lang w:val="hy-AM"/>
              </w:rPr>
              <w:t>к описанию</w:t>
            </w:r>
            <w:r w:rsidRPr="001A441F">
              <w:rPr>
                <w:rFonts w:ascii="GHEA Grapalat" w:hAnsi="GHEA Grapalat"/>
                <w:color w:val="000000"/>
                <w:sz w:val="20"/>
                <w:szCs w:val="20"/>
                <w:lang w:val="hy-AM"/>
              </w:rPr>
              <w:t xml:space="preserve"> </w:t>
            </w:r>
            <w:r w:rsidRPr="001A441F">
              <w:rPr>
                <w:rFonts w:ascii="GHEA Grapalat" w:hAnsi="GHEA Grapalat" w:cs="Sylfaen"/>
                <w:color w:val="000000"/>
                <w:sz w:val="20"/>
                <w:szCs w:val="20"/>
                <w:lang w:val="hy-AM"/>
              </w:rPr>
              <w:t>или</w:t>
            </w:r>
            <w:r w:rsidRPr="001A441F">
              <w:rPr>
                <w:rFonts w:ascii="GHEA Grapalat" w:hAnsi="GHEA Grapalat"/>
                <w:color w:val="000000"/>
                <w:sz w:val="20"/>
                <w:szCs w:val="20"/>
                <w:lang w:val="hy-AM"/>
              </w:rPr>
              <w:t xml:space="preserve"> </w:t>
            </w:r>
            <w:r w:rsidRPr="001A441F">
              <w:rPr>
                <w:rFonts w:ascii="GHEA Grapalat" w:hAnsi="GHEA Grapalat" w:cs="Sylfaen"/>
                <w:color w:val="000000"/>
                <w:sz w:val="20"/>
                <w:szCs w:val="20"/>
                <w:lang w:val="hy-AM"/>
              </w:rPr>
              <w:t>поставлять</w:t>
            </w:r>
            <w:r w:rsidRPr="001A441F">
              <w:rPr>
                <w:rFonts w:ascii="GHEA Grapalat" w:hAnsi="GHEA Grapalat"/>
                <w:color w:val="000000"/>
                <w:sz w:val="20"/>
                <w:szCs w:val="20"/>
                <w:lang w:val="hy-AM"/>
              </w:rPr>
              <w:t xml:space="preserve"> </w:t>
            </w:r>
            <w:r w:rsidRPr="001A441F">
              <w:rPr>
                <w:rFonts w:ascii="GHEA Grapalat" w:hAnsi="GHEA Grapalat" w:cs="Sylfaen"/>
                <w:color w:val="000000"/>
                <w:sz w:val="20"/>
                <w:szCs w:val="20"/>
                <w:lang w:val="hy-AM"/>
              </w:rPr>
              <w:t>к условиям</w:t>
            </w:r>
            <w:r w:rsidRPr="001A441F">
              <w:rPr>
                <w:rFonts w:ascii="GHEA Grapalat" w:hAnsi="GHEA Grapalat"/>
                <w:color w:val="000000"/>
                <w:sz w:val="20"/>
                <w:szCs w:val="20"/>
                <w:lang w:val="hy-AM"/>
              </w:rPr>
              <w:t xml:space="preserve"> </w:t>
            </w:r>
            <w:r w:rsidRPr="001A441F">
              <w:rPr>
                <w:rFonts w:ascii="GHEA Grapalat" w:hAnsi="GHEA Grapalat" w:cs="Sylfaen"/>
                <w:color w:val="000000"/>
                <w:sz w:val="20"/>
                <w:szCs w:val="20"/>
                <w:lang w:val="hy-AM"/>
              </w:rPr>
              <w:t>несоответствие</w:t>
            </w:r>
            <w:r w:rsidRPr="001A441F">
              <w:rPr>
                <w:rFonts w:ascii="GHEA Grapalat" w:hAnsi="GHEA Grapalat"/>
                <w:color w:val="000000"/>
                <w:sz w:val="20"/>
                <w:szCs w:val="20"/>
                <w:lang w:val="hy-AM"/>
              </w:rPr>
              <w:t xml:space="preserve"> </w:t>
            </w:r>
            <w:r w:rsidRPr="001A441F">
              <w:rPr>
                <w:rFonts w:ascii="GHEA Grapalat" w:hAnsi="GHEA Grapalat" w:cs="Sylfaen"/>
                <w:color w:val="000000"/>
                <w:sz w:val="20"/>
                <w:szCs w:val="20"/>
                <w:lang w:val="hy-AM"/>
              </w:rPr>
              <w:t>в</w:t>
            </w:r>
            <w:r w:rsidRPr="001A441F">
              <w:rPr>
                <w:rFonts w:ascii="GHEA Grapalat" w:hAnsi="GHEA Grapalat"/>
                <w:color w:val="000000"/>
                <w:sz w:val="20"/>
                <w:szCs w:val="20"/>
                <w:lang w:val="hy-AM"/>
              </w:rPr>
              <w:t xml:space="preserve"> </w:t>
            </w:r>
            <w:r w:rsidRPr="001A441F">
              <w:rPr>
                <w:rFonts w:ascii="GHEA Grapalat" w:hAnsi="GHEA Grapalat" w:cs="Sylfaen"/>
                <w:color w:val="000000"/>
                <w:sz w:val="20"/>
                <w:szCs w:val="20"/>
                <w:lang w:val="hy-AM"/>
              </w:rPr>
              <w:t>приложение</w:t>
            </w:r>
            <w:r w:rsidRPr="001A441F">
              <w:rPr>
                <w:rFonts w:ascii="GHEA Grapalat" w:hAnsi="GHEA Grapalat"/>
                <w:color w:val="000000"/>
                <w:sz w:val="20"/>
                <w:szCs w:val="20"/>
                <w:lang w:val="hy-AM"/>
              </w:rPr>
              <w:t xml:space="preserve"> </w:t>
            </w:r>
            <w:r w:rsidRPr="001A441F">
              <w:rPr>
                <w:rFonts w:ascii="GHEA Grapalat" w:hAnsi="GHEA Grapalat" w:cs="Sylfaen"/>
                <w:color w:val="000000"/>
                <w:sz w:val="20"/>
                <w:szCs w:val="20"/>
                <w:lang w:val="hy-AM"/>
              </w:rPr>
              <w:t>придёт</w:t>
            </w:r>
            <w:r w:rsidRPr="001A441F">
              <w:rPr>
                <w:rFonts w:ascii="GHEA Grapalat" w:hAnsi="GHEA Grapalat"/>
                <w:color w:val="000000"/>
                <w:sz w:val="20"/>
                <w:szCs w:val="20"/>
                <w:lang w:val="hy-AM"/>
              </w:rPr>
              <w:t xml:space="preserve"> </w:t>
            </w:r>
            <w:r w:rsidRPr="001A441F">
              <w:rPr>
                <w:rFonts w:ascii="GHEA Grapalat" w:hAnsi="GHEA Grapalat" w:cs="Sylfaen"/>
                <w:color w:val="000000"/>
                <w:sz w:val="20"/>
                <w:szCs w:val="20"/>
                <w:lang w:val="hy-AM"/>
              </w:rPr>
              <w:t>в случае</w:t>
            </w:r>
            <w:r w:rsidRPr="001A441F">
              <w:rPr>
                <w:rFonts w:ascii="GHEA Grapalat" w:hAnsi="GHEA Grapalat"/>
                <w:color w:val="000000"/>
                <w:sz w:val="20"/>
                <w:szCs w:val="20"/>
                <w:lang w:val="hy-AM"/>
              </w:rPr>
              <w:t xml:space="preserve"> </w:t>
            </w:r>
            <w:r w:rsidRPr="001A441F">
              <w:rPr>
                <w:rFonts w:ascii="GHEA Grapalat" w:hAnsi="GHEA Grapalat" w:cs="Sylfaen"/>
                <w:color w:val="000000"/>
                <w:sz w:val="20"/>
                <w:szCs w:val="20"/>
                <w:lang w:val="hy-AM"/>
              </w:rPr>
              <w:t>несоответствие</w:t>
            </w:r>
            <w:r w:rsidRPr="001A441F">
              <w:rPr>
                <w:rFonts w:ascii="GHEA Grapalat" w:hAnsi="GHEA Grapalat"/>
                <w:color w:val="000000"/>
                <w:sz w:val="20"/>
                <w:szCs w:val="20"/>
                <w:lang w:val="hy-AM"/>
              </w:rPr>
              <w:t xml:space="preserve"> </w:t>
            </w:r>
            <w:r w:rsidRPr="001A441F">
              <w:rPr>
                <w:rFonts w:ascii="GHEA Grapalat" w:hAnsi="GHEA Grapalat" w:cs="Sylfaen"/>
                <w:color w:val="000000"/>
                <w:sz w:val="20"/>
                <w:szCs w:val="20"/>
                <w:lang w:val="hy-AM"/>
              </w:rPr>
              <w:t>исправление</w:t>
            </w:r>
            <w:r w:rsidRPr="001A441F">
              <w:rPr>
                <w:rFonts w:ascii="GHEA Grapalat" w:hAnsi="GHEA Grapalat"/>
                <w:color w:val="000000"/>
                <w:sz w:val="20"/>
                <w:szCs w:val="20"/>
                <w:lang w:val="hy-AM"/>
              </w:rPr>
              <w:t xml:space="preserve"> </w:t>
            </w:r>
            <w:r w:rsidRPr="001A441F">
              <w:rPr>
                <w:rFonts w:ascii="GHEA Grapalat" w:hAnsi="GHEA Grapalat" w:cs="Sylfaen"/>
                <w:color w:val="000000"/>
                <w:sz w:val="20"/>
                <w:szCs w:val="20"/>
                <w:lang w:val="hy-AM"/>
              </w:rPr>
              <w:t>крайний срок</w:t>
            </w:r>
            <w:r w:rsidRPr="001A441F">
              <w:rPr>
                <w:rFonts w:ascii="GHEA Grapalat" w:hAnsi="GHEA Grapalat"/>
                <w:color w:val="000000"/>
                <w:sz w:val="20"/>
                <w:szCs w:val="20"/>
                <w:lang w:val="hy-AM"/>
              </w:rPr>
              <w:t xml:space="preserve"> </w:t>
            </w:r>
            <w:r w:rsidRPr="001A441F">
              <w:rPr>
                <w:rFonts w:ascii="GHEA Grapalat" w:hAnsi="GHEA Grapalat" w:cs="Sylfaen"/>
                <w:color w:val="000000"/>
                <w:sz w:val="20"/>
                <w:szCs w:val="20"/>
                <w:lang w:val="hy-AM"/>
              </w:rPr>
              <w:t>является</w:t>
            </w:r>
            <w:r w:rsidRPr="001A441F">
              <w:rPr>
                <w:rFonts w:ascii="GHEA Grapalat" w:hAnsi="GHEA Grapalat"/>
                <w:color w:val="000000"/>
                <w:sz w:val="20"/>
                <w:szCs w:val="20"/>
                <w:lang w:val="hy-AM"/>
              </w:rPr>
              <w:t xml:space="preserve"> </w:t>
            </w:r>
            <w:r w:rsidRPr="001A441F">
              <w:rPr>
                <w:rFonts w:ascii="GHEA Grapalat" w:hAnsi="GHEA Grapalat" w:cs="Sylfaen"/>
                <w:color w:val="000000"/>
                <w:sz w:val="20"/>
                <w:szCs w:val="20"/>
                <w:lang w:val="hy-AM"/>
              </w:rPr>
              <w:t>определенный</w:t>
            </w:r>
            <w:r w:rsidRPr="001A441F">
              <w:rPr>
                <w:rFonts w:ascii="GHEA Grapalat" w:hAnsi="GHEA Grapalat"/>
                <w:color w:val="000000"/>
                <w:sz w:val="20"/>
                <w:szCs w:val="20"/>
                <w:lang w:val="hy-AM"/>
              </w:rPr>
              <w:t>1</w:t>
            </w:r>
            <w:r w:rsidRPr="001A441F">
              <w:rPr>
                <w:rFonts w:ascii="GHEA Grapalat" w:hAnsi="GHEA Grapalat" w:cs="Sylfaen"/>
                <w:color w:val="000000"/>
                <w:sz w:val="20"/>
                <w:szCs w:val="20"/>
                <w:lang w:val="hy-AM"/>
              </w:rPr>
              <w:t>день</w:t>
            </w:r>
            <w:r w:rsidRPr="001A441F">
              <w:rPr>
                <w:rFonts w:ascii="GHEA Grapalat" w:hAnsi="GHEA Grapalat"/>
                <w:color w:val="000000"/>
                <w:sz w:val="20"/>
                <w:szCs w:val="20"/>
                <w:lang w:val="hy-AM"/>
              </w:rPr>
              <w:t>:</w:t>
            </w:r>
          </w:p>
        </w:tc>
        <w:tc>
          <w:tcPr>
            <w:tcW w:w="992" w:type="dxa"/>
            <w:tcBorders>
              <w:top w:val="nil"/>
              <w:left w:val="single" w:sz="4" w:space="0" w:color="auto"/>
              <w:bottom w:val="single" w:sz="8" w:space="0" w:color="auto"/>
              <w:right w:val="nil"/>
            </w:tcBorders>
            <w:shd w:val="clear" w:color="auto" w:fill="auto"/>
            <w:vAlign w:val="center"/>
          </w:tcPr>
          <w:p w:rsidR="00F0799E" w:rsidRPr="00602AF2" w:rsidRDefault="00F0799E" w:rsidP="007E0598">
            <w:pPr>
              <w:jc w:val="center"/>
              <w:rPr>
                <w:rFonts w:ascii="GHEA Grapalat" w:hAnsi="GHEA Grapalat" w:cs="Sylfaen"/>
                <w:color w:val="000000"/>
                <w:sz w:val="20"/>
                <w:szCs w:val="20"/>
              </w:rPr>
            </w:pPr>
            <w:r>
              <w:rPr>
                <w:rFonts w:ascii="Sylfaen" w:hAnsi="Sylfaen" w:cs="Sylfaen"/>
                <w:color w:val="000000"/>
                <w:sz w:val="20"/>
                <w:szCs w:val="20"/>
              </w:rPr>
              <w:t>грамм</w:t>
            </w:r>
          </w:p>
        </w:tc>
        <w:tc>
          <w:tcPr>
            <w:tcW w:w="709" w:type="dxa"/>
          </w:tcPr>
          <w:p w:rsidR="00F0799E" w:rsidRPr="00602AF2" w:rsidRDefault="00F0799E" w:rsidP="007E0598">
            <w:pPr>
              <w:jc w:val="center"/>
              <w:rPr>
                <w:rFonts w:ascii="GHEA Grapalat" w:hAnsi="GHEA Grapalat"/>
                <w:sz w:val="20"/>
                <w:szCs w:val="20"/>
              </w:rPr>
            </w:pPr>
          </w:p>
        </w:tc>
        <w:tc>
          <w:tcPr>
            <w:tcW w:w="709" w:type="dxa"/>
          </w:tcPr>
          <w:p w:rsidR="00F0799E" w:rsidRPr="00602AF2" w:rsidRDefault="00F0799E" w:rsidP="007E0598">
            <w:pPr>
              <w:jc w:val="center"/>
              <w:rPr>
                <w:rFonts w:ascii="GHEA Grapalat" w:hAnsi="GHEA Grapalat"/>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rsidR="00F0799E" w:rsidRPr="00602AF2" w:rsidRDefault="00F0799E" w:rsidP="007E0598">
            <w:pPr>
              <w:jc w:val="center"/>
              <w:rPr>
                <w:rFonts w:ascii="GHEA Grapalat" w:hAnsi="GHEA Grapalat"/>
                <w:color w:val="000000"/>
                <w:sz w:val="20"/>
                <w:szCs w:val="20"/>
              </w:rPr>
            </w:pPr>
            <w:r>
              <w:rPr>
                <w:rFonts w:ascii="Calibri" w:hAnsi="Calibri"/>
                <w:b/>
                <w:bCs/>
                <w:color w:val="000000"/>
                <w:sz w:val="20"/>
                <w:szCs w:val="20"/>
              </w:rPr>
              <w:t>125</w:t>
            </w:r>
          </w:p>
        </w:tc>
        <w:tc>
          <w:tcPr>
            <w:tcW w:w="992" w:type="dxa"/>
          </w:tcPr>
          <w:p w:rsidR="00F0799E" w:rsidRPr="006267DC" w:rsidRDefault="00F0799E" w:rsidP="007E0598">
            <w:pPr>
              <w:jc w:val="center"/>
              <w:rPr>
                <w:rFonts w:ascii="GHEA Grapalat" w:hAnsi="GHEA Grapalat" w:cs="Sylfaen"/>
                <w:sz w:val="20"/>
                <w:szCs w:val="20"/>
                <w:lang w:val="hy-AM"/>
              </w:rPr>
            </w:pPr>
            <w:r w:rsidRPr="006267DC">
              <w:rPr>
                <w:rFonts w:ascii="GHEA Grapalat" w:hAnsi="GHEA Grapalat" w:cs="Sylfaen"/>
                <w:sz w:val="16"/>
                <w:szCs w:val="16"/>
                <w:lang w:val="hy-AM"/>
              </w:rPr>
              <w:t>К</w:t>
            </w:r>
            <w:r w:rsidRPr="006267DC">
              <w:rPr>
                <w:rFonts w:ascii="MS Mincho" w:eastAsia="MS Mincho" w:hAnsi="MS Mincho" w:cs="MS Mincho" w:hint="eastAsia"/>
                <w:sz w:val="16"/>
                <w:szCs w:val="16"/>
                <w:lang w:val="hy-AM"/>
              </w:rPr>
              <w:t>․</w:t>
            </w:r>
            <w:r w:rsidRPr="006267DC">
              <w:rPr>
                <w:rFonts w:ascii="GHEA Grapalat" w:hAnsi="GHEA Grapalat"/>
                <w:sz w:val="16"/>
                <w:szCs w:val="16"/>
                <w:lang w:val="hy-AM"/>
              </w:rPr>
              <w:t xml:space="preserve"> </w:t>
            </w:r>
            <w:r w:rsidRPr="006267DC">
              <w:rPr>
                <w:rFonts w:ascii="GHEA Grapalat" w:hAnsi="GHEA Grapalat" w:cs="Sylfaen"/>
                <w:sz w:val="16"/>
                <w:szCs w:val="16"/>
                <w:lang w:val="hy-AM"/>
              </w:rPr>
              <w:t>Веди</w:t>
            </w:r>
            <w:r w:rsidRPr="006267DC">
              <w:rPr>
                <w:rFonts w:ascii="GHEA Grapalat" w:hAnsi="GHEA Grapalat"/>
                <w:sz w:val="16"/>
                <w:szCs w:val="16"/>
                <w:lang w:val="hy-AM"/>
              </w:rPr>
              <w:t xml:space="preserve"> </w:t>
            </w:r>
            <w:r w:rsidRPr="006267DC">
              <w:rPr>
                <w:rFonts w:ascii="GHEA Grapalat" w:hAnsi="GHEA Grapalat" w:cs="Sylfaen"/>
                <w:sz w:val="16"/>
                <w:szCs w:val="16"/>
                <w:lang w:val="hy-AM"/>
              </w:rPr>
              <w:t>Араратян</w:t>
            </w:r>
            <w:r w:rsidRPr="006267DC">
              <w:rPr>
                <w:rFonts w:ascii="GHEA Grapalat" w:hAnsi="GHEA Grapalat"/>
                <w:sz w:val="16"/>
                <w:szCs w:val="16"/>
                <w:lang w:val="hy-AM"/>
              </w:rPr>
              <w:t>81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F0799E" w:rsidRPr="00602AF2" w:rsidRDefault="00F0799E" w:rsidP="007E0598">
            <w:pPr>
              <w:jc w:val="center"/>
              <w:rPr>
                <w:rFonts w:ascii="GHEA Grapalat" w:hAnsi="GHEA Grapalat"/>
                <w:color w:val="000000"/>
                <w:sz w:val="20"/>
                <w:szCs w:val="20"/>
              </w:rPr>
            </w:pPr>
            <w:r>
              <w:rPr>
                <w:rFonts w:ascii="Calibri" w:hAnsi="Calibri"/>
                <w:b/>
                <w:bCs/>
                <w:color w:val="000000"/>
                <w:sz w:val="20"/>
                <w:szCs w:val="20"/>
              </w:rPr>
              <w:t>125</w:t>
            </w:r>
          </w:p>
        </w:tc>
        <w:tc>
          <w:tcPr>
            <w:tcW w:w="1701" w:type="dxa"/>
          </w:tcPr>
          <w:p w:rsidR="00F0799E" w:rsidRPr="00602AF2" w:rsidRDefault="00F0799E" w:rsidP="007E0598">
            <w:pPr>
              <w:jc w:val="center"/>
              <w:rPr>
                <w:rFonts w:ascii="GHEA Grapalat" w:hAnsi="GHEA Grapalat" w:cs="Sylfaen"/>
                <w:sz w:val="16"/>
                <w:szCs w:val="16"/>
                <w:lang w:val="hy-AM"/>
              </w:rPr>
            </w:pPr>
            <w:r w:rsidRPr="000612A8">
              <w:rPr>
                <w:rFonts w:ascii="GHEA Grapalat" w:hAnsi="GHEA Grapalat" w:cs="Sylfaen"/>
                <w:sz w:val="16"/>
                <w:szCs w:val="16"/>
                <w:lang w:val="hy-AM"/>
              </w:rPr>
              <w:t>После вступления контракта в силу, вплоть до последнего рабочего дня декабря 2026 года включительно, в детском саду.</w:t>
            </w:r>
          </w:p>
        </w:tc>
      </w:tr>
      <w:tr w:rsidR="00F0799E" w:rsidRPr="00602AF2" w:rsidTr="007E0598">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F0799E" w:rsidRPr="00602AF2" w:rsidRDefault="00F0799E" w:rsidP="00F0799E">
            <w:pPr>
              <w:pStyle w:val="aff3"/>
              <w:numPr>
                <w:ilvl w:val="0"/>
                <w:numId w:val="13"/>
              </w:numPr>
              <w:jc w:val="center"/>
              <w:rPr>
                <w:rFonts w:ascii="GHEA Grapalat" w:hAnsi="GHEA Grapalat"/>
                <w:color w:val="000000"/>
                <w:sz w:val="20"/>
                <w:szCs w:val="20"/>
              </w:rPr>
            </w:pPr>
          </w:p>
        </w:tc>
        <w:tc>
          <w:tcPr>
            <w:tcW w:w="1134" w:type="dxa"/>
            <w:tcBorders>
              <w:top w:val="nil"/>
              <w:left w:val="single" w:sz="8" w:space="0" w:color="auto"/>
              <w:bottom w:val="single" w:sz="8" w:space="0" w:color="auto"/>
              <w:right w:val="single" w:sz="8" w:space="0" w:color="auto"/>
            </w:tcBorders>
            <w:shd w:val="clear" w:color="auto" w:fill="auto"/>
            <w:vAlign w:val="center"/>
          </w:tcPr>
          <w:p w:rsidR="00F0799E" w:rsidRPr="00602AF2" w:rsidRDefault="00F0799E" w:rsidP="007E0598">
            <w:pPr>
              <w:jc w:val="center"/>
              <w:rPr>
                <w:rFonts w:ascii="GHEA Grapalat" w:hAnsi="GHEA Grapalat"/>
                <w:color w:val="000000"/>
                <w:sz w:val="20"/>
                <w:szCs w:val="20"/>
              </w:rPr>
            </w:pPr>
            <w:r>
              <w:rPr>
                <w:rFonts w:ascii="Calibri" w:hAnsi="Calibri"/>
                <w:color w:val="000000"/>
                <w:sz w:val="20"/>
                <w:szCs w:val="20"/>
              </w:rPr>
              <w:t>03221410</w:t>
            </w:r>
          </w:p>
        </w:tc>
        <w:tc>
          <w:tcPr>
            <w:tcW w:w="1559" w:type="dxa"/>
            <w:tcBorders>
              <w:top w:val="single" w:sz="4" w:space="0" w:color="auto"/>
              <w:left w:val="nil"/>
              <w:bottom w:val="single" w:sz="4" w:space="0" w:color="auto"/>
              <w:right w:val="single" w:sz="4" w:space="0" w:color="auto"/>
            </w:tcBorders>
            <w:shd w:val="clear" w:color="auto" w:fill="auto"/>
            <w:vAlign w:val="center"/>
          </w:tcPr>
          <w:p w:rsidR="00F0799E" w:rsidRPr="00602AF2" w:rsidRDefault="00F0799E" w:rsidP="007E0598">
            <w:pPr>
              <w:jc w:val="center"/>
              <w:rPr>
                <w:rFonts w:ascii="GHEA Grapalat" w:hAnsi="GHEA Grapalat" w:cs="Sylfaen"/>
                <w:color w:val="000000"/>
                <w:sz w:val="20"/>
                <w:szCs w:val="20"/>
              </w:rPr>
            </w:pPr>
            <w:r>
              <w:rPr>
                <w:rFonts w:ascii="Sylfaen" w:hAnsi="Sylfaen" w:cs="Sylfaen"/>
                <w:color w:val="000000"/>
                <w:sz w:val="20"/>
                <w:szCs w:val="20"/>
              </w:rPr>
              <w:t>Капуста</w:t>
            </w:r>
            <w:r>
              <w:rPr>
                <w:rFonts w:ascii="Calibri" w:hAnsi="Calibri"/>
                <w:color w:val="000000"/>
                <w:sz w:val="20"/>
                <w:szCs w:val="20"/>
              </w:rPr>
              <w:t xml:space="preserve"> </w:t>
            </w:r>
          </w:p>
        </w:tc>
        <w:tc>
          <w:tcPr>
            <w:tcW w:w="993" w:type="dxa"/>
            <w:tcBorders>
              <w:left w:val="single" w:sz="4" w:space="0" w:color="auto"/>
            </w:tcBorders>
          </w:tcPr>
          <w:p w:rsidR="00F0799E" w:rsidRPr="00602AF2" w:rsidRDefault="00F0799E" w:rsidP="007E0598">
            <w:pPr>
              <w:jc w:val="center"/>
              <w:rPr>
                <w:rFonts w:ascii="GHEA Grapalat" w:hAnsi="GHEA Grapalat"/>
                <w:sz w:val="20"/>
                <w:szCs w:val="20"/>
              </w:rPr>
            </w:pPr>
          </w:p>
        </w:tc>
        <w:tc>
          <w:tcPr>
            <w:tcW w:w="4961" w:type="dxa"/>
          </w:tcPr>
          <w:p w:rsidR="00F0799E" w:rsidRPr="00602AF2" w:rsidRDefault="00F0799E" w:rsidP="007E0598">
            <w:pPr>
              <w:jc w:val="center"/>
              <w:rPr>
                <w:rFonts w:ascii="GHEA Grapalat" w:hAnsi="GHEA Grapalat" w:cs="Sylfaen"/>
                <w:color w:val="000000"/>
                <w:sz w:val="20"/>
                <w:szCs w:val="20"/>
                <w:lang w:val="hy-AM"/>
              </w:rPr>
            </w:pPr>
            <w:r w:rsidRPr="00602AF2">
              <w:rPr>
                <w:rFonts w:ascii="GHEA Grapalat" w:hAnsi="GHEA Grapalat" w:cs="Sylfaen"/>
                <w:sz w:val="20"/>
                <w:szCs w:val="20"/>
              </w:rPr>
              <w:t>Свежая, целая капуста, ранняя, среднеспелая или позднеспелая, в зависимости от сезонности, отборных сортов. Соответствует требованиям Закона Республики Армения «О безопасности пищевых продуктов» и других нормативно-правовых актов и правил.</w:t>
            </w:r>
            <w:r w:rsidRPr="00602AF2">
              <w:rPr>
                <w:rFonts w:ascii="GHEA Grapalat" w:hAnsi="GHEA Grapalat" w:cs="Sylfaen"/>
                <w:color w:val="000000"/>
                <w:sz w:val="20"/>
                <w:szCs w:val="20"/>
                <w:lang w:val="hy-AM"/>
              </w:rPr>
              <w:t>Еда</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поставлять</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 случае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технический</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 описанию</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или</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поставлять</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 условиям</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несоответствие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приложение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придёт</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 случае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несоответствие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исправление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крайний срок</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является</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определенный</w:t>
            </w:r>
            <w:r w:rsidRPr="00602AF2">
              <w:rPr>
                <w:rFonts w:ascii="GHEA Grapalat" w:hAnsi="GHEA Grapalat"/>
                <w:color w:val="000000"/>
                <w:sz w:val="20"/>
                <w:szCs w:val="20"/>
                <w:lang w:val="hy-AM"/>
              </w:rPr>
              <w:t>1</w:t>
            </w:r>
            <w:r w:rsidRPr="00602AF2">
              <w:rPr>
                <w:rFonts w:ascii="GHEA Grapalat" w:hAnsi="GHEA Grapalat" w:cs="Sylfaen"/>
                <w:color w:val="000000"/>
                <w:sz w:val="20"/>
                <w:szCs w:val="20"/>
                <w:lang w:val="hy-AM"/>
              </w:rPr>
              <w:t>день</w:t>
            </w:r>
          </w:p>
        </w:tc>
        <w:tc>
          <w:tcPr>
            <w:tcW w:w="992" w:type="dxa"/>
            <w:tcBorders>
              <w:top w:val="nil"/>
              <w:left w:val="single" w:sz="8" w:space="0" w:color="auto"/>
              <w:bottom w:val="single" w:sz="8" w:space="0" w:color="auto"/>
              <w:right w:val="nil"/>
            </w:tcBorders>
            <w:shd w:val="clear" w:color="auto" w:fill="auto"/>
            <w:vAlign w:val="center"/>
          </w:tcPr>
          <w:p w:rsidR="00F0799E" w:rsidRPr="00602AF2" w:rsidRDefault="00F0799E" w:rsidP="007E0598">
            <w:pPr>
              <w:jc w:val="center"/>
              <w:rPr>
                <w:rFonts w:ascii="GHEA Grapalat" w:hAnsi="GHEA Grapalat" w:cs="Sylfaen"/>
                <w:color w:val="000000"/>
                <w:sz w:val="20"/>
                <w:szCs w:val="20"/>
              </w:rPr>
            </w:pPr>
            <w:r>
              <w:rPr>
                <w:rFonts w:ascii="Sylfaen" w:hAnsi="Sylfaen" w:cs="Sylfaen"/>
                <w:color w:val="000000"/>
                <w:sz w:val="20"/>
                <w:szCs w:val="20"/>
              </w:rPr>
              <w:t>кг</w:t>
            </w:r>
          </w:p>
        </w:tc>
        <w:tc>
          <w:tcPr>
            <w:tcW w:w="709" w:type="dxa"/>
          </w:tcPr>
          <w:p w:rsidR="00F0799E" w:rsidRPr="00602AF2" w:rsidRDefault="00F0799E" w:rsidP="007E0598">
            <w:pPr>
              <w:jc w:val="center"/>
              <w:rPr>
                <w:rFonts w:ascii="GHEA Grapalat" w:hAnsi="GHEA Grapalat"/>
                <w:sz w:val="20"/>
                <w:szCs w:val="20"/>
              </w:rPr>
            </w:pPr>
          </w:p>
        </w:tc>
        <w:tc>
          <w:tcPr>
            <w:tcW w:w="709" w:type="dxa"/>
          </w:tcPr>
          <w:p w:rsidR="00F0799E" w:rsidRPr="00602AF2" w:rsidRDefault="00F0799E" w:rsidP="007E0598">
            <w:pPr>
              <w:jc w:val="center"/>
              <w:rPr>
                <w:rFonts w:ascii="GHEA Grapalat" w:hAnsi="GHEA Grapalat"/>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rsidR="00F0799E" w:rsidRPr="00602AF2" w:rsidRDefault="00F0799E" w:rsidP="007E0598">
            <w:pPr>
              <w:jc w:val="center"/>
              <w:rPr>
                <w:rFonts w:ascii="GHEA Grapalat" w:hAnsi="GHEA Grapalat"/>
                <w:color w:val="000000"/>
                <w:sz w:val="20"/>
                <w:szCs w:val="20"/>
              </w:rPr>
            </w:pPr>
            <w:r>
              <w:rPr>
                <w:rFonts w:ascii="Calibri" w:hAnsi="Calibri"/>
                <w:b/>
                <w:bCs/>
                <w:color w:val="000000"/>
                <w:sz w:val="20"/>
                <w:szCs w:val="20"/>
              </w:rPr>
              <w:t>680</w:t>
            </w:r>
          </w:p>
        </w:tc>
        <w:tc>
          <w:tcPr>
            <w:tcW w:w="992" w:type="dxa"/>
          </w:tcPr>
          <w:p w:rsidR="00F0799E" w:rsidRPr="006267DC" w:rsidRDefault="00F0799E" w:rsidP="007E0598">
            <w:pPr>
              <w:jc w:val="center"/>
              <w:rPr>
                <w:rFonts w:ascii="GHEA Grapalat" w:hAnsi="GHEA Grapalat" w:cs="Sylfaen"/>
                <w:sz w:val="20"/>
                <w:szCs w:val="20"/>
                <w:lang w:val="hy-AM"/>
              </w:rPr>
            </w:pPr>
            <w:r w:rsidRPr="006267DC">
              <w:rPr>
                <w:rFonts w:ascii="GHEA Grapalat" w:hAnsi="GHEA Grapalat" w:cs="Sylfaen"/>
                <w:sz w:val="16"/>
                <w:szCs w:val="16"/>
                <w:lang w:val="hy-AM"/>
              </w:rPr>
              <w:t>К</w:t>
            </w:r>
            <w:r w:rsidRPr="006267DC">
              <w:rPr>
                <w:rFonts w:ascii="MS Mincho" w:eastAsia="MS Mincho" w:hAnsi="MS Mincho" w:cs="MS Mincho" w:hint="eastAsia"/>
                <w:sz w:val="16"/>
                <w:szCs w:val="16"/>
                <w:lang w:val="hy-AM"/>
              </w:rPr>
              <w:t>․</w:t>
            </w:r>
            <w:r w:rsidRPr="006267DC">
              <w:rPr>
                <w:rFonts w:ascii="GHEA Grapalat" w:hAnsi="GHEA Grapalat"/>
                <w:sz w:val="16"/>
                <w:szCs w:val="16"/>
                <w:lang w:val="hy-AM"/>
              </w:rPr>
              <w:t xml:space="preserve"> </w:t>
            </w:r>
            <w:r w:rsidRPr="006267DC">
              <w:rPr>
                <w:rFonts w:ascii="GHEA Grapalat" w:hAnsi="GHEA Grapalat" w:cs="Sylfaen"/>
                <w:sz w:val="16"/>
                <w:szCs w:val="16"/>
                <w:lang w:val="hy-AM"/>
              </w:rPr>
              <w:t>Веди</w:t>
            </w:r>
            <w:r w:rsidRPr="006267DC">
              <w:rPr>
                <w:rFonts w:ascii="GHEA Grapalat" w:hAnsi="GHEA Grapalat"/>
                <w:sz w:val="16"/>
                <w:szCs w:val="16"/>
                <w:lang w:val="hy-AM"/>
              </w:rPr>
              <w:t xml:space="preserve"> </w:t>
            </w:r>
            <w:r w:rsidRPr="006267DC">
              <w:rPr>
                <w:rFonts w:ascii="GHEA Grapalat" w:hAnsi="GHEA Grapalat" w:cs="Sylfaen"/>
                <w:sz w:val="16"/>
                <w:szCs w:val="16"/>
                <w:lang w:val="hy-AM"/>
              </w:rPr>
              <w:t>Араратян</w:t>
            </w:r>
            <w:r w:rsidRPr="006267DC">
              <w:rPr>
                <w:rFonts w:ascii="GHEA Grapalat" w:hAnsi="GHEA Grapalat"/>
                <w:sz w:val="16"/>
                <w:szCs w:val="16"/>
                <w:lang w:val="hy-AM"/>
              </w:rPr>
              <w:t>81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F0799E" w:rsidRPr="00602AF2" w:rsidRDefault="00F0799E" w:rsidP="007E0598">
            <w:pPr>
              <w:jc w:val="center"/>
              <w:rPr>
                <w:rFonts w:ascii="GHEA Grapalat" w:hAnsi="GHEA Grapalat"/>
                <w:color w:val="000000"/>
                <w:sz w:val="20"/>
                <w:szCs w:val="20"/>
              </w:rPr>
            </w:pPr>
            <w:r>
              <w:rPr>
                <w:rFonts w:ascii="Calibri" w:hAnsi="Calibri"/>
                <w:b/>
                <w:bCs/>
                <w:color w:val="000000"/>
                <w:sz w:val="20"/>
                <w:szCs w:val="20"/>
              </w:rPr>
              <w:t>680</w:t>
            </w:r>
          </w:p>
        </w:tc>
        <w:tc>
          <w:tcPr>
            <w:tcW w:w="1701" w:type="dxa"/>
          </w:tcPr>
          <w:p w:rsidR="00F0799E" w:rsidRPr="00602AF2" w:rsidRDefault="00F0799E" w:rsidP="007E0598">
            <w:pPr>
              <w:jc w:val="center"/>
              <w:rPr>
                <w:rFonts w:ascii="GHEA Grapalat" w:hAnsi="GHEA Grapalat" w:cs="Sylfaen"/>
                <w:sz w:val="16"/>
                <w:szCs w:val="16"/>
                <w:lang w:val="hy-AM"/>
              </w:rPr>
            </w:pPr>
            <w:r w:rsidRPr="000612A8">
              <w:rPr>
                <w:rFonts w:ascii="GHEA Grapalat" w:hAnsi="GHEA Grapalat" w:cs="Sylfaen"/>
                <w:sz w:val="16"/>
                <w:szCs w:val="16"/>
                <w:lang w:val="hy-AM"/>
              </w:rPr>
              <w:t>После вступления контракта в силу, вплоть до последнего рабочего дня декабря 2026 года включительно, в детском саду.</w:t>
            </w:r>
          </w:p>
        </w:tc>
      </w:tr>
      <w:tr w:rsidR="00F0799E" w:rsidRPr="00E70748" w:rsidTr="007E0598">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F0799E" w:rsidRPr="00602AF2" w:rsidRDefault="00F0799E" w:rsidP="00F0799E">
            <w:pPr>
              <w:pStyle w:val="aff3"/>
              <w:numPr>
                <w:ilvl w:val="0"/>
                <w:numId w:val="13"/>
              </w:numPr>
              <w:jc w:val="center"/>
              <w:rPr>
                <w:rFonts w:ascii="GHEA Grapalat" w:hAnsi="GHEA Grapalat"/>
                <w:color w:val="000000"/>
                <w:sz w:val="20"/>
                <w:szCs w:val="20"/>
              </w:rPr>
            </w:pPr>
          </w:p>
        </w:tc>
        <w:tc>
          <w:tcPr>
            <w:tcW w:w="1134" w:type="dxa"/>
            <w:tcBorders>
              <w:top w:val="nil"/>
              <w:left w:val="single" w:sz="8" w:space="0" w:color="auto"/>
              <w:bottom w:val="single" w:sz="8" w:space="0" w:color="auto"/>
              <w:right w:val="single" w:sz="8" w:space="0" w:color="auto"/>
            </w:tcBorders>
            <w:shd w:val="clear" w:color="auto" w:fill="auto"/>
            <w:vAlign w:val="center"/>
          </w:tcPr>
          <w:p w:rsidR="00F0799E" w:rsidRPr="00602AF2" w:rsidRDefault="00F0799E" w:rsidP="007E0598">
            <w:pPr>
              <w:jc w:val="center"/>
              <w:rPr>
                <w:rFonts w:ascii="GHEA Grapalat" w:hAnsi="GHEA Grapalat"/>
                <w:color w:val="000000"/>
                <w:sz w:val="20"/>
                <w:szCs w:val="20"/>
              </w:rPr>
            </w:pPr>
            <w:r>
              <w:rPr>
                <w:rFonts w:ascii="Calibri" w:hAnsi="Calibri"/>
                <w:color w:val="000000"/>
                <w:sz w:val="20"/>
                <w:szCs w:val="20"/>
              </w:rPr>
              <w:t>03221420</w:t>
            </w:r>
          </w:p>
        </w:tc>
        <w:tc>
          <w:tcPr>
            <w:tcW w:w="1559" w:type="dxa"/>
            <w:tcBorders>
              <w:top w:val="single" w:sz="4" w:space="0" w:color="auto"/>
              <w:left w:val="nil"/>
              <w:bottom w:val="single" w:sz="4" w:space="0" w:color="auto"/>
              <w:right w:val="single" w:sz="4" w:space="0" w:color="auto"/>
            </w:tcBorders>
            <w:shd w:val="clear" w:color="auto" w:fill="auto"/>
            <w:vAlign w:val="center"/>
          </w:tcPr>
          <w:p w:rsidR="00F0799E" w:rsidRPr="00602AF2" w:rsidRDefault="00F0799E" w:rsidP="007E0598">
            <w:pPr>
              <w:jc w:val="center"/>
              <w:rPr>
                <w:rFonts w:ascii="GHEA Grapalat" w:hAnsi="GHEA Grapalat" w:cs="Sylfaen"/>
                <w:color w:val="000000"/>
                <w:sz w:val="20"/>
                <w:szCs w:val="20"/>
              </w:rPr>
            </w:pPr>
            <w:r>
              <w:rPr>
                <w:rFonts w:ascii="Sylfaen" w:hAnsi="Sylfaen" w:cs="Sylfaen"/>
                <w:color w:val="000000"/>
                <w:sz w:val="20"/>
                <w:szCs w:val="20"/>
              </w:rPr>
              <w:t>Цветная капуста</w:t>
            </w:r>
          </w:p>
        </w:tc>
        <w:tc>
          <w:tcPr>
            <w:tcW w:w="993" w:type="dxa"/>
            <w:tcBorders>
              <w:left w:val="single" w:sz="4" w:space="0" w:color="auto"/>
            </w:tcBorders>
          </w:tcPr>
          <w:p w:rsidR="00F0799E" w:rsidRPr="00602AF2" w:rsidRDefault="00F0799E" w:rsidP="007E0598">
            <w:pPr>
              <w:jc w:val="center"/>
              <w:rPr>
                <w:rFonts w:ascii="GHEA Grapalat" w:hAnsi="GHEA Grapalat"/>
                <w:sz w:val="20"/>
                <w:szCs w:val="20"/>
              </w:rPr>
            </w:pPr>
          </w:p>
        </w:tc>
        <w:tc>
          <w:tcPr>
            <w:tcW w:w="4961" w:type="dxa"/>
          </w:tcPr>
          <w:p w:rsidR="00F0799E" w:rsidRDefault="00F0799E" w:rsidP="007E0598">
            <w:pPr>
              <w:jc w:val="center"/>
              <w:rPr>
                <w:rFonts w:ascii="GHEA Grapalat" w:hAnsi="GHEA Grapalat" w:cs="Sylfaen"/>
                <w:sz w:val="20"/>
                <w:szCs w:val="20"/>
              </w:rPr>
            </w:pPr>
            <w:r w:rsidRPr="00602AF2">
              <w:rPr>
                <w:rFonts w:ascii="GHEA Grapalat" w:hAnsi="GHEA Grapalat" w:cs="Sylfaen"/>
                <w:sz w:val="20"/>
                <w:szCs w:val="20"/>
              </w:rPr>
              <w:t>Цветная капуста</w:t>
            </w:r>
            <w:r w:rsidRPr="00602AF2">
              <w:rPr>
                <w:rFonts w:ascii="GHEA Grapalat" w:hAnsi="GHEA Grapalat"/>
                <w:sz w:val="20"/>
                <w:szCs w:val="20"/>
              </w:rPr>
              <w:t xml:space="preserve"> </w:t>
            </w:r>
            <w:r w:rsidRPr="00602AF2">
              <w:rPr>
                <w:rFonts w:ascii="GHEA Grapalat" w:hAnsi="GHEA Grapalat" w:cs="Sylfaen"/>
                <w:sz w:val="20"/>
                <w:szCs w:val="20"/>
              </w:rPr>
              <w:t>головы</w:t>
            </w:r>
            <w:r w:rsidRPr="00602AF2">
              <w:rPr>
                <w:rFonts w:ascii="GHEA Grapalat" w:hAnsi="GHEA Grapalat"/>
                <w:sz w:val="20"/>
                <w:szCs w:val="20"/>
              </w:rPr>
              <w:t xml:space="preserve"> </w:t>
            </w:r>
            <w:proofErr w:type="gramStart"/>
            <w:r w:rsidRPr="00602AF2">
              <w:rPr>
                <w:rFonts w:ascii="GHEA Grapalat" w:hAnsi="GHEA Grapalat" w:cs="Sylfaen"/>
                <w:sz w:val="20"/>
                <w:szCs w:val="20"/>
              </w:rPr>
              <w:t>свежий</w:t>
            </w:r>
            <w:r w:rsidRPr="00602AF2">
              <w:rPr>
                <w:rFonts w:ascii="GHEA Grapalat" w:hAnsi="GHEA Grapalat"/>
                <w:sz w:val="20"/>
                <w:szCs w:val="20"/>
              </w:rPr>
              <w:t>,</w:t>
            </w:r>
            <w:r w:rsidRPr="00602AF2">
              <w:rPr>
                <w:rFonts w:ascii="GHEA Grapalat" w:hAnsi="GHEA Grapalat" w:cs="Sylfaen"/>
                <w:sz w:val="20"/>
                <w:szCs w:val="20"/>
              </w:rPr>
              <w:t>чистый</w:t>
            </w:r>
            <w:proofErr w:type="gramEnd"/>
            <w:r w:rsidRPr="00602AF2">
              <w:rPr>
                <w:rFonts w:ascii="GHEA Grapalat" w:hAnsi="GHEA Grapalat"/>
                <w:sz w:val="20"/>
                <w:szCs w:val="20"/>
              </w:rPr>
              <w:t>,</w:t>
            </w:r>
            <w:r w:rsidRPr="00602AF2">
              <w:rPr>
                <w:rFonts w:ascii="GHEA Grapalat" w:hAnsi="GHEA Grapalat" w:cs="Sylfaen"/>
                <w:sz w:val="20"/>
                <w:szCs w:val="20"/>
              </w:rPr>
              <w:t>полный</w:t>
            </w:r>
            <w:r w:rsidRPr="00602AF2">
              <w:rPr>
                <w:rFonts w:ascii="GHEA Grapalat" w:hAnsi="GHEA Grapalat"/>
                <w:sz w:val="20"/>
                <w:szCs w:val="20"/>
              </w:rPr>
              <w:t>,</w:t>
            </w:r>
            <w:r w:rsidRPr="00602AF2">
              <w:rPr>
                <w:rFonts w:ascii="GHEA Grapalat" w:hAnsi="GHEA Grapalat" w:cs="Sylfaen"/>
                <w:sz w:val="20"/>
                <w:szCs w:val="20"/>
              </w:rPr>
              <w:t>белый</w:t>
            </w:r>
            <w:r w:rsidRPr="00602AF2">
              <w:rPr>
                <w:rFonts w:ascii="GHEA Grapalat" w:hAnsi="GHEA Grapalat"/>
                <w:sz w:val="20"/>
                <w:szCs w:val="20"/>
              </w:rPr>
              <w:t>,</w:t>
            </w:r>
            <w:r w:rsidRPr="00602AF2">
              <w:rPr>
                <w:rFonts w:ascii="GHEA Grapalat" w:hAnsi="GHEA Grapalat" w:cs="Sylfaen"/>
                <w:sz w:val="20"/>
                <w:szCs w:val="20"/>
              </w:rPr>
              <w:t>без</w:t>
            </w:r>
            <w:r w:rsidRPr="00602AF2">
              <w:rPr>
                <w:rFonts w:ascii="GHEA Grapalat" w:hAnsi="GHEA Grapalat"/>
                <w:sz w:val="20"/>
                <w:szCs w:val="20"/>
              </w:rPr>
              <w:t xml:space="preserve"> </w:t>
            </w:r>
            <w:r w:rsidRPr="00602AF2">
              <w:rPr>
                <w:rFonts w:ascii="GHEA Grapalat" w:hAnsi="GHEA Grapalat" w:cs="Sylfaen"/>
                <w:sz w:val="20"/>
                <w:szCs w:val="20"/>
              </w:rPr>
              <w:t>рана</w:t>
            </w:r>
            <w:r w:rsidRPr="00602AF2">
              <w:rPr>
                <w:rFonts w:ascii="GHEA Grapalat" w:hAnsi="GHEA Grapalat"/>
                <w:sz w:val="20"/>
                <w:szCs w:val="20"/>
              </w:rPr>
              <w:t>,</w:t>
            </w:r>
            <w:r w:rsidRPr="00602AF2">
              <w:rPr>
                <w:rFonts w:ascii="GHEA Grapalat" w:hAnsi="GHEA Grapalat" w:cs="Sylfaen"/>
                <w:sz w:val="20"/>
                <w:szCs w:val="20"/>
              </w:rPr>
              <w:t>без</w:t>
            </w:r>
            <w:r w:rsidRPr="00602AF2">
              <w:rPr>
                <w:rFonts w:ascii="GHEA Grapalat" w:hAnsi="GHEA Grapalat"/>
                <w:sz w:val="20"/>
                <w:szCs w:val="20"/>
              </w:rPr>
              <w:t xml:space="preserve"> </w:t>
            </w:r>
            <w:r w:rsidRPr="00602AF2">
              <w:rPr>
                <w:rFonts w:ascii="GHEA Grapalat" w:hAnsi="GHEA Grapalat" w:cs="Sylfaen"/>
                <w:sz w:val="20"/>
                <w:szCs w:val="20"/>
              </w:rPr>
              <w:t>сторона</w:t>
            </w:r>
            <w:r w:rsidRPr="00602AF2">
              <w:rPr>
                <w:rFonts w:ascii="GHEA Grapalat" w:hAnsi="GHEA Grapalat"/>
                <w:sz w:val="20"/>
                <w:szCs w:val="20"/>
              </w:rPr>
              <w:t xml:space="preserve"> </w:t>
            </w:r>
            <w:r w:rsidRPr="00602AF2">
              <w:rPr>
                <w:rFonts w:ascii="GHEA Grapalat" w:hAnsi="GHEA Grapalat" w:cs="Sylfaen"/>
                <w:sz w:val="20"/>
                <w:szCs w:val="20"/>
              </w:rPr>
              <w:t>запахов</w:t>
            </w:r>
            <w:r w:rsidRPr="00602AF2">
              <w:rPr>
                <w:rFonts w:ascii="GHEA Grapalat" w:hAnsi="GHEA Grapalat"/>
                <w:sz w:val="20"/>
                <w:szCs w:val="20"/>
              </w:rPr>
              <w:t>,:</w:t>
            </w:r>
          </w:p>
          <w:p w:rsidR="00F0799E" w:rsidRPr="00602AF2" w:rsidRDefault="00F0799E" w:rsidP="007E0598">
            <w:pPr>
              <w:jc w:val="center"/>
              <w:rPr>
                <w:rFonts w:ascii="GHEA Grapalat" w:hAnsi="GHEA Grapalat" w:cs="Sylfaen"/>
                <w:color w:val="000000"/>
                <w:sz w:val="20"/>
                <w:szCs w:val="20"/>
                <w:lang w:val="hy-AM"/>
              </w:rPr>
            </w:pPr>
            <w:r w:rsidRPr="00602AF2">
              <w:rPr>
                <w:rFonts w:ascii="GHEA Grapalat" w:hAnsi="GHEA Grapalat" w:cs="Sylfaen"/>
                <w:sz w:val="20"/>
                <w:szCs w:val="20"/>
              </w:rPr>
              <w:t xml:space="preserve">Безопасность в соответствии с требованиями Закона Республики Армения «О безопасности пищевых продуктов» и других нормативно-правовых актов и </w:t>
            </w:r>
            <w:proofErr w:type="gramStart"/>
            <w:r w:rsidRPr="00602AF2">
              <w:rPr>
                <w:rFonts w:ascii="GHEA Grapalat" w:hAnsi="GHEA Grapalat" w:cs="Sylfaen"/>
                <w:sz w:val="20"/>
                <w:szCs w:val="20"/>
              </w:rPr>
              <w:t>правил.</w:t>
            </w:r>
            <w:r w:rsidRPr="00602AF2">
              <w:rPr>
                <w:rFonts w:ascii="GHEA Grapalat" w:hAnsi="GHEA Grapalat" w:cs="Tahoma"/>
                <w:sz w:val="20"/>
                <w:szCs w:val="20"/>
              </w:rPr>
              <w:t>.</w:t>
            </w:r>
            <w:proofErr w:type="gramEnd"/>
            <w:r w:rsidRPr="00602AF2">
              <w:rPr>
                <w:rFonts w:ascii="GHEA Grapalat" w:hAnsi="GHEA Grapalat" w:cs="Sylfaen"/>
                <w:color w:val="000000"/>
                <w:sz w:val="20"/>
                <w:szCs w:val="20"/>
                <w:lang w:val="hy-AM"/>
              </w:rPr>
              <w:t>Еда</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поставлять</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 случае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технический</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 описанию</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или</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поставлять</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 условиям</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несоответствие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приложение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придёт</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 случае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lastRenderedPageBreak/>
              <w:t>несоответствие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исправление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крайний срок</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является</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определенный</w:t>
            </w:r>
            <w:r w:rsidRPr="00602AF2">
              <w:rPr>
                <w:rFonts w:ascii="GHEA Grapalat" w:hAnsi="GHEA Grapalat"/>
                <w:color w:val="000000"/>
                <w:sz w:val="20"/>
                <w:szCs w:val="20"/>
                <w:lang w:val="hy-AM"/>
              </w:rPr>
              <w:t>1</w:t>
            </w:r>
            <w:r w:rsidRPr="00602AF2">
              <w:rPr>
                <w:rFonts w:ascii="GHEA Grapalat" w:hAnsi="GHEA Grapalat" w:cs="Sylfaen"/>
                <w:color w:val="000000"/>
                <w:sz w:val="20"/>
                <w:szCs w:val="20"/>
                <w:lang w:val="hy-AM"/>
              </w:rPr>
              <w:t>день</w:t>
            </w:r>
            <w:r w:rsidRPr="00602AF2">
              <w:rPr>
                <w:rFonts w:ascii="GHEA Grapalat" w:hAnsi="GHEA Grapalat"/>
                <w:color w:val="000000"/>
                <w:sz w:val="20"/>
                <w:szCs w:val="20"/>
                <w:lang w:val="hy-AM"/>
              </w:rPr>
              <w:t>:</w:t>
            </w:r>
          </w:p>
        </w:tc>
        <w:tc>
          <w:tcPr>
            <w:tcW w:w="992" w:type="dxa"/>
            <w:tcBorders>
              <w:top w:val="nil"/>
              <w:left w:val="single" w:sz="8" w:space="0" w:color="auto"/>
              <w:bottom w:val="single" w:sz="8" w:space="0" w:color="auto"/>
              <w:right w:val="nil"/>
            </w:tcBorders>
            <w:shd w:val="clear" w:color="auto" w:fill="auto"/>
            <w:vAlign w:val="center"/>
          </w:tcPr>
          <w:p w:rsidR="00F0799E" w:rsidRPr="00602AF2" w:rsidRDefault="00F0799E" w:rsidP="007E0598">
            <w:pPr>
              <w:jc w:val="center"/>
              <w:rPr>
                <w:rFonts w:ascii="GHEA Grapalat" w:hAnsi="GHEA Grapalat" w:cs="Sylfaen"/>
                <w:color w:val="000000"/>
                <w:sz w:val="20"/>
                <w:szCs w:val="20"/>
                <w:lang w:val="hy-AM"/>
              </w:rPr>
            </w:pPr>
            <w:r>
              <w:rPr>
                <w:rFonts w:ascii="Sylfaen" w:hAnsi="Sylfaen" w:cs="Sylfaen"/>
                <w:color w:val="000000"/>
                <w:sz w:val="20"/>
                <w:szCs w:val="20"/>
              </w:rPr>
              <w:lastRenderedPageBreak/>
              <w:t>кг</w:t>
            </w:r>
          </w:p>
        </w:tc>
        <w:tc>
          <w:tcPr>
            <w:tcW w:w="709" w:type="dxa"/>
          </w:tcPr>
          <w:p w:rsidR="00F0799E" w:rsidRPr="00602AF2" w:rsidRDefault="00F0799E" w:rsidP="007E0598">
            <w:pPr>
              <w:jc w:val="center"/>
              <w:rPr>
                <w:rFonts w:ascii="GHEA Grapalat" w:hAnsi="GHEA Grapalat"/>
                <w:sz w:val="20"/>
                <w:szCs w:val="20"/>
                <w:lang w:val="hy-AM"/>
              </w:rPr>
            </w:pPr>
          </w:p>
        </w:tc>
        <w:tc>
          <w:tcPr>
            <w:tcW w:w="709" w:type="dxa"/>
          </w:tcPr>
          <w:p w:rsidR="00F0799E" w:rsidRPr="00602AF2" w:rsidRDefault="00F0799E" w:rsidP="007E0598">
            <w:pPr>
              <w:jc w:val="center"/>
              <w:rPr>
                <w:rFonts w:ascii="GHEA Grapalat" w:hAnsi="GHEA Grapalat"/>
                <w:sz w:val="20"/>
                <w:szCs w:val="20"/>
                <w:lang w:val="hy-AM"/>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rsidR="00F0799E" w:rsidRPr="00602AF2" w:rsidRDefault="00F0799E" w:rsidP="007E0598">
            <w:pPr>
              <w:jc w:val="center"/>
              <w:rPr>
                <w:rFonts w:ascii="GHEA Grapalat" w:hAnsi="GHEA Grapalat"/>
                <w:color w:val="000000"/>
                <w:sz w:val="20"/>
                <w:szCs w:val="20"/>
                <w:lang w:val="hy-AM"/>
              </w:rPr>
            </w:pPr>
            <w:r>
              <w:rPr>
                <w:rFonts w:ascii="Calibri" w:hAnsi="Calibri"/>
                <w:b/>
                <w:bCs/>
                <w:color w:val="000000"/>
                <w:sz w:val="20"/>
                <w:szCs w:val="20"/>
              </w:rPr>
              <w:t>135</w:t>
            </w:r>
          </w:p>
        </w:tc>
        <w:tc>
          <w:tcPr>
            <w:tcW w:w="992" w:type="dxa"/>
          </w:tcPr>
          <w:p w:rsidR="00F0799E" w:rsidRPr="006267DC" w:rsidRDefault="00F0799E" w:rsidP="007E0598">
            <w:pPr>
              <w:jc w:val="center"/>
              <w:rPr>
                <w:rFonts w:ascii="GHEA Grapalat" w:hAnsi="GHEA Grapalat" w:cs="Sylfaen"/>
                <w:sz w:val="20"/>
                <w:szCs w:val="20"/>
                <w:lang w:val="hy-AM"/>
              </w:rPr>
            </w:pPr>
            <w:r w:rsidRPr="006267DC">
              <w:rPr>
                <w:rFonts w:ascii="GHEA Grapalat" w:hAnsi="GHEA Grapalat" w:cs="Sylfaen"/>
                <w:sz w:val="16"/>
                <w:szCs w:val="16"/>
                <w:lang w:val="hy-AM"/>
              </w:rPr>
              <w:t>К</w:t>
            </w:r>
            <w:r w:rsidRPr="006267DC">
              <w:rPr>
                <w:rFonts w:ascii="MS Mincho" w:eastAsia="MS Mincho" w:hAnsi="MS Mincho" w:cs="MS Mincho" w:hint="eastAsia"/>
                <w:sz w:val="16"/>
                <w:szCs w:val="16"/>
                <w:lang w:val="hy-AM"/>
              </w:rPr>
              <w:t>․</w:t>
            </w:r>
            <w:r w:rsidRPr="006267DC">
              <w:rPr>
                <w:rFonts w:ascii="GHEA Grapalat" w:hAnsi="GHEA Grapalat"/>
                <w:sz w:val="16"/>
                <w:szCs w:val="16"/>
                <w:lang w:val="hy-AM"/>
              </w:rPr>
              <w:t xml:space="preserve"> </w:t>
            </w:r>
            <w:r w:rsidRPr="006267DC">
              <w:rPr>
                <w:rFonts w:ascii="GHEA Grapalat" w:hAnsi="GHEA Grapalat" w:cs="Sylfaen"/>
                <w:sz w:val="16"/>
                <w:szCs w:val="16"/>
                <w:lang w:val="hy-AM"/>
              </w:rPr>
              <w:t>Веди</w:t>
            </w:r>
            <w:r w:rsidRPr="006267DC">
              <w:rPr>
                <w:rFonts w:ascii="GHEA Grapalat" w:hAnsi="GHEA Grapalat"/>
                <w:sz w:val="16"/>
                <w:szCs w:val="16"/>
                <w:lang w:val="hy-AM"/>
              </w:rPr>
              <w:t xml:space="preserve"> </w:t>
            </w:r>
            <w:r w:rsidRPr="006267DC">
              <w:rPr>
                <w:rFonts w:ascii="GHEA Grapalat" w:hAnsi="GHEA Grapalat" w:cs="Sylfaen"/>
                <w:sz w:val="16"/>
                <w:szCs w:val="16"/>
                <w:lang w:val="hy-AM"/>
              </w:rPr>
              <w:t>Араратян</w:t>
            </w:r>
            <w:r w:rsidRPr="006267DC">
              <w:rPr>
                <w:rFonts w:ascii="GHEA Grapalat" w:hAnsi="GHEA Grapalat"/>
                <w:sz w:val="16"/>
                <w:szCs w:val="16"/>
                <w:lang w:val="hy-AM"/>
              </w:rPr>
              <w:t>81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F0799E" w:rsidRPr="00602AF2" w:rsidRDefault="00F0799E" w:rsidP="007E0598">
            <w:pPr>
              <w:jc w:val="center"/>
              <w:rPr>
                <w:rFonts w:ascii="GHEA Grapalat" w:hAnsi="GHEA Grapalat"/>
                <w:color w:val="000000"/>
                <w:sz w:val="20"/>
                <w:szCs w:val="20"/>
                <w:lang w:val="hy-AM"/>
              </w:rPr>
            </w:pPr>
            <w:r>
              <w:rPr>
                <w:rFonts w:ascii="Calibri" w:hAnsi="Calibri"/>
                <w:b/>
                <w:bCs/>
                <w:color w:val="000000"/>
                <w:sz w:val="20"/>
                <w:szCs w:val="20"/>
              </w:rPr>
              <w:t>135</w:t>
            </w:r>
          </w:p>
        </w:tc>
        <w:tc>
          <w:tcPr>
            <w:tcW w:w="1701" w:type="dxa"/>
          </w:tcPr>
          <w:p w:rsidR="00F0799E" w:rsidRPr="00602AF2" w:rsidRDefault="00F0799E" w:rsidP="007E0598">
            <w:pPr>
              <w:jc w:val="center"/>
              <w:rPr>
                <w:rFonts w:ascii="GHEA Grapalat" w:hAnsi="GHEA Grapalat" w:cs="Sylfaen"/>
                <w:sz w:val="16"/>
                <w:szCs w:val="16"/>
                <w:lang w:val="hy-AM"/>
              </w:rPr>
            </w:pPr>
            <w:r w:rsidRPr="000612A8">
              <w:rPr>
                <w:rFonts w:ascii="GHEA Grapalat" w:hAnsi="GHEA Grapalat" w:cs="Sylfaen"/>
                <w:sz w:val="16"/>
                <w:szCs w:val="16"/>
                <w:lang w:val="hy-AM"/>
              </w:rPr>
              <w:t>После вступления контракта в силу, вплоть до последнего рабочего дня декабря 2026 года включительно, в детском саду.</w:t>
            </w:r>
          </w:p>
        </w:tc>
      </w:tr>
      <w:tr w:rsidR="00F0799E" w:rsidRPr="00602AF2" w:rsidTr="007E0598">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F0799E" w:rsidRPr="00602AF2" w:rsidRDefault="00F0799E" w:rsidP="00F0799E">
            <w:pPr>
              <w:pStyle w:val="aff3"/>
              <w:numPr>
                <w:ilvl w:val="0"/>
                <w:numId w:val="13"/>
              </w:numPr>
              <w:jc w:val="center"/>
              <w:rPr>
                <w:rFonts w:ascii="GHEA Grapalat" w:hAnsi="GHEA Grapalat"/>
                <w:color w:val="000000"/>
                <w:sz w:val="20"/>
                <w:szCs w:val="20"/>
              </w:rPr>
            </w:pPr>
          </w:p>
        </w:tc>
        <w:tc>
          <w:tcPr>
            <w:tcW w:w="1134" w:type="dxa"/>
            <w:tcBorders>
              <w:top w:val="nil"/>
              <w:left w:val="single" w:sz="8" w:space="0" w:color="auto"/>
              <w:bottom w:val="single" w:sz="8" w:space="0" w:color="auto"/>
              <w:right w:val="single" w:sz="8" w:space="0" w:color="auto"/>
            </w:tcBorders>
            <w:shd w:val="clear" w:color="auto" w:fill="auto"/>
            <w:vAlign w:val="center"/>
          </w:tcPr>
          <w:p w:rsidR="00F0799E" w:rsidRPr="00602AF2" w:rsidRDefault="00F0799E" w:rsidP="007E0598">
            <w:pPr>
              <w:jc w:val="center"/>
              <w:rPr>
                <w:rFonts w:ascii="GHEA Grapalat" w:hAnsi="GHEA Grapalat"/>
                <w:color w:val="000000"/>
                <w:sz w:val="20"/>
                <w:szCs w:val="20"/>
                <w:lang w:val="hy-AM"/>
              </w:rPr>
            </w:pPr>
            <w:r>
              <w:rPr>
                <w:rFonts w:ascii="Calibri" w:hAnsi="Calibri"/>
                <w:color w:val="000000"/>
                <w:sz w:val="20"/>
                <w:szCs w:val="20"/>
              </w:rPr>
              <w:t>03221110</w:t>
            </w:r>
          </w:p>
        </w:tc>
        <w:tc>
          <w:tcPr>
            <w:tcW w:w="1559" w:type="dxa"/>
            <w:tcBorders>
              <w:top w:val="single" w:sz="4" w:space="0" w:color="auto"/>
              <w:left w:val="nil"/>
              <w:bottom w:val="single" w:sz="4" w:space="0" w:color="auto"/>
              <w:right w:val="single" w:sz="4" w:space="0" w:color="auto"/>
            </w:tcBorders>
            <w:shd w:val="clear" w:color="auto" w:fill="auto"/>
            <w:vAlign w:val="center"/>
          </w:tcPr>
          <w:p w:rsidR="00F0799E" w:rsidRPr="00602AF2" w:rsidRDefault="00F0799E" w:rsidP="007E0598">
            <w:pPr>
              <w:jc w:val="center"/>
              <w:rPr>
                <w:rFonts w:ascii="GHEA Grapalat" w:hAnsi="GHEA Grapalat" w:cs="Sylfaen"/>
                <w:color w:val="000000"/>
                <w:sz w:val="20"/>
                <w:szCs w:val="20"/>
              </w:rPr>
            </w:pPr>
            <w:r>
              <w:rPr>
                <w:rFonts w:ascii="Sylfaen" w:hAnsi="Sylfaen" w:cs="Sylfaen"/>
                <w:color w:val="000000"/>
                <w:sz w:val="20"/>
                <w:szCs w:val="20"/>
              </w:rPr>
              <w:t>Морковь</w:t>
            </w:r>
          </w:p>
        </w:tc>
        <w:tc>
          <w:tcPr>
            <w:tcW w:w="993" w:type="dxa"/>
            <w:tcBorders>
              <w:left w:val="single" w:sz="4" w:space="0" w:color="auto"/>
            </w:tcBorders>
          </w:tcPr>
          <w:p w:rsidR="00F0799E" w:rsidRPr="00602AF2" w:rsidRDefault="00F0799E" w:rsidP="007E0598">
            <w:pPr>
              <w:jc w:val="center"/>
              <w:rPr>
                <w:rFonts w:ascii="GHEA Grapalat" w:hAnsi="GHEA Grapalat"/>
                <w:sz w:val="20"/>
                <w:szCs w:val="20"/>
              </w:rPr>
            </w:pPr>
          </w:p>
        </w:tc>
        <w:tc>
          <w:tcPr>
            <w:tcW w:w="4961" w:type="dxa"/>
          </w:tcPr>
          <w:p w:rsidR="00F0799E" w:rsidRPr="00602AF2" w:rsidRDefault="00F0799E" w:rsidP="007E0598">
            <w:pPr>
              <w:jc w:val="center"/>
              <w:rPr>
                <w:rFonts w:ascii="GHEA Grapalat" w:hAnsi="GHEA Grapalat" w:cs="Sylfaen"/>
                <w:color w:val="000000"/>
                <w:sz w:val="20"/>
                <w:szCs w:val="20"/>
                <w:lang w:val="hy-AM"/>
              </w:rPr>
            </w:pPr>
            <w:r w:rsidRPr="00602AF2">
              <w:rPr>
                <w:rFonts w:ascii="GHEA Grapalat" w:hAnsi="GHEA Grapalat" w:cs="Sylfaen"/>
                <w:sz w:val="20"/>
                <w:szCs w:val="20"/>
              </w:rPr>
              <w:t>Свежий, высочайшего качества, без повреждений. Соответствует требованиям Закона Республики Армения «О безопасности пищевых продуктов» и других нормативно-правовых актов и правил.</w:t>
            </w:r>
            <w:r w:rsidRPr="00602AF2">
              <w:rPr>
                <w:rFonts w:ascii="GHEA Grapalat" w:hAnsi="GHEA Grapalat" w:cs="Sylfaen"/>
                <w:color w:val="000000"/>
                <w:sz w:val="20"/>
                <w:szCs w:val="20"/>
                <w:lang w:val="hy-AM"/>
              </w:rPr>
              <w:t>Еда</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поставлять</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 случае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технический</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 описанию</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или</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поставлять</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 условиям</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несоответствие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приложение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придёт</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 случае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несоответствие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исправление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крайний срок</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является</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определенный</w:t>
            </w:r>
            <w:r w:rsidRPr="00602AF2">
              <w:rPr>
                <w:rFonts w:ascii="GHEA Grapalat" w:hAnsi="GHEA Grapalat"/>
                <w:color w:val="000000"/>
                <w:sz w:val="20"/>
                <w:szCs w:val="20"/>
                <w:lang w:val="hy-AM"/>
              </w:rPr>
              <w:t>1</w:t>
            </w:r>
            <w:r w:rsidRPr="00602AF2">
              <w:rPr>
                <w:rFonts w:ascii="GHEA Grapalat" w:hAnsi="GHEA Grapalat" w:cs="Sylfaen"/>
                <w:color w:val="000000"/>
                <w:sz w:val="20"/>
                <w:szCs w:val="20"/>
                <w:lang w:val="hy-AM"/>
              </w:rPr>
              <w:t>день</w:t>
            </w:r>
            <w:r w:rsidRPr="00602AF2">
              <w:rPr>
                <w:rFonts w:ascii="GHEA Grapalat" w:hAnsi="GHEA Grapalat"/>
                <w:color w:val="000000"/>
                <w:sz w:val="20"/>
                <w:szCs w:val="20"/>
                <w:lang w:val="hy-AM"/>
              </w:rPr>
              <w:t>:</w:t>
            </w:r>
          </w:p>
        </w:tc>
        <w:tc>
          <w:tcPr>
            <w:tcW w:w="992" w:type="dxa"/>
            <w:tcBorders>
              <w:top w:val="nil"/>
              <w:left w:val="single" w:sz="8" w:space="0" w:color="auto"/>
              <w:bottom w:val="single" w:sz="8" w:space="0" w:color="auto"/>
              <w:right w:val="nil"/>
            </w:tcBorders>
            <w:shd w:val="clear" w:color="auto" w:fill="auto"/>
            <w:vAlign w:val="center"/>
          </w:tcPr>
          <w:p w:rsidR="00F0799E" w:rsidRPr="00602AF2" w:rsidRDefault="00F0799E" w:rsidP="007E0598">
            <w:pPr>
              <w:jc w:val="center"/>
              <w:rPr>
                <w:rFonts w:ascii="GHEA Grapalat" w:hAnsi="GHEA Grapalat" w:cs="Sylfaen"/>
                <w:color w:val="000000"/>
                <w:sz w:val="20"/>
                <w:szCs w:val="20"/>
              </w:rPr>
            </w:pPr>
            <w:r>
              <w:rPr>
                <w:rFonts w:ascii="Sylfaen" w:hAnsi="Sylfaen" w:cs="Sylfaen"/>
                <w:color w:val="000000"/>
                <w:sz w:val="20"/>
                <w:szCs w:val="20"/>
              </w:rPr>
              <w:t>кг</w:t>
            </w:r>
          </w:p>
        </w:tc>
        <w:tc>
          <w:tcPr>
            <w:tcW w:w="709" w:type="dxa"/>
          </w:tcPr>
          <w:p w:rsidR="00F0799E" w:rsidRPr="00602AF2" w:rsidRDefault="00F0799E" w:rsidP="007E0598">
            <w:pPr>
              <w:jc w:val="center"/>
              <w:rPr>
                <w:rFonts w:ascii="GHEA Grapalat" w:hAnsi="GHEA Grapalat"/>
                <w:sz w:val="20"/>
                <w:szCs w:val="20"/>
              </w:rPr>
            </w:pPr>
          </w:p>
        </w:tc>
        <w:tc>
          <w:tcPr>
            <w:tcW w:w="709" w:type="dxa"/>
          </w:tcPr>
          <w:p w:rsidR="00F0799E" w:rsidRPr="00602AF2" w:rsidRDefault="00F0799E" w:rsidP="007E0598">
            <w:pPr>
              <w:jc w:val="center"/>
              <w:rPr>
                <w:rFonts w:ascii="GHEA Grapalat" w:hAnsi="GHEA Grapalat"/>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rsidR="00F0799E" w:rsidRPr="00602AF2" w:rsidRDefault="00F0799E" w:rsidP="007E0598">
            <w:pPr>
              <w:jc w:val="center"/>
              <w:rPr>
                <w:rFonts w:ascii="GHEA Grapalat" w:hAnsi="GHEA Grapalat"/>
                <w:color w:val="000000"/>
                <w:sz w:val="20"/>
                <w:szCs w:val="20"/>
              </w:rPr>
            </w:pPr>
            <w:r>
              <w:rPr>
                <w:rFonts w:ascii="Calibri" w:hAnsi="Calibri"/>
                <w:b/>
                <w:bCs/>
                <w:color w:val="000000"/>
                <w:sz w:val="20"/>
                <w:szCs w:val="20"/>
              </w:rPr>
              <w:t>940</w:t>
            </w:r>
          </w:p>
        </w:tc>
        <w:tc>
          <w:tcPr>
            <w:tcW w:w="992" w:type="dxa"/>
          </w:tcPr>
          <w:p w:rsidR="00F0799E" w:rsidRPr="006267DC" w:rsidRDefault="00F0799E" w:rsidP="007E0598">
            <w:pPr>
              <w:jc w:val="center"/>
              <w:rPr>
                <w:rFonts w:ascii="GHEA Grapalat" w:hAnsi="GHEA Grapalat" w:cs="Sylfaen"/>
                <w:sz w:val="20"/>
                <w:szCs w:val="20"/>
                <w:lang w:val="hy-AM"/>
              </w:rPr>
            </w:pPr>
            <w:r w:rsidRPr="006267DC">
              <w:rPr>
                <w:rFonts w:ascii="GHEA Grapalat" w:hAnsi="GHEA Grapalat" w:cs="Sylfaen"/>
                <w:sz w:val="16"/>
                <w:szCs w:val="16"/>
                <w:lang w:val="hy-AM"/>
              </w:rPr>
              <w:t>К</w:t>
            </w:r>
            <w:r w:rsidRPr="006267DC">
              <w:rPr>
                <w:rFonts w:ascii="MS Mincho" w:eastAsia="MS Mincho" w:hAnsi="MS Mincho" w:cs="MS Mincho" w:hint="eastAsia"/>
                <w:sz w:val="16"/>
                <w:szCs w:val="16"/>
                <w:lang w:val="hy-AM"/>
              </w:rPr>
              <w:t>․</w:t>
            </w:r>
            <w:r w:rsidRPr="006267DC">
              <w:rPr>
                <w:rFonts w:ascii="GHEA Grapalat" w:hAnsi="GHEA Grapalat"/>
                <w:sz w:val="16"/>
                <w:szCs w:val="16"/>
                <w:lang w:val="hy-AM"/>
              </w:rPr>
              <w:t xml:space="preserve"> </w:t>
            </w:r>
            <w:r w:rsidRPr="006267DC">
              <w:rPr>
                <w:rFonts w:ascii="GHEA Grapalat" w:hAnsi="GHEA Grapalat" w:cs="Sylfaen"/>
                <w:sz w:val="16"/>
                <w:szCs w:val="16"/>
                <w:lang w:val="hy-AM"/>
              </w:rPr>
              <w:t>Веди</w:t>
            </w:r>
            <w:r w:rsidRPr="006267DC">
              <w:rPr>
                <w:rFonts w:ascii="GHEA Grapalat" w:hAnsi="GHEA Grapalat"/>
                <w:sz w:val="16"/>
                <w:szCs w:val="16"/>
                <w:lang w:val="hy-AM"/>
              </w:rPr>
              <w:t xml:space="preserve"> </w:t>
            </w:r>
            <w:r w:rsidRPr="006267DC">
              <w:rPr>
                <w:rFonts w:ascii="GHEA Grapalat" w:hAnsi="GHEA Grapalat" w:cs="Sylfaen"/>
                <w:sz w:val="16"/>
                <w:szCs w:val="16"/>
                <w:lang w:val="hy-AM"/>
              </w:rPr>
              <w:t>Араратян</w:t>
            </w:r>
            <w:r w:rsidRPr="006267DC">
              <w:rPr>
                <w:rFonts w:ascii="GHEA Grapalat" w:hAnsi="GHEA Grapalat"/>
                <w:sz w:val="16"/>
                <w:szCs w:val="16"/>
                <w:lang w:val="hy-AM"/>
              </w:rPr>
              <w:t>81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F0799E" w:rsidRPr="00602AF2" w:rsidRDefault="00F0799E" w:rsidP="007E0598">
            <w:pPr>
              <w:jc w:val="center"/>
              <w:rPr>
                <w:rFonts w:ascii="GHEA Grapalat" w:hAnsi="GHEA Grapalat"/>
                <w:color w:val="000000"/>
                <w:sz w:val="20"/>
                <w:szCs w:val="20"/>
              </w:rPr>
            </w:pPr>
            <w:r>
              <w:rPr>
                <w:rFonts w:ascii="Calibri" w:hAnsi="Calibri"/>
                <w:b/>
                <w:bCs/>
                <w:color w:val="000000"/>
                <w:sz w:val="20"/>
                <w:szCs w:val="20"/>
              </w:rPr>
              <w:t>940</w:t>
            </w:r>
          </w:p>
        </w:tc>
        <w:tc>
          <w:tcPr>
            <w:tcW w:w="1701" w:type="dxa"/>
          </w:tcPr>
          <w:p w:rsidR="00F0799E" w:rsidRPr="00602AF2" w:rsidRDefault="00F0799E" w:rsidP="007E0598">
            <w:pPr>
              <w:jc w:val="center"/>
              <w:rPr>
                <w:rFonts w:ascii="GHEA Grapalat" w:hAnsi="GHEA Grapalat" w:cs="Sylfaen"/>
                <w:sz w:val="16"/>
                <w:szCs w:val="16"/>
                <w:lang w:val="hy-AM"/>
              </w:rPr>
            </w:pPr>
            <w:r w:rsidRPr="000612A8">
              <w:rPr>
                <w:rFonts w:ascii="GHEA Grapalat" w:hAnsi="GHEA Grapalat" w:cs="Sylfaen"/>
                <w:sz w:val="16"/>
                <w:szCs w:val="16"/>
                <w:lang w:val="hy-AM"/>
              </w:rPr>
              <w:t>После вступления контракта в силу, вплоть до последнего рабочего дня декабря 2026 года включительно, в детском саду.</w:t>
            </w:r>
          </w:p>
        </w:tc>
      </w:tr>
      <w:tr w:rsidR="00F0799E" w:rsidRPr="00602AF2" w:rsidTr="007E0598">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F0799E" w:rsidRPr="00602AF2" w:rsidRDefault="00F0799E" w:rsidP="00F0799E">
            <w:pPr>
              <w:pStyle w:val="aff3"/>
              <w:numPr>
                <w:ilvl w:val="0"/>
                <w:numId w:val="13"/>
              </w:numPr>
              <w:jc w:val="center"/>
              <w:rPr>
                <w:rFonts w:ascii="GHEA Grapalat" w:hAnsi="GHEA Grapalat"/>
                <w:color w:val="000000"/>
                <w:sz w:val="20"/>
                <w:szCs w:val="20"/>
              </w:rPr>
            </w:pPr>
          </w:p>
        </w:tc>
        <w:tc>
          <w:tcPr>
            <w:tcW w:w="1134" w:type="dxa"/>
            <w:tcBorders>
              <w:top w:val="nil"/>
              <w:left w:val="single" w:sz="8" w:space="0" w:color="auto"/>
              <w:bottom w:val="single" w:sz="8" w:space="0" w:color="auto"/>
              <w:right w:val="single" w:sz="8" w:space="0" w:color="auto"/>
            </w:tcBorders>
            <w:shd w:val="clear" w:color="auto" w:fill="auto"/>
            <w:vAlign w:val="center"/>
          </w:tcPr>
          <w:p w:rsidR="00F0799E" w:rsidRPr="00602AF2" w:rsidRDefault="00F0799E" w:rsidP="007E0598">
            <w:pPr>
              <w:jc w:val="center"/>
              <w:rPr>
                <w:rFonts w:ascii="GHEA Grapalat" w:hAnsi="GHEA Grapalat"/>
                <w:color w:val="000000"/>
                <w:sz w:val="20"/>
                <w:szCs w:val="20"/>
              </w:rPr>
            </w:pPr>
            <w:r>
              <w:rPr>
                <w:rFonts w:ascii="Calibri" w:hAnsi="Calibri"/>
                <w:color w:val="000000"/>
                <w:sz w:val="20"/>
                <w:szCs w:val="20"/>
              </w:rPr>
              <w:t>03221111</w:t>
            </w:r>
          </w:p>
        </w:tc>
        <w:tc>
          <w:tcPr>
            <w:tcW w:w="1559" w:type="dxa"/>
            <w:tcBorders>
              <w:top w:val="single" w:sz="4" w:space="0" w:color="auto"/>
              <w:left w:val="nil"/>
              <w:bottom w:val="single" w:sz="4" w:space="0" w:color="auto"/>
              <w:right w:val="single" w:sz="4" w:space="0" w:color="auto"/>
            </w:tcBorders>
            <w:shd w:val="clear" w:color="auto" w:fill="auto"/>
            <w:vAlign w:val="center"/>
          </w:tcPr>
          <w:p w:rsidR="00F0799E" w:rsidRPr="00602AF2" w:rsidRDefault="00F0799E" w:rsidP="007E0598">
            <w:pPr>
              <w:jc w:val="center"/>
              <w:rPr>
                <w:rFonts w:ascii="GHEA Grapalat" w:hAnsi="GHEA Grapalat" w:cs="Sylfaen"/>
                <w:color w:val="000000"/>
                <w:sz w:val="20"/>
                <w:szCs w:val="20"/>
              </w:rPr>
            </w:pPr>
            <w:proofErr w:type="gramStart"/>
            <w:r>
              <w:rPr>
                <w:rFonts w:ascii="Sylfaen" w:hAnsi="Sylfaen" w:cs="Sylfaen"/>
                <w:color w:val="000000"/>
                <w:sz w:val="20"/>
                <w:szCs w:val="20"/>
              </w:rPr>
              <w:t>Лук</w:t>
            </w:r>
            <w:r>
              <w:rPr>
                <w:rFonts w:ascii="Calibri" w:hAnsi="Calibri"/>
                <w:color w:val="000000"/>
                <w:sz w:val="20"/>
                <w:szCs w:val="20"/>
              </w:rPr>
              <w:t>,</w:t>
            </w:r>
            <w:r>
              <w:rPr>
                <w:rFonts w:ascii="Sylfaen" w:hAnsi="Sylfaen" w:cs="Sylfaen"/>
                <w:color w:val="000000"/>
                <w:sz w:val="20"/>
                <w:szCs w:val="20"/>
              </w:rPr>
              <w:t>голова</w:t>
            </w:r>
            <w:proofErr w:type="gramEnd"/>
          </w:p>
        </w:tc>
        <w:tc>
          <w:tcPr>
            <w:tcW w:w="993" w:type="dxa"/>
            <w:tcBorders>
              <w:left w:val="single" w:sz="4" w:space="0" w:color="auto"/>
            </w:tcBorders>
          </w:tcPr>
          <w:p w:rsidR="00F0799E" w:rsidRPr="00602AF2" w:rsidRDefault="00F0799E" w:rsidP="007E0598">
            <w:pPr>
              <w:jc w:val="center"/>
              <w:rPr>
                <w:rFonts w:ascii="GHEA Grapalat" w:hAnsi="GHEA Grapalat"/>
                <w:sz w:val="20"/>
                <w:szCs w:val="20"/>
              </w:rPr>
            </w:pPr>
          </w:p>
        </w:tc>
        <w:tc>
          <w:tcPr>
            <w:tcW w:w="4961" w:type="dxa"/>
          </w:tcPr>
          <w:p w:rsidR="00F0799E" w:rsidRPr="00543081" w:rsidRDefault="00F0799E" w:rsidP="007E0598">
            <w:pPr>
              <w:jc w:val="center"/>
              <w:rPr>
                <w:rFonts w:ascii="GHEA Grapalat" w:hAnsi="GHEA Grapalat" w:cs="Sylfaen"/>
                <w:color w:val="000000"/>
                <w:sz w:val="20"/>
                <w:szCs w:val="20"/>
              </w:rPr>
            </w:pPr>
            <w:r w:rsidRPr="00602AF2">
              <w:rPr>
                <w:rFonts w:ascii="GHEA Grapalat" w:hAnsi="GHEA Grapalat" w:cs="Sylfaen"/>
                <w:sz w:val="20"/>
                <w:szCs w:val="20"/>
              </w:rPr>
              <w:t>Отборный сорт, свежий, полуострый или сладкий, диаметр узкой части не менее 3 см. Соответствует требованиям Закона Республики Армения «О безопасности пищевых продуктов» и других нормативно-правовых актов и правил.</w:t>
            </w:r>
            <w:r w:rsidRPr="00602AF2">
              <w:rPr>
                <w:rFonts w:ascii="GHEA Grapalat" w:hAnsi="GHEA Grapalat" w:cs="Sylfaen"/>
                <w:color w:val="000000"/>
                <w:sz w:val="20"/>
                <w:szCs w:val="20"/>
                <w:lang w:val="hy-AM"/>
              </w:rPr>
              <w:t>Еда</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поставлять</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 случае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технический</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 описанию</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или</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поставлять</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 условиям</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несоответствие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приложение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придёт</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 случае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несоответствие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исправление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крайний срок</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является</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определенный</w:t>
            </w:r>
            <w:r w:rsidRPr="00602AF2">
              <w:rPr>
                <w:rFonts w:ascii="GHEA Grapalat" w:hAnsi="GHEA Grapalat"/>
                <w:color w:val="000000"/>
                <w:sz w:val="20"/>
                <w:szCs w:val="20"/>
                <w:lang w:val="hy-AM"/>
              </w:rPr>
              <w:t>1</w:t>
            </w:r>
            <w:r w:rsidRPr="00602AF2">
              <w:rPr>
                <w:rFonts w:ascii="GHEA Grapalat" w:hAnsi="GHEA Grapalat" w:cs="Sylfaen"/>
                <w:color w:val="000000"/>
                <w:sz w:val="20"/>
                <w:szCs w:val="20"/>
                <w:lang w:val="hy-AM"/>
              </w:rPr>
              <w:t>день</w:t>
            </w:r>
            <w:r w:rsidRPr="00602AF2">
              <w:rPr>
                <w:rFonts w:ascii="GHEA Grapalat" w:hAnsi="GHEA Grapalat"/>
                <w:color w:val="000000"/>
                <w:sz w:val="20"/>
                <w:szCs w:val="20"/>
                <w:lang w:val="hy-AM"/>
              </w:rPr>
              <w:t>:</w:t>
            </w:r>
          </w:p>
        </w:tc>
        <w:tc>
          <w:tcPr>
            <w:tcW w:w="992" w:type="dxa"/>
            <w:tcBorders>
              <w:top w:val="nil"/>
              <w:left w:val="single" w:sz="8" w:space="0" w:color="auto"/>
              <w:bottom w:val="single" w:sz="8" w:space="0" w:color="auto"/>
              <w:right w:val="nil"/>
            </w:tcBorders>
            <w:shd w:val="clear" w:color="auto" w:fill="auto"/>
            <w:vAlign w:val="center"/>
          </w:tcPr>
          <w:p w:rsidR="00F0799E" w:rsidRPr="00602AF2" w:rsidRDefault="00F0799E" w:rsidP="007E0598">
            <w:pPr>
              <w:jc w:val="center"/>
              <w:rPr>
                <w:rFonts w:ascii="GHEA Grapalat" w:hAnsi="GHEA Grapalat" w:cs="Sylfaen"/>
                <w:color w:val="000000"/>
                <w:sz w:val="20"/>
                <w:szCs w:val="20"/>
              </w:rPr>
            </w:pPr>
            <w:r>
              <w:rPr>
                <w:rFonts w:ascii="Sylfaen" w:hAnsi="Sylfaen" w:cs="Sylfaen"/>
                <w:color w:val="000000"/>
                <w:sz w:val="20"/>
                <w:szCs w:val="20"/>
              </w:rPr>
              <w:t>кг</w:t>
            </w:r>
          </w:p>
        </w:tc>
        <w:tc>
          <w:tcPr>
            <w:tcW w:w="709" w:type="dxa"/>
          </w:tcPr>
          <w:p w:rsidR="00F0799E" w:rsidRPr="00602AF2" w:rsidRDefault="00F0799E" w:rsidP="007E0598">
            <w:pPr>
              <w:jc w:val="center"/>
              <w:rPr>
                <w:rFonts w:ascii="GHEA Grapalat" w:hAnsi="GHEA Grapalat"/>
                <w:sz w:val="20"/>
                <w:szCs w:val="20"/>
              </w:rPr>
            </w:pPr>
          </w:p>
        </w:tc>
        <w:tc>
          <w:tcPr>
            <w:tcW w:w="709" w:type="dxa"/>
          </w:tcPr>
          <w:p w:rsidR="00F0799E" w:rsidRPr="00602AF2" w:rsidRDefault="00F0799E" w:rsidP="007E0598">
            <w:pPr>
              <w:jc w:val="center"/>
              <w:rPr>
                <w:rFonts w:ascii="GHEA Grapalat" w:hAnsi="GHEA Grapalat"/>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rsidR="00F0799E" w:rsidRPr="00602AF2" w:rsidRDefault="00F0799E" w:rsidP="007E0598">
            <w:pPr>
              <w:jc w:val="center"/>
              <w:rPr>
                <w:rFonts w:ascii="GHEA Grapalat" w:hAnsi="GHEA Grapalat"/>
                <w:color w:val="000000"/>
                <w:sz w:val="20"/>
                <w:szCs w:val="20"/>
              </w:rPr>
            </w:pPr>
            <w:r>
              <w:rPr>
                <w:rFonts w:ascii="Calibri" w:hAnsi="Calibri"/>
                <w:b/>
                <w:bCs/>
                <w:color w:val="000000"/>
                <w:sz w:val="20"/>
                <w:szCs w:val="20"/>
              </w:rPr>
              <w:t>110</w:t>
            </w:r>
          </w:p>
        </w:tc>
        <w:tc>
          <w:tcPr>
            <w:tcW w:w="992" w:type="dxa"/>
          </w:tcPr>
          <w:p w:rsidR="00F0799E" w:rsidRPr="006267DC" w:rsidRDefault="00F0799E" w:rsidP="007E0598">
            <w:pPr>
              <w:jc w:val="center"/>
              <w:rPr>
                <w:rFonts w:ascii="GHEA Grapalat" w:hAnsi="GHEA Grapalat" w:cs="Sylfaen"/>
                <w:sz w:val="20"/>
                <w:szCs w:val="20"/>
                <w:lang w:val="hy-AM"/>
              </w:rPr>
            </w:pPr>
            <w:r w:rsidRPr="006267DC">
              <w:rPr>
                <w:rFonts w:ascii="GHEA Grapalat" w:hAnsi="GHEA Grapalat" w:cs="Sylfaen"/>
                <w:sz w:val="16"/>
                <w:szCs w:val="16"/>
                <w:lang w:val="hy-AM"/>
              </w:rPr>
              <w:t>К</w:t>
            </w:r>
            <w:r w:rsidRPr="006267DC">
              <w:rPr>
                <w:rFonts w:ascii="MS Mincho" w:eastAsia="MS Mincho" w:hAnsi="MS Mincho" w:cs="MS Mincho" w:hint="eastAsia"/>
                <w:sz w:val="16"/>
                <w:szCs w:val="16"/>
                <w:lang w:val="hy-AM"/>
              </w:rPr>
              <w:t>․</w:t>
            </w:r>
            <w:r w:rsidRPr="006267DC">
              <w:rPr>
                <w:rFonts w:ascii="GHEA Grapalat" w:hAnsi="GHEA Grapalat"/>
                <w:sz w:val="16"/>
                <w:szCs w:val="16"/>
                <w:lang w:val="hy-AM"/>
              </w:rPr>
              <w:t xml:space="preserve"> </w:t>
            </w:r>
            <w:r w:rsidRPr="006267DC">
              <w:rPr>
                <w:rFonts w:ascii="GHEA Grapalat" w:hAnsi="GHEA Grapalat" w:cs="Sylfaen"/>
                <w:sz w:val="16"/>
                <w:szCs w:val="16"/>
                <w:lang w:val="hy-AM"/>
              </w:rPr>
              <w:t>Веди</w:t>
            </w:r>
            <w:r w:rsidRPr="006267DC">
              <w:rPr>
                <w:rFonts w:ascii="GHEA Grapalat" w:hAnsi="GHEA Grapalat"/>
                <w:sz w:val="16"/>
                <w:szCs w:val="16"/>
                <w:lang w:val="hy-AM"/>
              </w:rPr>
              <w:t xml:space="preserve"> </w:t>
            </w:r>
            <w:r w:rsidRPr="006267DC">
              <w:rPr>
                <w:rFonts w:ascii="GHEA Grapalat" w:hAnsi="GHEA Grapalat" w:cs="Sylfaen"/>
                <w:sz w:val="16"/>
                <w:szCs w:val="16"/>
                <w:lang w:val="hy-AM"/>
              </w:rPr>
              <w:t>Араратян</w:t>
            </w:r>
            <w:r w:rsidRPr="006267DC">
              <w:rPr>
                <w:rFonts w:ascii="GHEA Grapalat" w:hAnsi="GHEA Grapalat"/>
                <w:sz w:val="16"/>
                <w:szCs w:val="16"/>
                <w:lang w:val="hy-AM"/>
              </w:rPr>
              <w:t>81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F0799E" w:rsidRPr="00602AF2" w:rsidRDefault="00F0799E" w:rsidP="007E0598">
            <w:pPr>
              <w:jc w:val="center"/>
              <w:rPr>
                <w:rFonts w:ascii="GHEA Grapalat" w:hAnsi="GHEA Grapalat"/>
                <w:color w:val="000000"/>
                <w:sz w:val="20"/>
                <w:szCs w:val="20"/>
              </w:rPr>
            </w:pPr>
            <w:r>
              <w:rPr>
                <w:rFonts w:ascii="Calibri" w:hAnsi="Calibri"/>
                <w:b/>
                <w:bCs/>
                <w:color w:val="000000"/>
                <w:sz w:val="20"/>
                <w:szCs w:val="20"/>
              </w:rPr>
              <w:t>110</w:t>
            </w:r>
          </w:p>
        </w:tc>
        <w:tc>
          <w:tcPr>
            <w:tcW w:w="1701" w:type="dxa"/>
          </w:tcPr>
          <w:p w:rsidR="00F0799E" w:rsidRPr="00602AF2" w:rsidRDefault="00F0799E" w:rsidP="007E0598">
            <w:pPr>
              <w:jc w:val="center"/>
              <w:rPr>
                <w:rFonts w:ascii="GHEA Grapalat" w:hAnsi="GHEA Grapalat" w:cs="Sylfaen"/>
                <w:sz w:val="16"/>
                <w:szCs w:val="16"/>
                <w:lang w:val="hy-AM"/>
              </w:rPr>
            </w:pPr>
            <w:r w:rsidRPr="000612A8">
              <w:rPr>
                <w:rFonts w:ascii="GHEA Grapalat" w:hAnsi="GHEA Grapalat" w:cs="Sylfaen"/>
                <w:sz w:val="16"/>
                <w:szCs w:val="16"/>
                <w:lang w:val="hy-AM"/>
              </w:rPr>
              <w:t>После вступления контракта в силу, вплоть до последнего рабочего дня декабря 2026 года включительно, в детском саду.</w:t>
            </w:r>
          </w:p>
        </w:tc>
      </w:tr>
      <w:tr w:rsidR="00F0799E" w:rsidRPr="00602AF2" w:rsidTr="007E0598">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F0799E" w:rsidRPr="00602AF2" w:rsidRDefault="00F0799E" w:rsidP="00F0799E">
            <w:pPr>
              <w:pStyle w:val="aff3"/>
              <w:numPr>
                <w:ilvl w:val="0"/>
                <w:numId w:val="13"/>
              </w:numPr>
              <w:jc w:val="center"/>
              <w:rPr>
                <w:rFonts w:ascii="GHEA Grapalat" w:hAnsi="GHEA Grapalat"/>
                <w:color w:val="000000"/>
                <w:sz w:val="20"/>
                <w:szCs w:val="20"/>
              </w:rPr>
            </w:pPr>
          </w:p>
        </w:tc>
        <w:tc>
          <w:tcPr>
            <w:tcW w:w="1134" w:type="dxa"/>
            <w:tcBorders>
              <w:top w:val="nil"/>
              <w:left w:val="single" w:sz="8" w:space="0" w:color="auto"/>
              <w:bottom w:val="single" w:sz="8" w:space="0" w:color="auto"/>
              <w:right w:val="single" w:sz="8" w:space="0" w:color="auto"/>
            </w:tcBorders>
            <w:shd w:val="clear" w:color="auto" w:fill="auto"/>
            <w:vAlign w:val="center"/>
          </w:tcPr>
          <w:p w:rsidR="00F0799E" w:rsidRPr="00602AF2" w:rsidRDefault="00F0799E" w:rsidP="007E0598">
            <w:pPr>
              <w:jc w:val="center"/>
              <w:rPr>
                <w:rFonts w:ascii="GHEA Grapalat" w:hAnsi="GHEA Grapalat"/>
                <w:color w:val="000000"/>
                <w:sz w:val="20"/>
                <w:szCs w:val="20"/>
              </w:rPr>
            </w:pPr>
            <w:r>
              <w:rPr>
                <w:rFonts w:ascii="Calibri" w:hAnsi="Calibri"/>
                <w:color w:val="000000"/>
                <w:sz w:val="20"/>
                <w:szCs w:val="20"/>
              </w:rPr>
              <w:t>03221124</w:t>
            </w:r>
          </w:p>
        </w:tc>
        <w:tc>
          <w:tcPr>
            <w:tcW w:w="1559" w:type="dxa"/>
            <w:tcBorders>
              <w:top w:val="single" w:sz="4" w:space="0" w:color="auto"/>
              <w:left w:val="nil"/>
              <w:bottom w:val="single" w:sz="4" w:space="0" w:color="auto"/>
              <w:right w:val="single" w:sz="4" w:space="0" w:color="auto"/>
            </w:tcBorders>
            <w:shd w:val="clear" w:color="auto" w:fill="auto"/>
            <w:vAlign w:val="center"/>
          </w:tcPr>
          <w:p w:rsidR="00F0799E" w:rsidRPr="00602AF2" w:rsidRDefault="00F0799E" w:rsidP="007E0598">
            <w:pPr>
              <w:jc w:val="center"/>
              <w:rPr>
                <w:rFonts w:ascii="GHEA Grapalat" w:hAnsi="GHEA Grapalat" w:cs="Sylfaen"/>
                <w:color w:val="000000"/>
                <w:sz w:val="20"/>
                <w:szCs w:val="20"/>
              </w:rPr>
            </w:pPr>
            <w:r>
              <w:rPr>
                <w:rFonts w:ascii="Sylfaen" w:hAnsi="Sylfaen" w:cs="Sylfaen"/>
                <w:color w:val="000000"/>
                <w:sz w:val="20"/>
                <w:szCs w:val="20"/>
              </w:rPr>
              <w:t>Огурец</w:t>
            </w:r>
            <w:r>
              <w:rPr>
                <w:rFonts w:ascii="Calibri" w:hAnsi="Calibri"/>
                <w:color w:val="000000"/>
                <w:sz w:val="20"/>
                <w:szCs w:val="20"/>
              </w:rPr>
              <w:t>(</w:t>
            </w:r>
            <w:r>
              <w:rPr>
                <w:rFonts w:ascii="Sylfaen" w:hAnsi="Sylfaen" w:cs="Sylfaen"/>
                <w:color w:val="000000"/>
                <w:sz w:val="20"/>
                <w:szCs w:val="20"/>
              </w:rPr>
              <w:t>сезонный</w:t>
            </w:r>
            <w:r>
              <w:rPr>
                <w:rFonts w:ascii="Calibri" w:hAnsi="Calibri"/>
                <w:color w:val="000000"/>
                <w:sz w:val="20"/>
                <w:szCs w:val="20"/>
              </w:rPr>
              <w:t>)</w:t>
            </w:r>
          </w:p>
        </w:tc>
        <w:tc>
          <w:tcPr>
            <w:tcW w:w="993" w:type="dxa"/>
            <w:tcBorders>
              <w:left w:val="single" w:sz="4" w:space="0" w:color="auto"/>
            </w:tcBorders>
          </w:tcPr>
          <w:p w:rsidR="00F0799E" w:rsidRPr="00602AF2" w:rsidRDefault="00F0799E" w:rsidP="007E0598">
            <w:pPr>
              <w:jc w:val="center"/>
              <w:rPr>
                <w:rFonts w:ascii="GHEA Grapalat" w:hAnsi="GHEA Grapalat"/>
                <w:sz w:val="20"/>
                <w:szCs w:val="20"/>
              </w:rPr>
            </w:pPr>
          </w:p>
        </w:tc>
        <w:tc>
          <w:tcPr>
            <w:tcW w:w="4961" w:type="dxa"/>
          </w:tcPr>
          <w:p w:rsidR="00F0799E" w:rsidRDefault="00F0799E" w:rsidP="007E0598">
            <w:pPr>
              <w:jc w:val="center"/>
              <w:rPr>
                <w:rFonts w:ascii="GHEA Grapalat" w:hAnsi="GHEA Grapalat" w:cs="Sylfaen"/>
                <w:sz w:val="20"/>
                <w:szCs w:val="20"/>
                <w:lang w:val="hy-AM"/>
              </w:rPr>
            </w:pPr>
            <w:r w:rsidRPr="00602AF2">
              <w:rPr>
                <w:rFonts w:ascii="GHEA Grapalat" w:hAnsi="GHEA Grapalat" w:cs="Sylfaen"/>
                <w:sz w:val="20"/>
                <w:szCs w:val="20"/>
              </w:rPr>
              <w:t>Выберите тип, свежий</w:t>
            </w:r>
          </w:p>
          <w:p w:rsidR="00F0799E" w:rsidRPr="008813B2" w:rsidRDefault="00F0799E" w:rsidP="007E0598">
            <w:pPr>
              <w:jc w:val="center"/>
              <w:rPr>
                <w:rFonts w:ascii="GHEA Grapalat" w:hAnsi="GHEA Grapalat" w:cs="Sylfaen"/>
                <w:color w:val="000000"/>
                <w:sz w:val="20"/>
                <w:szCs w:val="20"/>
                <w:lang w:val="hy-AM"/>
              </w:rPr>
            </w:pPr>
            <w:r w:rsidRPr="000F49FD">
              <w:rPr>
                <w:rFonts w:ascii="GHEA Grapalat" w:hAnsi="GHEA Grapalat" w:cs="Sylfaen"/>
                <w:sz w:val="20"/>
                <w:szCs w:val="20"/>
                <w:lang w:val="hy-AM"/>
              </w:rPr>
              <w:t>Безвредные и полезные для здоровья. Безопасность соответствует требованиям Закона Республики Армения «О безопасности пищевых продуктов» и другим нормативно-правовым актам и правилам. По сезонам:</w:t>
            </w:r>
            <w:r w:rsidRPr="000F49FD">
              <w:rPr>
                <w:rFonts w:ascii="GHEA Grapalat" w:hAnsi="GHEA Grapalat" w:cs="Sylfaen"/>
                <w:color w:val="FF0000"/>
                <w:sz w:val="20"/>
                <w:szCs w:val="20"/>
                <w:lang w:val="hy-AM"/>
              </w:rPr>
              <w:t>Апрель-ноябрь.</w:t>
            </w:r>
            <w:r w:rsidRPr="00602AF2">
              <w:rPr>
                <w:rFonts w:ascii="GHEA Grapalat" w:hAnsi="GHEA Grapalat" w:cs="Sylfaen"/>
                <w:color w:val="000000"/>
                <w:sz w:val="20"/>
                <w:szCs w:val="20"/>
                <w:lang w:val="hy-AM"/>
              </w:rPr>
              <w:t>Еда</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поставлять</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 случае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технический</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 описанию</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или</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поставлять</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 условиям</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несоответствие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приложение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придёт</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 случае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несоответствие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исправление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крайний срок</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является</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определенный</w:t>
            </w:r>
            <w:r w:rsidRPr="00602AF2">
              <w:rPr>
                <w:rFonts w:ascii="GHEA Grapalat" w:hAnsi="GHEA Grapalat"/>
                <w:color w:val="000000"/>
                <w:sz w:val="20"/>
                <w:szCs w:val="20"/>
                <w:lang w:val="hy-AM"/>
              </w:rPr>
              <w:t>1</w:t>
            </w:r>
            <w:r w:rsidRPr="00602AF2">
              <w:rPr>
                <w:rFonts w:ascii="GHEA Grapalat" w:hAnsi="GHEA Grapalat" w:cs="Sylfaen"/>
                <w:color w:val="000000"/>
                <w:sz w:val="20"/>
                <w:szCs w:val="20"/>
                <w:lang w:val="hy-AM"/>
              </w:rPr>
              <w:t>день</w:t>
            </w:r>
            <w:r w:rsidRPr="00602AF2">
              <w:rPr>
                <w:rFonts w:ascii="GHEA Grapalat" w:hAnsi="GHEA Grapalat"/>
                <w:color w:val="000000"/>
                <w:sz w:val="20"/>
                <w:szCs w:val="20"/>
                <w:lang w:val="hy-AM"/>
              </w:rPr>
              <w:t>:</w:t>
            </w:r>
          </w:p>
        </w:tc>
        <w:tc>
          <w:tcPr>
            <w:tcW w:w="992" w:type="dxa"/>
            <w:tcBorders>
              <w:top w:val="nil"/>
              <w:left w:val="single" w:sz="8" w:space="0" w:color="auto"/>
              <w:bottom w:val="single" w:sz="8" w:space="0" w:color="auto"/>
              <w:right w:val="nil"/>
            </w:tcBorders>
            <w:shd w:val="clear" w:color="auto" w:fill="auto"/>
            <w:vAlign w:val="center"/>
          </w:tcPr>
          <w:p w:rsidR="00F0799E" w:rsidRPr="00602AF2" w:rsidRDefault="00F0799E" w:rsidP="007E0598">
            <w:pPr>
              <w:jc w:val="center"/>
              <w:rPr>
                <w:rFonts w:ascii="GHEA Grapalat" w:hAnsi="GHEA Grapalat" w:cs="Sylfaen"/>
                <w:color w:val="000000"/>
                <w:sz w:val="20"/>
                <w:szCs w:val="20"/>
              </w:rPr>
            </w:pPr>
            <w:r>
              <w:rPr>
                <w:rFonts w:ascii="Sylfaen" w:hAnsi="Sylfaen" w:cs="Sylfaen"/>
                <w:color w:val="000000"/>
                <w:sz w:val="20"/>
                <w:szCs w:val="20"/>
              </w:rPr>
              <w:t>кг</w:t>
            </w:r>
          </w:p>
        </w:tc>
        <w:tc>
          <w:tcPr>
            <w:tcW w:w="709" w:type="dxa"/>
          </w:tcPr>
          <w:p w:rsidR="00F0799E" w:rsidRPr="00602AF2" w:rsidRDefault="00F0799E" w:rsidP="007E0598">
            <w:pPr>
              <w:jc w:val="center"/>
              <w:rPr>
                <w:rFonts w:ascii="GHEA Grapalat" w:hAnsi="GHEA Grapalat"/>
                <w:sz w:val="20"/>
                <w:szCs w:val="20"/>
              </w:rPr>
            </w:pPr>
          </w:p>
        </w:tc>
        <w:tc>
          <w:tcPr>
            <w:tcW w:w="709" w:type="dxa"/>
          </w:tcPr>
          <w:p w:rsidR="00F0799E" w:rsidRPr="00602AF2" w:rsidRDefault="00F0799E" w:rsidP="007E0598">
            <w:pPr>
              <w:jc w:val="center"/>
              <w:rPr>
                <w:rFonts w:ascii="GHEA Grapalat" w:hAnsi="GHEA Grapalat"/>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rsidR="00F0799E" w:rsidRPr="00602AF2" w:rsidRDefault="00F0799E" w:rsidP="007E0598">
            <w:pPr>
              <w:jc w:val="center"/>
              <w:rPr>
                <w:rFonts w:ascii="GHEA Grapalat" w:hAnsi="GHEA Grapalat"/>
                <w:color w:val="000000"/>
                <w:sz w:val="20"/>
                <w:szCs w:val="20"/>
              </w:rPr>
            </w:pPr>
            <w:r>
              <w:rPr>
                <w:rFonts w:ascii="Calibri" w:hAnsi="Calibri"/>
                <w:b/>
                <w:bCs/>
                <w:color w:val="000000"/>
                <w:sz w:val="20"/>
                <w:szCs w:val="20"/>
              </w:rPr>
              <w:t>250</w:t>
            </w:r>
          </w:p>
        </w:tc>
        <w:tc>
          <w:tcPr>
            <w:tcW w:w="992" w:type="dxa"/>
          </w:tcPr>
          <w:p w:rsidR="00F0799E" w:rsidRPr="006267DC" w:rsidRDefault="00F0799E" w:rsidP="007E0598">
            <w:pPr>
              <w:jc w:val="center"/>
              <w:rPr>
                <w:rFonts w:ascii="GHEA Grapalat" w:hAnsi="GHEA Grapalat" w:cs="Sylfaen"/>
                <w:sz w:val="20"/>
                <w:szCs w:val="20"/>
                <w:lang w:val="hy-AM"/>
              </w:rPr>
            </w:pPr>
            <w:r w:rsidRPr="006267DC">
              <w:rPr>
                <w:rFonts w:ascii="GHEA Grapalat" w:hAnsi="GHEA Grapalat" w:cs="Sylfaen"/>
                <w:sz w:val="16"/>
                <w:szCs w:val="16"/>
                <w:lang w:val="hy-AM"/>
              </w:rPr>
              <w:t>К</w:t>
            </w:r>
            <w:r w:rsidRPr="006267DC">
              <w:rPr>
                <w:rFonts w:ascii="MS Mincho" w:eastAsia="MS Mincho" w:hAnsi="MS Mincho" w:cs="MS Mincho" w:hint="eastAsia"/>
                <w:sz w:val="16"/>
                <w:szCs w:val="16"/>
                <w:lang w:val="hy-AM"/>
              </w:rPr>
              <w:t>․</w:t>
            </w:r>
            <w:r w:rsidRPr="006267DC">
              <w:rPr>
                <w:rFonts w:ascii="GHEA Grapalat" w:hAnsi="GHEA Grapalat"/>
                <w:sz w:val="16"/>
                <w:szCs w:val="16"/>
                <w:lang w:val="hy-AM"/>
              </w:rPr>
              <w:t xml:space="preserve"> </w:t>
            </w:r>
            <w:r w:rsidRPr="006267DC">
              <w:rPr>
                <w:rFonts w:ascii="GHEA Grapalat" w:hAnsi="GHEA Grapalat" w:cs="Sylfaen"/>
                <w:sz w:val="16"/>
                <w:szCs w:val="16"/>
                <w:lang w:val="hy-AM"/>
              </w:rPr>
              <w:t>Веди</w:t>
            </w:r>
            <w:r w:rsidRPr="006267DC">
              <w:rPr>
                <w:rFonts w:ascii="GHEA Grapalat" w:hAnsi="GHEA Grapalat"/>
                <w:sz w:val="16"/>
                <w:szCs w:val="16"/>
                <w:lang w:val="hy-AM"/>
              </w:rPr>
              <w:t xml:space="preserve"> </w:t>
            </w:r>
            <w:r w:rsidRPr="006267DC">
              <w:rPr>
                <w:rFonts w:ascii="GHEA Grapalat" w:hAnsi="GHEA Grapalat" w:cs="Sylfaen"/>
                <w:sz w:val="16"/>
                <w:szCs w:val="16"/>
                <w:lang w:val="hy-AM"/>
              </w:rPr>
              <w:t>Араратян</w:t>
            </w:r>
            <w:r w:rsidRPr="006267DC">
              <w:rPr>
                <w:rFonts w:ascii="GHEA Grapalat" w:hAnsi="GHEA Grapalat"/>
                <w:sz w:val="16"/>
                <w:szCs w:val="16"/>
                <w:lang w:val="hy-AM"/>
              </w:rPr>
              <w:t>81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F0799E" w:rsidRPr="00602AF2" w:rsidRDefault="00F0799E" w:rsidP="007E0598">
            <w:pPr>
              <w:jc w:val="center"/>
              <w:rPr>
                <w:rFonts w:ascii="GHEA Grapalat" w:hAnsi="GHEA Grapalat"/>
                <w:color w:val="000000"/>
                <w:sz w:val="20"/>
                <w:szCs w:val="20"/>
              </w:rPr>
            </w:pPr>
            <w:r>
              <w:rPr>
                <w:rFonts w:ascii="Calibri" w:hAnsi="Calibri"/>
                <w:b/>
                <w:bCs/>
                <w:color w:val="000000"/>
                <w:sz w:val="20"/>
                <w:szCs w:val="20"/>
              </w:rPr>
              <w:t>250</w:t>
            </w:r>
          </w:p>
        </w:tc>
        <w:tc>
          <w:tcPr>
            <w:tcW w:w="1701" w:type="dxa"/>
          </w:tcPr>
          <w:p w:rsidR="00F0799E" w:rsidRPr="00602AF2" w:rsidRDefault="00F0799E" w:rsidP="007E0598">
            <w:pPr>
              <w:jc w:val="center"/>
              <w:rPr>
                <w:rFonts w:ascii="GHEA Grapalat" w:hAnsi="GHEA Grapalat" w:cs="Sylfaen"/>
                <w:sz w:val="16"/>
                <w:szCs w:val="16"/>
                <w:lang w:val="hy-AM"/>
              </w:rPr>
            </w:pPr>
            <w:r w:rsidRPr="000612A8">
              <w:rPr>
                <w:rFonts w:ascii="GHEA Grapalat" w:hAnsi="GHEA Grapalat" w:cs="Sylfaen"/>
                <w:sz w:val="16"/>
                <w:szCs w:val="16"/>
                <w:lang w:val="hy-AM"/>
              </w:rPr>
              <w:t>После вступления контракта в силу, вплоть до последнего рабочего дня декабря 2026 года включительно, в детском саду.</w:t>
            </w:r>
          </w:p>
        </w:tc>
      </w:tr>
      <w:tr w:rsidR="00F0799E" w:rsidRPr="00602AF2" w:rsidTr="007E0598">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F0799E" w:rsidRPr="00602AF2" w:rsidRDefault="00F0799E" w:rsidP="00F0799E">
            <w:pPr>
              <w:pStyle w:val="aff3"/>
              <w:numPr>
                <w:ilvl w:val="0"/>
                <w:numId w:val="13"/>
              </w:numPr>
              <w:jc w:val="center"/>
              <w:rPr>
                <w:rFonts w:ascii="GHEA Grapalat" w:hAnsi="GHEA Grapalat"/>
                <w:color w:val="000000"/>
                <w:sz w:val="20"/>
                <w:szCs w:val="20"/>
              </w:rPr>
            </w:pPr>
          </w:p>
        </w:tc>
        <w:tc>
          <w:tcPr>
            <w:tcW w:w="1134" w:type="dxa"/>
            <w:tcBorders>
              <w:top w:val="nil"/>
              <w:left w:val="single" w:sz="8" w:space="0" w:color="auto"/>
              <w:bottom w:val="single" w:sz="8" w:space="0" w:color="auto"/>
              <w:right w:val="single" w:sz="8" w:space="0" w:color="auto"/>
            </w:tcBorders>
            <w:shd w:val="clear" w:color="auto" w:fill="auto"/>
            <w:vAlign w:val="center"/>
          </w:tcPr>
          <w:p w:rsidR="00F0799E" w:rsidRPr="00602AF2" w:rsidRDefault="00F0799E" w:rsidP="007E0598">
            <w:pPr>
              <w:jc w:val="center"/>
              <w:rPr>
                <w:rFonts w:ascii="GHEA Grapalat" w:hAnsi="GHEA Grapalat"/>
                <w:color w:val="000000"/>
                <w:sz w:val="20"/>
                <w:szCs w:val="20"/>
              </w:rPr>
            </w:pPr>
            <w:r>
              <w:rPr>
                <w:rFonts w:ascii="Calibri" w:hAnsi="Calibri"/>
                <w:color w:val="000000"/>
                <w:sz w:val="20"/>
                <w:szCs w:val="20"/>
              </w:rPr>
              <w:t>03221121</w:t>
            </w:r>
          </w:p>
        </w:tc>
        <w:tc>
          <w:tcPr>
            <w:tcW w:w="1559" w:type="dxa"/>
            <w:tcBorders>
              <w:top w:val="single" w:sz="4" w:space="0" w:color="auto"/>
              <w:left w:val="nil"/>
              <w:bottom w:val="single" w:sz="4" w:space="0" w:color="auto"/>
              <w:right w:val="single" w:sz="4" w:space="0" w:color="auto"/>
            </w:tcBorders>
            <w:shd w:val="clear" w:color="auto" w:fill="auto"/>
            <w:vAlign w:val="center"/>
          </w:tcPr>
          <w:p w:rsidR="00F0799E" w:rsidRPr="00602AF2" w:rsidRDefault="00F0799E" w:rsidP="007E0598">
            <w:pPr>
              <w:jc w:val="center"/>
              <w:rPr>
                <w:rFonts w:ascii="GHEA Grapalat" w:hAnsi="GHEA Grapalat" w:cs="Sylfaen"/>
                <w:color w:val="000000"/>
                <w:sz w:val="20"/>
                <w:szCs w:val="20"/>
              </w:rPr>
            </w:pPr>
            <w:r>
              <w:rPr>
                <w:rFonts w:ascii="Sylfaen" w:hAnsi="Sylfaen" w:cs="Sylfaen"/>
                <w:color w:val="000000"/>
                <w:sz w:val="20"/>
                <w:szCs w:val="20"/>
              </w:rPr>
              <w:t>Помидор</w:t>
            </w:r>
            <w:r>
              <w:rPr>
                <w:rFonts w:ascii="Calibri" w:hAnsi="Calibri"/>
                <w:color w:val="000000"/>
                <w:sz w:val="20"/>
                <w:szCs w:val="20"/>
              </w:rPr>
              <w:t>(</w:t>
            </w:r>
            <w:r>
              <w:rPr>
                <w:rFonts w:ascii="Sylfaen" w:hAnsi="Sylfaen" w:cs="Sylfaen"/>
                <w:color w:val="000000"/>
                <w:sz w:val="20"/>
                <w:szCs w:val="20"/>
              </w:rPr>
              <w:t>сезонный</w:t>
            </w:r>
            <w:r>
              <w:rPr>
                <w:rFonts w:ascii="Calibri" w:hAnsi="Calibri"/>
                <w:color w:val="000000"/>
                <w:sz w:val="20"/>
                <w:szCs w:val="20"/>
              </w:rPr>
              <w:t>)</w:t>
            </w:r>
          </w:p>
        </w:tc>
        <w:tc>
          <w:tcPr>
            <w:tcW w:w="993" w:type="dxa"/>
            <w:tcBorders>
              <w:left w:val="single" w:sz="4" w:space="0" w:color="auto"/>
            </w:tcBorders>
          </w:tcPr>
          <w:p w:rsidR="00F0799E" w:rsidRPr="00602AF2" w:rsidRDefault="00F0799E" w:rsidP="007E0598">
            <w:pPr>
              <w:jc w:val="center"/>
              <w:rPr>
                <w:rFonts w:ascii="GHEA Grapalat" w:hAnsi="GHEA Grapalat"/>
                <w:sz w:val="20"/>
                <w:szCs w:val="20"/>
              </w:rPr>
            </w:pPr>
          </w:p>
        </w:tc>
        <w:tc>
          <w:tcPr>
            <w:tcW w:w="4961" w:type="dxa"/>
          </w:tcPr>
          <w:p w:rsidR="00F0799E" w:rsidRPr="00602AF2" w:rsidRDefault="00F0799E" w:rsidP="007E0598">
            <w:pPr>
              <w:jc w:val="center"/>
              <w:rPr>
                <w:rFonts w:ascii="GHEA Grapalat" w:hAnsi="GHEA Grapalat" w:cs="Sylfaen"/>
                <w:color w:val="000000"/>
                <w:sz w:val="20"/>
                <w:szCs w:val="20"/>
              </w:rPr>
            </w:pPr>
            <w:r w:rsidRPr="00602AF2">
              <w:rPr>
                <w:rFonts w:ascii="GHEA Grapalat" w:hAnsi="GHEA Grapalat" w:cs="Sylfaen"/>
                <w:sz w:val="20"/>
                <w:szCs w:val="20"/>
              </w:rPr>
              <w:t xml:space="preserve">Свежие, безвредные и полезные. Безопасность в соответствии с требованиями Закона Республики Армения «О безопасности пищевых продуктов» и других нормативно-правовых актов и правил. По </w:t>
            </w:r>
            <w:proofErr w:type="gramStart"/>
            <w:r w:rsidRPr="00602AF2">
              <w:rPr>
                <w:rFonts w:ascii="GHEA Grapalat" w:hAnsi="GHEA Grapalat" w:cs="Sylfaen"/>
                <w:sz w:val="20"/>
                <w:szCs w:val="20"/>
              </w:rPr>
              <w:t>сезонам:</w:t>
            </w:r>
            <w:r w:rsidRPr="00602AF2">
              <w:rPr>
                <w:rFonts w:ascii="GHEA Grapalat" w:hAnsi="GHEA Grapalat" w:cs="Sylfaen"/>
                <w:color w:val="FF0000"/>
                <w:sz w:val="20"/>
                <w:szCs w:val="20"/>
              </w:rPr>
              <w:t>Июль</w:t>
            </w:r>
            <w:proofErr w:type="gramEnd"/>
            <w:r w:rsidRPr="00602AF2">
              <w:rPr>
                <w:rFonts w:ascii="GHEA Grapalat" w:hAnsi="GHEA Grapalat" w:cs="Sylfaen"/>
                <w:color w:val="FF0000"/>
                <w:sz w:val="20"/>
                <w:szCs w:val="20"/>
              </w:rPr>
              <w:t>-ноябрь.</w:t>
            </w:r>
            <w:r w:rsidRPr="00602AF2">
              <w:rPr>
                <w:rFonts w:ascii="GHEA Grapalat" w:hAnsi="GHEA Grapalat" w:cs="Sylfaen"/>
                <w:color w:val="000000"/>
                <w:sz w:val="20"/>
                <w:szCs w:val="20"/>
                <w:lang w:val="hy-AM"/>
              </w:rPr>
              <w:t>Еда</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поставлять</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 случае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технический</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 описанию</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или</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поставлять</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 условиям</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несоответствие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приложение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придёт</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 случае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несоответствие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исправление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крайний срок</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является</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определенный</w:t>
            </w:r>
            <w:r w:rsidRPr="00602AF2">
              <w:rPr>
                <w:rFonts w:ascii="GHEA Grapalat" w:hAnsi="GHEA Grapalat"/>
                <w:color w:val="000000"/>
                <w:sz w:val="20"/>
                <w:szCs w:val="20"/>
                <w:lang w:val="hy-AM"/>
              </w:rPr>
              <w:t>1</w:t>
            </w:r>
            <w:r w:rsidRPr="00602AF2">
              <w:rPr>
                <w:rFonts w:ascii="GHEA Grapalat" w:hAnsi="GHEA Grapalat" w:cs="Sylfaen"/>
                <w:color w:val="000000"/>
                <w:sz w:val="20"/>
                <w:szCs w:val="20"/>
                <w:lang w:val="hy-AM"/>
              </w:rPr>
              <w:t>день</w:t>
            </w:r>
            <w:r w:rsidRPr="00602AF2">
              <w:rPr>
                <w:rFonts w:ascii="GHEA Grapalat" w:hAnsi="GHEA Grapalat"/>
                <w:color w:val="000000"/>
                <w:sz w:val="20"/>
                <w:szCs w:val="20"/>
                <w:lang w:val="hy-AM"/>
              </w:rPr>
              <w:t>:</w:t>
            </w:r>
          </w:p>
        </w:tc>
        <w:tc>
          <w:tcPr>
            <w:tcW w:w="992" w:type="dxa"/>
            <w:tcBorders>
              <w:top w:val="nil"/>
              <w:left w:val="single" w:sz="8" w:space="0" w:color="auto"/>
              <w:bottom w:val="single" w:sz="8" w:space="0" w:color="auto"/>
              <w:right w:val="nil"/>
            </w:tcBorders>
            <w:shd w:val="clear" w:color="auto" w:fill="auto"/>
            <w:vAlign w:val="center"/>
          </w:tcPr>
          <w:p w:rsidR="00F0799E" w:rsidRPr="00602AF2" w:rsidRDefault="00F0799E" w:rsidP="007E0598">
            <w:pPr>
              <w:jc w:val="center"/>
              <w:rPr>
                <w:rFonts w:ascii="GHEA Grapalat" w:hAnsi="GHEA Grapalat" w:cs="Sylfaen"/>
                <w:color w:val="000000"/>
                <w:sz w:val="20"/>
                <w:szCs w:val="20"/>
              </w:rPr>
            </w:pPr>
            <w:r>
              <w:rPr>
                <w:rFonts w:ascii="Sylfaen" w:hAnsi="Sylfaen" w:cs="Sylfaen"/>
                <w:color w:val="000000"/>
                <w:sz w:val="20"/>
                <w:szCs w:val="20"/>
              </w:rPr>
              <w:t>кг</w:t>
            </w:r>
          </w:p>
        </w:tc>
        <w:tc>
          <w:tcPr>
            <w:tcW w:w="709" w:type="dxa"/>
          </w:tcPr>
          <w:p w:rsidR="00F0799E" w:rsidRPr="00602AF2" w:rsidRDefault="00F0799E" w:rsidP="007E0598">
            <w:pPr>
              <w:jc w:val="center"/>
              <w:rPr>
                <w:rFonts w:ascii="GHEA Grapalat" w:hAnsi="GHEA Grapalat"/>
                <w:sz w:val="20"/>
                <w:szCs w:val="20"/>
              </w:rPr>
            </w:pPr>
          </w:p>
        </w:tc>
        <w:tc>
          <w:tcPr>
            <w:tcW w:w="709" w:type="dxa"/>
          </w:tcPr>
          <w:p w:rsidR="00F0799E" w:rsidRPr="00602AF2" w:rsidRDefault="00F0799E" w:rsidP="007E0598">
            <w:pPr>
              <w:jc w:val="center"/>
              <w:rPr>
                <w:rFonts w:ascii="GHEA Grapalat" w:hAnsi="GHEA Grapalat"/>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rsidR="00F0799E" w:rsidRPr="00602AF2" w:rsidRDefault="00F0799E" w:rsidP="007E0598">
            <w:pPr>
              <w:jc w:val="center"/>
              <w:rPr>
                <w:rFonts w:ascii="GHEA Grapalat" w:hAnsi="GHEA Grapalat"/>
                <w:color w:val="000000"/>
                <w:sz w:val="20"/>
                <w:szCs w:val="20"/>
              </w:rPr>
            </w:pPr>
            <w:r>
              <w:rPr>
                <w:rFonts w:ascii="Calibri" w:hAnsi="Calibri"/>
                <w:b/>
                <w:bCs/>
                <w:color w:val="000000"/>
                <w:sz w:val="20"/>
                <w:szCs w:val="20"/>
              </w:rPr>
              <w:t>250</w:t>
            </w:r>
          </w:p>
        </w:tc>
        <w:tc>
          <w:tcPr>
            <w:tcW w:w="992" w:type="dxa"/>
          </w:tcPr>
          <w:p w:rsidR="00F0799E" w:rsidRPr="006267DC" w:rsidRDefault="00F0799E" w:rsidP="007E0598">
            <w:pPr>
              <w:jc w:val="center"/>
              <w:rPr>
                <w:rFonts w:ascii="GHEA Grapalat" w:hAnsi="GHEA Grapalat" w:cs="Sylfaen"/>
                <w:sz w:val="20"/>
                <w:szCs w:val="20"/>
                <w:lang w:val="hy-AM"/>
              </w:rPr>
            </w:pPr>
            <w:r w:rsidRPr="006267DC">
              <w:rPr>
                <w:rFonts w:ascii="GHEA Grapalat" w:hAnsi="GHEA Grapalat" w:cs="Sylfaen"/>
                <w:sz w:val="16"/>
                <w:szCs w:val="16"/>
                <w:lang w:val="hy-AM"/>
              </w:rPr>
              <w:t>К</w:t>
            </w:r>
            <w:r w:rsidRPr="006267DC">
              <w:rPr>
                <w:rFonts w:ascii="MS Mincho" w:eastAsia="MS Mincho" w:hAnsi="MS Mincho" w:cs="MS Mincho" w:hint="eastAsia"/>
                <w:sz w:val="16"/>
                <w:szCs w:val="16"/>
                <w:lang w:val="hy-AM"/>
              </w:rPr>
              <w:t>․</w:t>
            </w:r>
            <w:r w:rsidRPr="006267DC">
              <w:rPr>
                <w:rFonts w:ascii="GHEA Grapalat" w:hAnsi="GHEA Grapalat"/>
                <w:sz w:val="16"/>
                <w:szCs w:val="16"/>
                <w:lang w:val="hy-AM"/>
              </w:rPr>
              <w:t xml:space="preserve"> </w:t>
            </w:r>
            <w:r w:rsidRPr="006267DC">
              <w:rPr>
                <w:rFonts w:ascii="GHEA Grapalat" w:hAnsi="GHEA Grapalat" w:cs="Sylfaen"/>
                <w:sz w:val="16"/>
                <w:szCs w:val="16"/>
                <w:lang w:val="hy-AM"/>
              </w:rPr>
              <w:t>Веди</w:t>
            </w:r>
            <w:r w:rsidRPr="006267DC">
              <w:rPr>
                <w:rFonts w:ascii="GHEA Grapalat" w:hAnsi="GHEA Grapalat"/>
                <w:sz w:val="16"/>
                <w:szCs w:val="16"/>
                <w:lang w:val="hy-AM"/>
              </w:rPr>
              <w:t xml:space="preserve"> </w:t>
            </w:r>
            <w:r w:rsidRPr="006267DC">
              <w:rPr>
                <w:rFonts w:ascii="GHEA Grapalat" w:hAnsi="GHEA Grapalat" w:cs="Sylfaen"/>
                <w:sz w:val="16"/>
                <w:szCs w:val="16"/>
                <w:lang w:val="hy-AM"/>
              </w:rPr>
              <w:t>Араратян</w:t>
            </w:r>
            <w:r w:rsidRPr="006267DC">
              <w:rPr>
                <w:rFonts w:ascii="GHEA Grapalat" w:hAnsi="GHEA Grapalat"/>
                <w:sz w:val="16"/>
                <w:szCs w:val="16"/>
                <w:lang w:val="hy-AM"/>
              </w:rPr>
              <w:t>81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F0799E" w:rsidRPr="00602AF2" w:rsidRDefault="00F0799E" w:rsidP="007E0598">
            <w:pPr>
              <w:jc w:val="center"/>
              <w:rPr>
                <w:rFonts w:ascii="GHEA Grapalat" w:hAnsi="GHEA Grapalat"/>
                <w:color w:val="000000"/>
                <w:sz w:val="20"/>
                <w:szCs w:val="20"/>
              </w:rPr>
            </w:pPr>
            <w:r>
              <w:rPr>
                <w:rFonts w:ascii="Calibri" w:hAnsi="Calibri"/>
                <w:b/>
                <w:bCs/>
                <w:color w:val="000000"/>
                <w:sz w:val="20"/>
                <w:szCs w:val="20"/>
              </w:rPr>
              <w:t>250</w:t>
            </w:r>
          </w:p>
        </w:tc>
        <w:tc>
          <w:tcPr>
            <w:tcW w:w="1701" w:type="dxa"/>
          </w:tcPr>
          <w:p w:rsidR="00F0799E" w:rsidRPr="00602AF2" w:rsidRDefault="00F0799E" w:rsidP="007E0598">
            <w:pPr>
              <w:jc w:val="center"/>
              <w:rPr>
                <w:rFonts w:ascii="GHEA Grapalat" w:hAnsi="GHEA Grapalat" w:cs="Sylfaen"/>
                <w:sz w:val="16"/>
                <w:szCs w:val="16"/>
                <w:lang w:val="hy-AM"/>
              </w:rPr>
            </w:pPr>
            <w:r w:rsidRPr="000612A8">
              <w:rPr>
                <w:rFonts w:ascii="GHEA Grapalat" w:hAnsi="GHEA Grapalat" w:cs="Sylfaen"/>
                <w:sz w:val="16"/>
                <w:szCs w:val="16"/>
                <w:lang w:val="hy-AM"/>
              </w:rPr>
              <w:t>После вступления контракта в силу, вплоть до последнего рабочего дня декабря 2026 года включительно, в детском саду.</w:t>
            </w:r>
          </w:p>
        </w:tc>
      </w:tr>
      <w:tr w:rsidR="00F0799E" w:rsidRPr="00602AF2" w:rsidTr="007E0598">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F0799E" w:rsidRPr="00602AF2" w:rsidRDefault="00F0799E" w:rsidP="00F0799E">
            <w:pPr>
              <w:pStyle w:val="aff3"/>
              <w:numPr>
                <w:ilvl w:val="0"/>
                <w:numId w:val="13"/>
              </w:numPr>
              <w:jc w:val="center"/>
              <w:rPr>
                <w:rFonts w:ascii="GHEA Grapalat" w:hAnsi="GHEA Grapalat"/>
                <w:color w:val="000000"/>
                <w:sz w:val="20"/>
                <w:szCs w:val="20"/>
              </w:rPr>
            </w:pPr>
          </w:p>
        </w:tc>
        <w:tc>
          <w:tcPr>
            <w:tcW w:w="1134" w:type="dxa"/>
            <w:tcBorders>
              <w:top w:val="nil"/>
              <w:left w:val="single" w:sz="8" w:space="0" w:color="auto"/>
              <w:bottom w:val="single" w:sz="8" w:space="0" w:color="auto"/>
              <w:right w:val="single" w:sz="8" w:space="0" w:color="auto"/>
            </w:tcBorders>
            <w:shd w:val="clear" w:color="auto" w:fill="auto"/>
            <w:vAlign w:val="center"/>
          </w:tcPr>
          <w:p w:rsidR="00F0799E" w:rsidRPr="00602AF2" w:rsidRDefault="00F0799E" w:rsidP="007E0598">
            <w:pPr>
              <w:jc w:val="center"/>
              <w:rPr>
                <w:rFonts w:ascii="GHEA Grapalat" w:hAnsi="GHEA Grapalat"/>
                <w:color w:val="000000"/>
                <w:sz w:val="20"/>
                <w:szCs w:val="20"/>
              </w:rPr>
            </w:pPr>
            <w:r>
              <w:rPr>
                <w:rFonts w:ascii="Calibri" w:hAnsi="Calibri"/>
                <w:color w:val="000000"/>
                <w:sz w:val="20"/>
                <w:szCs w:val="20"/>
              </w:rPr>
              <w:t>03221126</w:t>
            </w:r>
          </w:p>
        </w:tc>
        <w:tc>
          <w:tcPr>
            <w:tcW w:w="1559" w:type="dxa"/>
            <w:tcBorders>
              <w:top w:val="single" w:sz="4" w:space="0" w:color="auto"/>
              <w:left w:val="nil"/>
              <w:bottom w:val="single" w:sz="4" w:space="0" w:color="auto"/>
              <w:right w:val="single" w:sz="4" w:space="0" w:color="auto"/>
            </w:tcBorders>
            <w:shd w:val="clear" w:color="auto" w:fill="auto"/>
            <w:vAlign w:val="center"/>
          </w:tcPr>
          <w:p w:rsidR="00F0799E" w:rsidRPr="00602AF2" w:rsidRDefault="00F0799E" w:rsidP="007E0598">
            <w:pPr>
              <w:jc w:val="center"/>
              <w:rPr>
                <w:rFonts w:ascii="GHEA Grapalat" w:hAnsi="GHEA Grapalat" w:cs="Sylfaen"/>
                <w:color w:val="000000"/>
                <w:sz w:val="20"/>
                <w:szCs w:val="20"/>
              </w:rPr>
            </w:pPr>
            <w:r>
              <w:rPr>
                <w:rFonts w:ascii="Sylfaen" w:hAnsi="Sylfaen" w:cs="Sylfaen"/>
                <w:color w:val="000000"/>
                <w:sz w:val="20"/>
                <w:szCs w:val="20"/>
              </w:rPr>
              <w:t>Тысяча</w:t>
            </w:r>
          </w:p>
        </w:tc>
        <w:tc>
          <w:tcPr>
            <w:tcW w:w="993" w:type="dxa"/>
            <w:tcBorders>
              <w:left w:val="single" w:sz="4" w:space="0" w:color="auto"/>
            </w:tcBorders>
          </w:tcPr>
          <w:p w:rsidR="00F0799E" w:rsidRPr="00602AF2" w:rsidRDefault="00F0799E" w:rsidP="007E0598">
            <w:pPr>
              <w:jc w:val="center"/>
              <w:rPr>
                <w:rFonts w:ascii="GHEA Grapalat" w:hAnsi="GHEA Grapalat"/>
                <w:sz w:val="20"/>
                <w:szCs w:val="20"/>
              </w:rPr>
            </w:pPr>
          </w:p>
        </w:tc>
        <w:tc>
          <w:tcPr>
            <w:tcW w:w="4961" w:type="dxa"/>
          </w:tcPr>
          <w:p w:rsidR="00F0799E" w:rsidRPr="00A16885" w:rsidRDefault="00F0799E" w:rsidP="007E0598">
            <w:pPr>
              <w:jc w:val="center"/>
              <w:rPr>
                <w:rFonts w:ascii="GHEA Grapalat" w:hAnsi="GHEA Grapalat" w:cs="Sylfaen"/>
                <w:color w:val="000000"/>
                <w:sz w:val="20"/>
                <w:szCs w:val="20"/>
              </w:rPr>
            </w:pPr>
            <w:r w:rsidRPr="00602AF2">
              <w:rPr>
                <w:rFonts w:ascii="GHEA Grapalat" w:hAnsi="GHEA Grapalat" w:cs="Sylfaen"/>
                <w:sz w:val="20"/>
                <w:szCs w:val="20"/>
              </w:rPr>
              <w:t>Свежий, плотный, кустистый. Соответствует требованиям Закона Республики Армения «О безопасности пищевых продуктов» и другим нормативно-правовым актам и правилам.</w:t>
            </w:r>
            <w:r w:rsidRPr="00602AF2">
              <w:rPr>
                <w:rFonts w:ascii="GHEA Grapalat" w:hAnsi="GHEA Grapalat" w:cs="Sylfaen"/>
                <w:color w:val="000000"/>
                <w:sz w:val="20"/>
                <w:szCs w:val="20"/>
                <w:lang w:val="hy-AM"/>
              </w:rPr>
              <w:t>Еда</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поставлять</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 случае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технический</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 описанию</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или</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поставлять</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 условиям</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несоответствие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приложение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придёт</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 случае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несоответствие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исправление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крайний срок</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является</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определенный</w:t>
            </w:r>
            <w:r w:rsidRPr="00602AF2">
              <w:rPr>
                <w:rFonts w:ascii="GHEA Grapalat" w:hAnsi="GHEA Grapalat"/>
                <w:color w:val="000000"/>
                <w:sz w:val="20"/>
                <w:szCs w:val="20"/>
                <w:lang w:val="hy-AM"/>
              </w:rPr>
              <w:t>1</w:t>
            </w:r>
            <w:r w:rsidRPr="00602AF2">
              <w:rPr>
                <w:rFonts w:ascii="GHEA Grapalat" w:hAnsi="GHEA Grapalat" w:cs="Sylfaen"/>
                <w:color w:val="000000"/>
                <w:sz w:val="20"/>
                <w:szCs w:val="20"/>
                <w:lang w:val="hy-AM"/>
              </w:rPr>
              <w:t>день</w:t>
            </w:r>
            <w:r w:rsidRPr="00602AF2">
              <w:rPr>
                <w:rFonts w:ascii="GHEA Grapalat" w:hAnsi="GHEA Grapalat"/>
                <w:color w:val="000000"/>
                <w:sz w:val="20"/>
                <w:szCs w:val="20"/>
                <w:lang w:val="hy-AM"/>
              </w:rPr>
              <w:t>:</w:t>
            </w:r>
          </w:p>
        </w:tc>
        <w:tc>
          <w:tcPr>
            <w:tcW w:w="992" w:type="dxa"/>
            <w:tcBorders>
              <w:top w:val="nil"/>
              <w:left w:val="single" w:sz="8" w:space="0" w:color="auto"/>
              <w:bottom w:val="single" w:sz="8" w:space="0" w:color="auto"/>
              <w:right w:val="nil"/>
            </w:tcBorders>
            <w:shd w:val="clear" w:color="auto" w:fill="auto"/>
            <w:vAlign w:val="center"/>
          </w:tcPr>
          <w:p w:rsidR="00F0799E" w:rsidRPr="00602AF2" w:rsidRDefault="00F0799E" w:rsidP="007E0598">
            <w:pPr>
              <w:jc w:val="center"/>
              <w:rPr>
                <w:rFonts w:ascii="GHEA Grapalat" w:hAnsi="GHEA Grapalat" w:cs="Sylfaen"/>
                <w:color w:val="000000"/>
                <w:sz w:val="20"/>
                <w:szCs w:val="20"/>
              </w:rPr>
            </w:pPr>
            <w:r>
              <w:rPr>
                <w:rFonts w:ascii="Sylfaen" w:hAnsi="Sylfaen" w:cs="Sylfaen"/>
                <w:color w:val="000000"/>
                <w:sz w:val="20"/>
                <w:szCs w:val="20"/>
              </w:rPr>
              <w:t>кг</w:t>
            </w:r>
          </w:p>
        </w:tc>
        <w:tc>
          <w:tcPr>
            <w:tcW w:w="709" w:type="dxa"/>
          </w:tcPr>
          <w:p w:rsidR="00F0799E" w:rsidRPr="00602AF2" w:rsidRDefault="00F0799E" w:rsidP="007E0598">
            <w:pPr>
              <w:jc w:val="center"/>
              <w:rPr>
                <w:rFonts w:ascii="GHEA Grapalat" w:hAnsi="GHEA Grapalat"/>
                <w:sz w:val="20"/>
                <w:szCs w:val="20"/>
              </w:rPr>
            </w:pPr>
          </w:p>
        </w:tc>
        <w:tc>
          <w:tcPr>
            <w:tcW w:w="709" w:type="dxa"/>
          </w:tcPr>
          <w:p w:rsidR="00F0799E" w:rsidRPr="00602AF2" w:rsidRDefault="00F0799E" w:rsidP="007E0598">
            <w:pPr>
              <w:jc w:val="center"/>
              <w:rPr>
                <w:rFonts w:ascii="GHEA Grapalat" w:hAnsi="GHEA Grapalat"/>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rsidR="00F0799E" w:rsidRPr="00602AF2" w:rsidRDefault="00F0799E" w:rsidP="007E0598">
            <w:pPr>
              <w:jc w:val="center"/>
              <w:rPr>
                <w:rFonts w:ascii="GHEA Grapalat" w:hAnsi="GHEA Grapalat"/>
                <w:color w:val="000000"/>
                <w:sz w:val="20"/>
                <w:szCs w:val="20"/>
              </w:rPr>
            </w:pPr>
            <w:r>
              <w:rPr>
                <w:rFonts w:ascii="Calibri" w:hAnsi="Calibri"/>
                <w:b/>
                <w:bCs/>
                <w:color w:val="000000"/>
                <w:sz w:val="20"/>
                <w:szCs w:val="20"/>
              </w:rPr>
              <w:t>77</w:t>
            </w:r>
          </w:p>
        </w:tc>
        <w:tc>
          <w:tcPr>
            <w:tcW w:w="992" w:type="dxa"/>
          </w:tcPr>
          <w:p w:rsidR="00F0799E" w:rsidRPr="006267DC" w:rsidRDefault="00F0799E" w:rsidP="007E0598">
            <w:pPr>
              <w:jc w:val="center"/>
              <w:rPr>
                <w:rFonts w:ascii="GHEA Grapalat" w:hAnsi="GHEA Grapalat" w:cs="Sylfaen"/>
                <w:sz w:val="20"/>
                <w:szCs w:val="20"/>
                <w:lang w:val="hy-AM"/>
              </w:rPr>
            </w:pPr>
            <w:r w:rsidRPr="006267DC">
              <w:rPr>
                <w:rFonts w:ascii="GHEA Grapalat" w:hAnsi="GHEA Grapalat" w:cs="Sylfaen"/>
                <w:sz w:val="16"/>
                <w:szCs w:val="16"/>
                <w:lang w:val="hy-AM"/>
              </w:rPr>
              <w:t>К</w:t>
            </w:r>
            <w:r w:rsidRPr="006267DC">
              <w:rPr>
                <w:rFonts w:ascii="MS Mincho" w:eastAsia="MS Mincho" w:hAnsi="MS Mincho" w:cs="MS Mincho" w:hint="eastAsia"/>
                <w:sz w:val="16"/>
                <w:szCs w:val="16"/>
                <w:lang w:val="hy-AM"/>
              </w:rPr>
              <w:t>․</w:t>
            </w:r>
            <w:r w:rsidRPr="006267DC">
              <w:rPr>
                <w:rFonts w:ascii="GHEA Grapalat" w:hAnsi="GHEA Grapalat"/>
                <w:sz w:val="16"/>
                <w:szCs w:val="16"/>
                <w:lang w:val="hy-AM"/>
              </w:rPr>
              <w:t xml:space="preserve"> </w:t>
            </w:r>
            <w:r w:rsidRPr="006267DC">
              <w:rPr>
                <w:rFonts w:ascii="GHEA Grapalat" w:hAnsi="GHEA Grapalat" w:cs="Sylfaen"/>
                <w:sz w:val="16"/>
                <w:szCs w:val="16"/>
                <w:lang w:val="hy-AM"/>
              </w:rPr>
              <w:t>Веди</w:t>
            </w:r>
            <w:r w:rsidRPr="006267DC">
              <w:rPr>
                <w:rFonts w:ascii="GHEA Grapalat" w:hAnsi="GHEA Grapalat"/>
                <w:sz w:val="16"/>
                <w:szCs w:val="16"/>
                <w:lang w:val="hy-AM"/>
              </w:rPr>
              <w:t xml:space="preserve"> </w:t>
            </w:r>
            <w:r w:rsidRPr="006267DC">
              <w:rPr>
                <w:rFonts w:ascii="GHEA Grapalat" w:hAnsi="GHEA Grapalat" w:cs="Sylfaen"/>
                <w:sz w:val="16"/>
                <w:szCs w:val="16"/>
                <w:lang w:val="hy-AM"/>
              </w:rPr>
              <w:t>Араратян</w:t>
            </w:r>
            <w:r w:rsidRPr="006267DC">
              <w:rPr>
                <w:rFonts w:ascii="GHEA Grapalat" w:hAnsi="GHEA Grapalat"/>
                <w:sz w:val="16"/>
                <w:szCs w:val="16"/>
                <w:lang w:val="hy-AM"/>
              </w:rPr>
              <w:t>81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F0799E" w:rsidRPr="00602AF2" w:rsidRDefault="00F0799E" w:rsidP="007E0598">
            <w:pPr>
              <w:jc w:val="center"/>
              <w:rPr>
                <w:rFonts w:ascii="GHEA Grapalat" w:hAnsi="GHEA Grapalat"/>
                <w:color w:val="000000"/>
                <w:sz w:val="20"/>
                <w:szCs w:val="20"/>
              </w:rPr>
            </w:pPr>
            <w:r>
              <w:rPr>
                <w:rFonts w:ascii="Calibri" w:hAnsi="Calibri"/>
                <w:b/>
                <w:bCs/>
                <w:color w:val="000000"/>
                <w:sz w:val="20"/>
                <w:szCs w:val="20"/>
              </w:rPr>
              <w:t>77</w:t>
            </w:r>
          </w:p>
        </w:tc>
        <w:tc>
          <w:tcPr>
            <w:tcW w:w="1701" w:type="dxa"/>
          </w:tcPr>
          <w:p w:rsidR="00F0799E" w:rsidRPr="00602AF2" w:rsidRDefault="00F0799E" w:rsidP="007E0598">
            <w:pPr>
              <w:jc w:val="center"/>
              <w:rPr>
                <w:rFonts w:ascii="GHEA Grapalat" w:hAnsi="GHEA Grapalat" w:cs="Sylfaen"/>
                <w:sz w:val="16"/>
                <w:szCs w:val="16"/>
                <w:lang w:val="hy-AM"/>
              </w:rPr>
            </w:pPr>
            <w:r w:rsidRPr="000612A8">
              <w:rPr>
                <w:rFonts w:ascii="GHEA Grapalat" w:hAnsi="GHEA Grapalat" w:cs="Sylfaen"/>
                <w:sz w:val="16"/>
                <w:szCs w:val="16"/>
                <w:lang w:val="hy-AM"/>
              </w:rPr>
              <w:t>После вступления контракта в силу, вплоть до последнего рабочего дня декабря 2026 года включительно, в детском саду.</w:t>
            </w:r>
          </w:p>
        </w:tc>
      </w:tr>
      <w:tr w:rsidR="00F0799E" w:rsidRPr="00602AF2" w:rsidTr="007E0598">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F0799E" w:rsidRPr="00602AF2" w:rsidRDefault="00F0799E" w:rsidP="00F0799E">
            <w:pPr>
              <w:pStyle w:val="aff3"/>
              <w:numPr>
                <w:ilvl w:val="0"/>
                <w:numId w:val="13"/>
              </w:numPr>
              <w:jc w:val="center"/>
              <w:rPr>
                <w:rFonts w:ascii="GHEA Grapalat" w:hAnsi="GHEA Grapalat"/>
                <w:color w:val="000000"/>
                <w:sz w:val="20"/>
                <w:szCs w:val="20"/>
              </w:rPr>
            </w:pPr>
          </w:p>
        </w:tc>
        <w:tc>
          <w:tcPr>
            <w:tcW w:w="1134" w:type="dxa"/>
            <w:tcBorders>
              <w:top w:val="nil"/>
              <w:left w:val="single" w:sz="8" w:space="0" w:color="auto"/>
              <w:bottom w:val="single" w:sz="8" w:space="0" w:color="auto"/>
              <w:right w:val="single" w:sz="8" w:space="0" w:color="auto"/>
            </w:tcBorders>
            <w:shd w:val="clear" w:color="auto" w:fill="auto"/>
            <w:vAlign w:val="center"/>
          </w:tcPr>
          <w:p w:rsidR="00F0799E" w:rsidRPr="00602AF2" w:rsidRDefault="00F0799E" w:rsidP="007E0598">
            <w:pPr>
              <w:jc w:val="center"/>
              <w:rPr>
                <w:rFonts w:ascii="GHEA Grapalat" w:hAnsi="GHEA Grapalat"/>
                <w:color w:val="000000"/>
                <w:sz w:val="20"/>
                <w:szCs w:val="20"/>
              </w:rPr>
            </w:pPr>
            <w:r>
              <w:rPr>
                <w:rFonts w:ascii="Calibri" w:hAnsi="Calibri"/>
                <w:color w:val="000000"/>
                <w:sz w:val="20"/>
                <w:szCs w:val="20"/>
              </w:rPr>
              <w:t>03221120</w:t>
            </w:r>
          </w:p>
        </w:tc>
        <w:tc>
          <w:tcPr>
            <w:tcW w:w="1559" w:type="dxa"/>
            <w:tcBorders>
              <w:top w:val="single" w:sz="4" w:space="0" w:color="auto"/>
              <w:left w:val="nil"/>
              <w:bottom w:val="single" w:sz="4" w:space="0" w:color="auto"/>
              <w:right w:val="single" w:sz="4" w:space="0" w:color="auto"/>
            </w:tcBorders>
            <w:shd w:val="clear" w:color="auto" w:fill="auto"/>
            <w:vAlign w:val="center"/>
          </w:tcPr>
          <w:p w:rsidR="00F0799E" w:rsidRPr="00602AF2" w:rsidRDefault="00F0799E" w:rsidP="007E0598">
            <w:pPr>
              <w:jc w:val="center"/>
              <w:rPr>
                <w:rFonts w:ascii="GHEA Grapalat" w:hAnsi="GHEA Grapalat" w:cs="Sylfaen"/>
                <w:color w:val="000000"/>
                <w:sz w:val="20"/>
                <w:szCs w:val="20"/>
              </w:rPr>
            </w:pPr>
            <w:r>
              <w:rPr>
                <w:rFonts w:ascii="Sylfaen" w:hAnsi="Sylfaen" w:cs="Sylfaen"/>
                <w:color w:val="000000"/>
                <w:sz w:val="20"/>
                <w:szCs w:val="20"/>
              </w:rPr>
              <w:t>Горячее лекарство</w:t>
            </w:r>
            <w:r>
              <w:rPr>
                <w:rFonts w:ascii="Calibri" w:hAnsi="Calibri"/>
                <w:color w:val="000000"/>
                <w:sz w:val="20"/>
                <w:szCs w:val="20"/>
              </w:rPr>
              <w:t>(</w:t>
            </w:r>
            <w:r>
              <w:rPr>
                <w:rFonts w:ascii="Sylfaen" w:hAnsi="Sylfaen" w:cs="Sylfaen"/>
                <w:color w:val="000000"/>
                <w:sz w:val="20"/>
                <w:szCs w:val="20"/>
              </w:rPr>
              <w:t>сезонный</w:t>
            </w:r>
            <w:r>
              <w:rPr>
                <w:rFonts w:ascii="Calibri" w:hAnsi="Calibri"/>
                <w:color w:val="000000"/>
                <w:sz w:val="20"/>
                <w:szCs w:val="20"/>
              </w:rPr>
              <w:t>)</w:t>
            </w:r>
          </w:p>
        </w:tc>
        <w:tc>
          <w:tcPr>
            <w:tcW w:w="993" w:type="dxa"/>
            <w:tcBorders>
              <w:left w:val="single" w:sz="4" w:space="0" w:color="auto"/>
            </w:tcBorders>
          </w:tcPr>
          <w:p w:rsidR="00F0799E" w:rsidRPr="00602AF2" w:rsidRDefault="00F0799E" w:rsidP="007E0598">
            <w:pPr>
              <w:jc w:val="center"/>
              <w:rPr>
                <w:rFonts w:ascii="GHEA Grapalat" w:hAnsi="GHEA Grapalat"/>
                <w:sz w:val="20"/>
                <w:szCs w:val="20"/>
              </w:rPr>
            </w:pPr>
          </w:p>
        </w:tc>
        <w:tc>
          <w:tcPr>
            <w:tcW w:w="4961" w:type="dxa"/>
          </w:tcPr>
          <w:p w:rsidR="00F0799E" w:rsidRPr="00A16885" w:rsidRDefault="00F0799E" w:rsidP="007E0598">
            <w:pPr>
              <w:jc w:val="center"/>
              <w:rPr>
                <w:rFonts w:ascii="GHEA Grapalat" w:hAnsi="GHEA Grapalat" w:cs="Sylfaen"/>
                <w:color w:val="000000"/>
                <w:sz w:val="18"/>
                <w:szCs w:val="18"/>
              </w:rPr>
            </w:pPr>
            <w:r w:rsidRPr="001A441F">
              <w:rPr>
                <w:rFonts w:ascii="GHEA Grapalat" w:hAnsi="GHEA Grapalat" w:cs="Sylfaen"/>
                <w:sz w:val="18"/>
                <w:szCs w:val="18"/>
              </w:rPr>
              <w:t>Свежие, отборные, безвредные и полезные. Безопасность соответствует требованиям Закона Республики Армения «О безопасности пищевых продуктов» и других нормативно-правовых актов и правил. Сезонность: с июля по ноябрь.</w:t>
            </w:r>
            <w:r w:rsidRPr="001A441F">
              <w:rPr>
                <w:rFonts w:ascii="GHEA Grapalat" w:hAnsi="GHEA Grapalat" w:cs="Sylfaen"/>
                <w:color w:val="000000"/>
                <w:sz w:val="18"/>
                <w:szCs w:val="18"/>
                <w:lang w:val="hy-AM"/>
              </w:rPr>
              <w:t>Маркировка:</w:t>
            </w:r>
            <w:r w:rsidRPr="001A441F">
              <w:rPr>
                <w:rFonts w:ascii="GHEA Grapalat" w:hAnsi="GHEA Grapalat"/>
                <w:color w:val="000000"/>
                <w:sz w:val="18"/>
                <w:szCs w:val="18"/>
                <w:lang w:val="hy-AM"/>
              </w:rPr>
              <w:t xml:space="preserve"> </w:t>
            </w:r>
            <w:proofErr w:type="gramStart"/>
            <w:r w:rsidRPr="001A441F">
              <w:rPr>
                <w:rFonts w:ascii="GHEA Grapalat" w:hAnsi="GHEA Grapalat" w:cs="Sylfaen"/>
                <w:color w:val="000000"/>
                <w:sz w:val="18"/>
                <w:szCs w:val="18"/>
                <w:lang w:val="hy-AM"/>
              </w:rPr>
              <w:t>читаемый</w:t>
            </w:r>
            <w:r w:rsidRPr="001A441F">
              <w:rPr>
                <w:rFonts w:ascii="GHEA Grapalat" w:hAnsi="GHEA Grapalat"/>
                <w:color w:val="000000"/>
                <w:sz w:val="18"/>
                <w:szCs w:val="18"/>
                <w:lang w:val="hy-AM"/>
              </w:rPr>
              <w:t xml:space="preserve">:  </w:t>
            </w:r>
            <w:r w:rsidRPr="001A441F">
              <w:rPr>
                <w:rFonts w:ascii="GHEA Grapalat" w:hAnsi="GHEA Grapalat" w:cs="Sylfaen"/>
                <w:color w:val="000000"/>
                <w:sz w:val="18"/>
                <w:szCs w:val="18"/>
                <w:lang w:val="hy-AM"/>
              </w:rPr>
              <w:t>Еда</w:t>
            </w:r>
            <w:proofErr w:type="gramEnd"/>
            <w:r w:rsidRPr="001A441F">
              <w:rPr>
                <w:rFonts w:ascii="GHEA Grapalat" w:hAnsi="GHEA Grapalat"/>
                <w:color w:val="000000"/>
                <w:sz w:val="18"/>
                <w:szCs w:val="18"/>
                <w:lang w:val="hy-AM"/>
              </w:rPr>
              <w:t xml:space="preserve"> </w:t>
            </w:r>
            <w:r w:rsidRPr="001A441F">
              <w:rPr>
                <w:rFonts w:ascii="GHEA Grapalat" w:hAnsi="GHEA Grapalat" w:cs="Sylfaen"/>
                <w:color w:val="000000"/>
                <w:sz w:val="18"/>
                <w:szCs w:val="18"/>
                <w:lang w:val="hy-AM"/>
              </w:rPr>
              <w:t>поставлять</w:t>
            </w:r>
            <w:r w:rsidRPr="001A441F">
              <w:rPr>
                <w:rFonts w:ascii="GHEA Grapalat" w:hAnsi="GHEA Grapalat"/>
                <w:color w:val="000000"/>
                <w:sz w:val="18"/>
                <w:szCs w:val="18"/>
                <w:lang w:val="hy-AM"/>
              </w:rPr>
              <w:t xml:space="preserve"> </w:t>
            </w:r>
            <w:r w:rsidRPr="001A441F">
              <w:rPr>
                <w:rFonts w:ascii="GHEA Grapalat" w:hAnsi="GHEA Grapalat" w:cs="Sylfaen"/>
                <w:color w:val="000000"/>
                <w:sz w:val="18"/>
                <w:szCs w:val="18"/>
                <w:lang w:val="hy-AM"/>
              </w:rPr>
              <w:t>в случае</w:t>
            </w:r>
            <w:r w:rsidRPr="001A441F">
              <w:rPr>
                <w:rFonts w:ascii="GHEA Grapalat" w:hAnsi="GHEA Grapalat"/>
                <w:color w:val="000000"/>
                <w:sz w:val="18"/>
                <w:szCs w:val="18"/>
                <w:lang w:val="hy-AM"/>
              </w:rPr>
              <w:t xml:space="preserve"> </w:t>
            </w:r>
            <w:r w:rsidRPr="001A441F">
              <w:rPr>
                <w:rFonts w:ascii="GHEA Grapalat" w:hAnsi="GHEA Grapalat" w:cs="Sylfaen"/>
                <w:color w:val="000000"/>
                <w:sz w:val="18"/>
                <w:szCs w:val="18"/>
                <w:lang w:val="hy-AM"/>
              </w:rPr>
              <w:t>технический</w:t>
            </w:r>
            <w:r w:rsidRPr="001A441F">
              <w:rPr>
                <w:rFonts w:ascii="GHEA Grapalat" w:hAnsi="GHEA Grapalat"/>
                <w:color w:val="000000"/>
                <w:sz w:val="18"/>
                <w:szCs w:val="18"/>
                <w:lang w:val="hy-AM"/>
              </w:rPr>
              <w:t xml:space="preserve"> </w:t>
            </w:r>
            <w:r w:rsidRPr="001A441F">
              <w:rPr>
                <w:rFonts w:ascii="GHEA Grapalat" w:hAnsi="GHEA Grapalat" w:cs="Sylfaen"/>
                <w:color w:val="000000"/>
                <w:sz w:val="18"/>
                <w:szCs w:val="18"/>
                <w:lang w:val="hy-AM"/>
              </w:rPr>
              <w:t>к описанию</w:t>
            </w:r>
            <w:r w:rsidRPr="001A441F">
              <w:rPr>
                <w:rFonts w:ascii="GHEA Grapalat" w:hAnsi="GHEA Grapalat"/>
                <w:color w:val="000000"/>
                <w:sz w:val="18"/>
                <w:szCs w:val="18"/>
                <w:lang w:val="hy-AM"/>
              </w:rPr>
              <w:t xml:space="preserve"> </w:t>
            </w:r>
            <w:r w:rsidRPr="001A441F">
              <w:rPr>
                <w:rFonts w:ascii="GHEA Grapalat" w:hAnsi="GHEA Grapalat" w:cs="Sylfaen"/>
                <w:color w:val="000000"/>
                <w:sz w:val="18"/>
                <w:szCs w:val="18"/>
                <w:lang w:val="hy-AM"/>
              </w:rPr>
              <w:t>или</w:t>
            </w:r>
            <w:r w:rsidRPr="001A441F">
              <w:rPr>
                <w:rFonts w:ascii="GHEA Grapalat" w:hAnsi="GHEA Grapalat"/>
                <w:color w:val="000000"/>
                <w:sz w:val="18"/>
                <w:szCs w:val="18"/>
                <w:lang w:val="hy-AM"/>
              </w:rPr>
              <w:t xml:space="preserve"> </w:t>
            </w:r>
            <w:r w:rsidRPr="001A441F">
              <w:rPr>
                <w:rFonts w:ascii="GHEA Grapalat" w:hAnsi="GHEA Grapalat" w:cs="Sylfaen"/>
                <w:color w:val="000000"/>
                <w:sz w:val="18"/>
                <w:szCs w:val="18"/>
                <w:lang w:val="hy-AM"/>
              </w:rPr>
              <w:t>поставлять</w:t>
            </w:r>
            <w:r w:rsidRPr="001A441F">
              <w:rPr>
                <w:rFonts w:ascii="GHEA Grapalat" w:hAnsi="GHEA Grapalat"/>
                <w:color w:val="000000"/>
                <w:sz w:val="18"/>
                <w:szCs w:val="18"/>
                <w:lang w:val="hy-AM"/>
              </w:rPr>
              <w:t xml:space="preserve"> </w:t>
            </w:r>
            <w:r w:rsidRPr="001A441F">
              <w:rPr>
                <w:rFonts w:ascii="GHEA Grapalat" w:hAnsi="GHEA Grapalat" w:cs="Sylfaen"/>
                <w:color w:val="000000"/>
                <w:sz w:val="18"/>
                <w:szCs w:val="18"/>
                <w:lang w:val="hy-AM"/>
              </w:rPr>
              <w:t>к условиям</w:t>
            </w:r>
            <w:r w:rsidRPr="001A441F">
              <w:rPr>
                <w:rFonts w:ascii="GHEA Grapalat" w:hAnsi="GHEA Grapalat"/>
                <w:color w:val="000000"/>
                <w:sz w:val="18"/>
                <w:szCs w:val="18"/>
                <w:lang w:val="hy-AM"/>
              </w:rPr>
              <w:t xml:space="preserve"> </w:t>
            </w:r>
            <w:r w:rsidRPr="001A441F">
              <w:rPr>
                <w:rFonts w:ascii="GHEA Grapalat" w:hAnsi="GHEA Grapalat" w:cs="Sylfaen"/>
                <w:color w:val="000000"/>
                <w:sz w:val="18"/>
                <w:szCs w:val="18"/>
                <w:lang w:val="hy-AM"/>
              </w:rPr>
              <w:t>несоответствие</w:t>
            </w:r>
            <w:r w:rsidRPr="001A441F">
              <w:rPr>
                <w:rFonts w:ascii="GHEA Grapalat" w:hAnsi="GHEA Grapalat"/>
                <w:color w:val="000000"/>
                <w:sz w:val="18"/>
                <w:szCs w:val="18"/>
                <w:lang w:val="hy-AM"/>
              </w:rPr>
              <w:t xml:space="preserve"> </w:t>
            </w:r>
            <w:r w:rsidRPr="001A441F">
              <w:rPr>
                <w:rFonts w:ascii="GHEA Grapalat" w:hAnsi="GHEA Grapalat" w:cs="Sylfaen"/>
                <w:color w:val="000000"/>
                <w:sz w:val="18"/>
                <w:szCs w:val="18"/>
                <w:lang w:val="hy-AM"/>
              </w:rPr>
              <w:t>в</w:t>
            </w:r>
            <w:r w:rsidRPr="001A441F">
              <w:rPr>
                <w:rFonts w:ascii="GHEA Grapalat" w:hAnsi="GHEA Grapalat"/>
                <w:color w:val="000000"/>
                <w:sz w:val="18"/>
                <w:szCs w:val="18"/>
                <w:lang w:val="hy-AM"/>
              </w:rPr>
              <w:t xml:space="preserve"> </w:t>
            </w:r>
            <w:r w:rsidRPr="001A441F">
              <w:rPr>
                <w:rFonts w:ascii="GHEA Grapalat" w:hAnsi="GHEA Grapalat" w:cs="Sylfaen"/>
                <w:color w:val="000000"/>
                <w:sz w:val="18"/>
                <w:szCs w:val="18"/>
                <w:lang w:val="hy-AM"/>
              </w:rPr>
              <w:t>приложение</w:t>
            </w:r>
            <w:r w:rsidRPr="001A441F">
              <w:rPr>
                <w:rFonts w:ascii="GHEA Grapalat" w:hAnsi="GHEA Grapalat"/>
                <w:color w:val="000000"/>
                <w:sz w:val="18"/>
                <w:szCs w:val="18"/>
                <w:lang w:val="hy-AM"/>
              </w:rPr>
              <w:t xml:space="preserve"> </w:t>
            </w:r>
            <w:r w:rsidRPr="001A441F">
              <w:rPr>
                <w:rFonts w:ascii="GHEA Grapalat" w:hAnsi="GHEA Grapalat" w:cs="Sylfaen"/>
                <w:color w:val="000000"/>
                <w:sz w:val="18"/>
                <w:szCs w:val="18"/>
                <w:lang w:val="hy-AM"/>
              </w:rPr>
              <w:t>придёт</w:t>
            </w:r>
            <w:r w:rsidRPr="001A441F">
              <w:rPr>
                <w:rFonts w:ascii="GHEA Grapalat" w:hAnsi="GHEA Grapalat"/>
                <w:color w:val="000000"/>
                <w:sz w:val="18"/>
                <w:szCs w:val="18"/>
                <w:lang w:val="hy-AM"/>
              </w:rPr>
              <w:t xml:space="preserve"> </w:t>
            </w:r>
            <w:r w:rsidRPr="001A441F">
              <w:rPr>
                <w:rFonts w:ascii="GHEA Grapalat" w:hAnsi="GHEA Grapalat" w:cs="Sylfaen"/>
                <w:color w:val="000000"/>
                <w:sz w:val="18"/>
                <w:szCs w:val="18"/>
                <w:lang w:val="hy-AM"/>
              </w:rPr>
              <w:t>в случае</w:t>
            </w:r>
            <w:r w:rsidRPr="001A441F">
              <w:rPr>
                <w:rFonts w:ascii="GHEA Grapalat" w:hAnsi="GHEA Grapalat"/>
                <w:color w:val="000000"/>
                <w:sz w:val="18"/>
                <w:szCs w:val="18"/>
                <w:lang w:val="hy-AM"/>
              </w:rPr>
              <w:t xml:space="preserve"> </w:t>
            </w:r>
            <w:r w:rsidRPr="001A441F">
              <w:rPr>
                <w:rFonts w:ascii="GHEA Grapalat" w:hAnsi="GHEA Grapalat" w:cs="Sylfaen"/>
                <w:color w:val="000000"/>
                <w:sz w:val="18"/>
                <w:szCs w:val="18"/>
                <w:lang w:val="hy-AM"/>
              </w:rPr>
              <w:t>несоответствие</w:t>
            </w:r>
            <w:r w:rsidRPr="001A441F">
              <w:rPr>
                <w:rFonts w:ascii="GHEA Grapalat" w:hAnsi="GHEA Grapalat"/>
                <w:color w:val="000000"/>
                <w:sz w:val="18"/>
                <w:szCs w:val="18"/>
                <w:lang w:val="hy-AM"/>
              </w:rPr>
              <w:t xml:space="preserve"> </w:t>
            </w:r>
            <w:r w:rsidRPr="001A441F">
              <w:rPr>
                <w:rFonts w:ascii="GHEA Grapalat" w:hAnsi="GHEA Grapalat" w:cs="Sylfaen"/>
                <w:color w:val="000000"/>
                <w:sz w:val="18"/>
                <w:szCs w:val="18"/>
                <w:lang w:val="hy-AM"/>
              </w:rPr>
              <w:t>исправление</w:t>
            </w:r>
            <w:r w:rsidRPr="001A441F">
              <w:rPr>
                <w:rFonts w:ascii="GHEA Grapalat" w:hAnsi="GHEA Grapalat"/>
                <w:color w:val="000000"/>
                <w:sz w:val="18"/>
                <w:szCs w:val="18"/>
                <w:lang w:val="hy-AM"/>
              </w:rPr>
              <w:t xml:space="preserve"> </w:t>
            </w:r>
            <w:r w:rsidRPr="001A441F">
              <w:rPr>
                <w:rFonts w:ascii="GHEA Grapalat" w:hAnsi="GHEA Grapalat" w:cs="Sylfaen"/>
                <w:color w:val="000000"/>
                <w:sz w:val="18"/>
                <w:szCs w:val="18"/>
                <w:lang w:val="hy-AM"/>
              </w:rPr>
              <w:t>крайний срок</w:t>
            </w:r>
            <w:r w:rsidRPr="001A441F">
              <w:rPr>
                <w:rFonts w:ascii="GHEA Grapalat" w:hAnsi="GHEA Grapalat"/>
                <w:color w:val="000000"/>
                <w:sz w:val="18"/>
                <w:szCs w:val="18"/>
                <w:lang w:val="hy-AM"/>
              </w:rPr>
              <w:t xml:space="preserve"> </w:t>
            </w:r>
            <w:r w:rsidRPr="001A441F">
              <w:rPr>
                <w:rFonts w:ascii="GHEA Grapalat" w:hAnsi="GHEA Grapalat" w:cs="Sylfaen"/>
                <w:color w:val="000000"/>
                <w:sz w:val="18"/>
                <w:szCs w:val="18"/>
                <w:lang w:val="hy-AM"/>
              </w:rPr>
              <w:t>является</w:t>
            </w:r>
            <w:r w:rsidRPr="001A441F">
              <w:rPr>
                <w:rFonts w:ascii="GHEA Grapalat" w:hAnsi="GHEA Grapalat"/>
                <w:color w:val="000000"/>
                <w:sz w:val="18"/>
                <w:szCs w:val="18"/>
                <w:lang w:val="hy-AM"/>
              </w:rPr>
              <w:t xml:space="preserve"> </w:t>
            </w:r>
            <w:r w:rsidRPr="001A441F">
              <w:rPr>
                <w:rFonts w:ascii="GHEA Grapalat" w:hAnsi="GHEA Grapalat" w:cs="Sylfaen"/>
                <w:color w:val="000000"/>
                <w:sz w:val="18"/>
                <w:szCs w:val="18"/>
                <w:lang w:val="hy-AM"/>
              </w:rPr>
              <w:t>определенный</w:t>
            </w:r>
            <w:r w:rsidRPr="001A441F">
              <w:rPr>
                <w:rFonts w:ascii="GHEA Grapalat" w:hAnsi="GHEA Grapalat"/>
                <w:color w:val="000000"/>
                <w:sz w:val="18"/>
                <w:szCs w:val="18"/>
                <w:lang w:val="hy-AM"/>
              </w:rPr>
              <w:t>1</w:t>
            </w:r>
            <w:r w:rsidRPr="001A441F">
              <w:rPr>
                <w:rFonts w:ascii="GHEA Grapalat" w:hAnsi="GHEA Grapalat" w:cs="Sylfaen"/>
                <w:color w:val="000000"/>
                <w:sz w:val="18"/>
                <w:szCs w:val="18"/>
                <w:lang w:val="hy-AM"/>
              </w:rPr>
              <w:t>день</w:t>
            </w:r>
            <w:r w:rsidRPr="001A441F">
              <w:rPr>
                <w:rFonts w:ascii="GHEA Grapalat" w:hAnsi="GHEA Grapalat"/>
                <w:color w:val="000000"/>
                <w:sz w:val="18"/>
                <w:szCs w:val="18"/>
                <w:lang w:val="hy-AM"/>
              </w:rPr>
              <w:t>:</w:t>
            </w:r>
          </w:p>
        </w:tc>
        <w:tc>
          <w:tcPr>
            <w:tcW w:w="992" w:type="dxa"/>
            <w:tcBorders>
              <w:top w:val="nil"/>
              <w:left w:val="single" w:sz="8" w:space="0" w:color="auto"/>
              <w:bottom w:val="single" w:sz="8" w:space="0" w:color="auto"/>
              <w:right w:val="nil"/>
            </w:tcBorders>
            <w:shd w:val="clear" w:color="auto" w:fill="auto"/>
            <w:vAlign w:val="center"/>
          </w:tcPr>
          <w:p w:rsidR="00F0799E" w:rsidRPr="0060474D" w:rsidRDefault="00F0799E" w:rsidP="007E0598">
            <w:pPr>
              <w:jc w:val="center"/>
              <w:rPr>
                <w:rFonts w:ascii="GHEA Grapalat" w:hAnsi="GHEA Grapalat" w:cs="Sylfaen"/>
                <w:color w:val="000000"/>
                <w:sz w:val="20"/>
                <w:szCs w:val="20"/>
              </w:rPr>
            </w:pPr>
            <w:r>
              <w:rPr>
                <w:rFonts w:ascii="Sylfaen" w:hAnsi="Sylfaen" w:cs="Sylfaen"/>
                <w:color w:val="000000"/>
                <w:sz w:val="20"/>
                <w:szCs w:val="20"/>
              </w:rPr>
              <w:t>кг</w:t>
            </w:r>
          </w:p>
        </w:tc>
        <w:tc>
          <w:tcPr>
            <w:tcW w:w="709" w:type="dxa"/>
          </w:tcPr>
          <w:p w:rsidR="00F0799E" w:rsidRPr="00602AF2" w:rsidRDefault="00F0799E" w:rsidP="007E0598">
            <w:pPr>
              <w:jc w:val="center"/>
              <w:rPr>
                <w:rFonts w:ascii="GHEA Grapalat" w:hAnsi="GHEA Grapalat"/>
                <w:sz w:val="20"/>
                <w:szCs w:val="20"/>
              </w:rPr>
            </w:pPr>
          </w:p>
        </w:tc>
        <w:tc>
          <w:tcPr>
            <w:tcW w:w="709" w:type="dxa"/>
          </w:tcPr>
          <w:p w:rsidR="00F0799E" w:rsidRPr="00602AF2" w:rsidRDefault="00F0799E" w:rsidP="007E0598">
            <w:pPr>
              <w:jc w:val="center"/>
              <w:rPr>
                <w:rFonts w:ascii="GHEA Grapalat" w:hAnsi="GHEA Grapalat"/>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rsidR="00F0799E" w:rsidRPr="00602AF2" w:rsidRDefault="00F0799E" w:rsidP="007E0598">
            <w:pPr>
              <w:jc w:val="center"/>
              <w:rPr>
                <w:rFonts w:ascii="GHEA Grapalat" w:hAnsi="GHEA Grapalat"/>
                <w:color w:val="000000"/>
                <w:sz w:val="20"/>
                <w:szCs w:val="20"/>
              </w:rPr>
            </w:pPr>
            <w:r>
              <w:rPr>
                <w:rFonts w:ascii="Calibri" w:hAnsi="Calibri"/>
                <w:b/>
                <w:bCs/>
                <w:color w:val="000000"/>
                <w:sz w:val="20"/>
                <w:szCs w:val="20"/>
              </w:rPr>
              <w:t>150</w:t>
            </w:r>
          </w:p>
        </w:tc>
        <w:tc>
          <w:tcPr>
            <w:tcW w:w="992" w:type="dxa"/>
            <w:tcBorders>
              <w:bottom w:val="single" w:sz="4" w:space="0" w:color="auto"/>
            </w:tcBorders>
          </w:tcPr>
          <w:p w:rsidR="00F0799E" w:rsidRPr="006267DC" w:rsidRDefault="00F0799E" w:rsidP="007E0598">
            <w:pPr>
              <w:jc w:val="center"/>
              <w:rPr>
                <w:rFonts w:ascii="GHEA Grapalat" w:hAnsi="GHEA Grapalat" w:cs="Sylfaen"/>
                <w:sz w:val="20"/>
                <w:szCs w:val="20"/>
                <w:lang w:val="hy-AM"/>
              </w:rPr>
            </w:pPr>
            <w:r w:rsidRPr="006267DC">
              <w:rPr>
                <w:rFonts w:ascii="GHEA Grapalat" w:hAnsi="GHEA Grapalat" w:cs="Sylfaen"/>
                <w:sz w:val="16"/>
                <w:szCs w:val="16"/>
                <w:lang w:val="hy-AM"/>
              </w:rPr>
              <w:t>К</w:t>
            </w:r>
            <w:r w:rsidRPr="006267DC">
              <w:rPr>
                <w:rFonts w:ascii="MS Mincho" w:eastAsia="MS Mincho" w:hAnsi="MS Mincho" w:cs="MS Mincho" w:hint="eastAsia"/>
                <w:sz w:val="16"/>
                <w:szCs w:val="16"/>
                <w:lang w:val="hy-AM"/>
              </w:rPr>
              <w:t>․</w:t>
            </w:r>
            <w:r w:rsidRPr="006267DC">
              <w:rPr>
                <w:rFonts w:ascii="GHEA Grapalat" w:hAnsi="GHEA Grapalat"/>
                <w:sz w:val="16"/>
                <w:szCs w:val="16"/>
                <w:lang w:val="hy-AM"/>
              </w:rPr>
              <w:t xml:space="preserve"> </w:t>
            </w:r>
            <w:r w:rsidRPr="006267DC">
              <w:rPr>
                <w:rFonts w:ascii="GHEA Grapalat" w:hAnsi="GHEA Grapalat" w:cs="Sylfaen"/>
                <w:sz w:val="16"/>
                <w:szCs w:val="16"/>
                <w:lang w:val="hy-AM"/>
              </w:rPr>
              <w:t>Веди</w:t>
            </w:r>
            <w:r w:rsidRPr="006267DC">
              <w:rPr>
                <w:rFonts w:ascii="GHEA Grapalat" w:hAnsi="GHEA Grapalat"/>
                <w:sz w:val="16"/>
                <w:szCs w:val="16"/>
                <w:lang w:val="hy-AM"/>
              </w:rPr>
              <w:t xml:space="preserve"> </w:t>
            </w:r>
            <w:r w:rsidRPr="006267DC">
              <w:rPr>
                <w:rFonts w:ascii="GHEA Grapalat" w:hAnsi="GHEA Grapalat" w:cs="Sylfaen"/>
                <w:sz w:val="16"/>
                <w:szCs w:val="16"/>
                <w:lang w:val="hy-AM"/>
              </w:rPr>
              <w:t>Араратян</w:t>
            </w:r>
            <w:r w:rsidRPr="006267DC">
              <w:rPr>
                <w:rFonts w:ascii="GHEA Grapalat" w:hAnsi="GHEA Grapalat"/>
                <w:sz w:val="16"/>
                <w:szCs w:val="16"/>
                <w:lang w:val="hy-AM"/>
              </w:rPr>
              <w:t>81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F0799E" w:rsidRPr="00602AF2" w:rsidRDefault="00F0799E" w:rsidP="007E0598">
            <w:pPr>
              <w:jc w:val="center"/>
              <w:rPr>
                <w:rFonts w:ascii="GHEA Grapalat" w:hAnsi="GHEA Grapalat"/>
                <w:color w:val="000000"/>
                <w:sz w:val="20"/>
                <w:szCs w:val="20"/>
              </w:rPr>
            </w:pPr>
            <w:r>
              <w:rPr>
                <w:rFonts w:ascii="Calibri" w:hAnsi="Calibri"/>
                <w:b/>
                <w:bCs/>
                <w:color w:val="000000"/>
                <w:sz w:val="20"/>
                <w:szCs w:val="20"/>
              </w:rPr>
              <w:t>150</w:t>
            </w:r>
          </w:p>
        </w:tc>
        <w:tc>
          <w:tcPr>
            <w:tcW w:w="1701" w:type="dxa"/>
          </w:tcPr>
          <w:p w:rsidR="00F0799E" w:rsidRPr="00602AF2" w:rsidRDefault="00F0799E" w:rsidP="007E0598">
            <w:pPr>
              <w:jc w:val="center"/>
              <w:rPr>
                <w:rFonts w:ascii="GHEA Grapalat" w:hAnsi="GHEA Grapalat" w:cs="Sylfaen"/>
                <w:sz w:val="16"/>
                <w:szCs w:val="16"/>
                <w:lang w:val="hy-AM"/>
              </w:rPr>
            </w:pPr>
            <w:r w:rsidRPr="000612A8">
              <w:rPr>
                <w:rFonts w:ascii="GHEA Grapalat" w:hAnsi="GHEA Grapalat" w:cs="Sylfaen"/>
                <w:sz w:val="16"/>
                <w:szCs w:val="16"/>
                <w:lang w:val="hy-AM"/>
              </w:rPr>
              <w:t>После вступления контракта в силу, вплоть до последнего рабочего дня декабря 2026 года включительно, в детском саду.</w:t>
            </w:r>
          </w:p>
        </w:tc>
      </w:tr>
      <w:tr w:rsidR="00F0799E" w:rsidRPr="00602AF2" w:rsidTr="007E0598">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F0799E" w:rsidRPr="00602AF2" w:rsidRDefault="00F0799E" w:rsidP="00F0799E">
            <w:pPr>
              <w:pStyle w:val="aff3"/>
              <w:numPr>
                <w:ilvl w:val="0"/>
                <w:numId w:val="13"/>
              </w:numPr>
              <w:jc w:val="center"/>
              <w:rPr>
                <w:rFonts w:ascii="GHEA Grapalat" w:hAnsi="GHEA Grapalat"/>
                <w:color w:val="000000"/>
                <w:sz w:val="20"/>
                <w:szCs w:val="20"/>
              </w:rPr>
            </w:pPr>
          </w:p>
        </w:tc>
        <w:tc>
          <w:tcPr>
            <w:tcW w:w="1134" w:type="dxa"/>
            <w:tcBorders>
              <w:top w:val="nil"/>
              <w:left w:val="single" w:sz="8" w:space="0" w:color="auto"/>
              <w:bottom w:val="single" w:sz="8" w:space="0" w:color="auto"/>
              <w:right w:val="single" w:sz="8" w:space="0" w:color="auto"/>
            </w:tcBorders>
            <w:shd w:val="clear" w:color="auto" w:fill="auto"/>
            <w:vAlign w:val="center"/>
          </w:tcPr>
          <w:p w:rsidR="00F0799E" w:rsidRPr="00602AF2" w:rsidRDefault="00F0799E" w:rsidP="007E0598">
            <w:pPr>
              <w:jc w:val="center"/>
              <w:rPr>
                <w:rFonts w:ascii="GHEA Grapalat" w:hAnsi="GHEA Grapalat"/>
                <w:color w:val="000000"/>
                <w:sz w:val="20"/>
                <w:szCs w:val="20"/>
              </w:rPr>
            </w:pPr>
            <w:r>
              <w:rPr>
                <w:rFonts w:ascii="Calibri" w:hAnsi="Calibri"/>
                <w:color w:val="000000"/>
                <w:sz w:val="20"/>
                <w:szCs w:val="20"/>
              </w:rPr>
              <w:t>03221100</w:t>
            </w:r>
          </w:p>
        </w:tc>
        <w:tc>
          <w:tcPr>
            <w:tcW w:w="1559" w:type="dxa"/>
            <w:tcBorders>
              <w:top w:val="single" w:sz="4" w:space="0" w:color="auto"/>
              <w:left w:val="nil"/>
              <w:bottom w:val="single" w:sz="4" w:space="0" w:color="auto"/>
              <w:right w:val="single" w:sz="4" w:space="0" w:color="auto"/>
            </w:tcBorders>
            <w:shd w:val="clear" w:color="auto" w:fill="auto"/>
            <w:vAlign w:val="center"/>
          </w:tcPr>
          <w:p w:rsidR="00F0799E" w:rsidRPr="00602AF2" w:rsidRDefault="00F0799E" w:rsidP="007E0598">
            <w:pPr>
              <w:jc w:val="center"/>
              <w:rPr>
                <w:rFonts w:ascii="GHEA Grapalat" w:hAnsi="GHEA Grapalat" w:cs="Sylfaen"/>
                <w:color w:val="000000"/>
                <w:sz w:val="20"/>
                <w:szCs w:val="20"/>
              </w:rPr>
            </w:pPr>
            <w:r>
              <w:rPr>
                <w:rFonts w:ascii="Sylfaen" w:hAnsi="Sylfaen" w:cs="Sylfaen"/>
                <w:color w:val="000000"/>
                <w:sz w:val="20"/>
                <w:szCs w:val="20"/>
              </w:rPr>
              <w:t>Рука</w:t>
            </w:r>
          </w:p>
        </w:tc>
        <w:tc>
          <w:tcPr>
            <w:tcW w:w="993" w:type="dxa"/>
            <w:tcBorders>
              <w:left w:val="single" w:sz="4" w:space="0" w:color="auto"/>
            </w:tcBorders>
          </w:tcPr>
          <w:p w:rsidR="00F0799E" w:rsidRPr="00602AF2" w:rsidRDefault="00F0799E" w:rsidP="007E0598">
            <w:pPr>
              <w:jc w:val="center"/>
              <w:rPr>
                <w:rFonts w:ascii="GHEA Grapalat" w:hAnsi="GHEA Grapalat"/>
                <w:sz w:val="20"/>
                <w:szCs w:val="20"/>
              </w:rPr>
            </w:pPr>
          </w:p>
        </w:tc>
        <w:tc>
          <w:tcPr>
            <w:tcW w:w="4961" w:type="dxa"/>
          </w:tcPr>
          <w:p w:rsidR="00F0799E" w:rsidRPr="00602AF2" w:rsidRDefault="00F0799E" w:rsidP="007E0598">
            <w:pPr>
              <w:jc w:val="center"/>
              <w:rPr>
                <w:rFonts w:ascii="GHEA Grapalat" w:hAnsi="GHEA Grapalat" w:cs="Sylfaen"/>
                <w:color w:val="000000"/>
                <w:sz w:val="20"/>
                <w:szCs w:val="20"/>
              </w:rPr>
            </w:pPr>
            <w:r w:rsidRPr="00602AF2">
              <w:rPr>
                <w:rFonts w:ascii="GHEA Grapalat" w:hAnsi="GHEA Grapalat" w:cs="Sylfaen"/>
                <w:sz w:val="20"/>
                <w:szCs w:val="20"/>
              </w:rPr>
              <w:t>Свежий, нормальный сорт, без повреждений. Соответствует требованиям Закона Республики Армения «О безопасности пищевых продуктов» и других нормативно-правовых актов и правил.</w:t>
            </w:r>
            <w:r w:rsidRPr="00602AF2">
              <w:rPr>
                <w:rFonts w:ascii="GHEA Grapalat" w:hAnsi="GHEA Grapalat" w:cs="Sylfaen"/>
                <w:color w:val="000000"/>
                <w:sz w:val="20"/>
                <w:szCs w:val="20"/>
                <w:lang w:val="hy-AM"/>
              </w:rPr>
              <w:t>Еда</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поставлять</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 случае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технический</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 описанию</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или</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поставлять</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 условиям</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несоответствие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приложение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придёт</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 случае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несоответствие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lastRenderedPageBreak/>
              <w:t>исправление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крайний срок</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является</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определенный</w:t>
            </w:r>
            <w:r w:rsidRPr="00602AF2">
              <w:rPr>
                <w:rFonts w:ascii="GHEA Grapalat" w:hAnsi="GHEA Grapalat"/>
                <w:color w:val="000000"/>
                <w:sz w:val="20"/>
                <w:szCs w:val="20"/>
                <w:lang w:val="hy-AM"/>
              </w:rPr>
              <w:t>1</w:t>
            </w:r>
            <w:r w:rsidRPr="00602AF2">
              <w:rPr>
                <w:rFonts w:ascii="GHEA Grapalat" w:hAnsi="GHEA Grapalat" w:cs="Sylfaen"/>
                <w:color w:val="000000"/>
                <w:sz w:val="20"/>
                <w:szCs w:val="20"/>
                <w:lang w:val="hy-AM"/>
              </w:rPr>
              <w:t>день</w:t>
            </w:r>
            <w:r w:rsidRPr="00602AF2">
              <w:rPr>
                <w:rFonts w:ascii="GHEA Grapalat" w:hAnsi="GHEA Grapalat"/>
                <w:color w:val="000000"/>
                <w:sz w:val="20"/>
                <w:szCs w:val="20"/>
                <w:lang w:val="hy-AM"/>
              </w:rPr>
              <w:t>:</w:t>
            </w:r>
          </w:p>
        </w:tc>
        <w:tc>
          <w:tcPr>
            <w:tcW w:w="992" w:type="dxa"/>
            <w:tcBorders>
              <w:top w:val="nil"/>
              <w:left w:val="single" w:sz="8" w:space="0" w:color="auto"/>
              <w:bottom w:val="single" w:sz="8" w:space="0" w:color="auto"/>
              <w:right w:val="nil"/>
            </w:tcBorders>
            <w:shd w:val="clear" w:color="auto" w:fill="auto"/>
            <w:vAlign w:val="center"/>
          </w:tcPr>
          <w:p w:rsidR="00F0799E" w:rsidRPr="00602AF2" w:rsidRDefault="00F0799E" w:rsidP="007E0598">
            <w:pPr>
              <w:jc w:val="center"/>
              <w:rPr>
                <w:rFonts w:ascii="GHEA Grapalat" w:hAnsi="GHEA Grapalat" w:cs="Sylfaen"/>
                <w:color w:val="000000"/>
                <w:sz w:val="20"/>
                <w:szCs w:val="20"/>
              </w:rPr>
            </w:pPr>
            <w:r>
              <w:rPr>
                <w:rFonts w:ascii="Sylfaen" w:hAnsi="Sylfaen" w:cs="Sylfaen"/>
                <w:color w:val="000000"/>
                <w:sz w:val="20"/>
                <w:szCs w:val="20"/>
              </w:rPr>
              <w:lastRenderedPageBreak/>
              <w:t>кг</w:t>
            </w:r>
          </w:p>
        </w:tc>
        <w:tc>
          <w:tcPr>
            <w:tcW w:w="709" w:type="dxa"/>
          </w:tcPr>
          <w:p w:rsidR="00F0799E" w:rsidRPr="00602AF2" w:rsidRDefault="00F0799E" w:rsidP="007E0598">
            <w:pPr>
              <w:jc w:val="center"/>
              <w:rPr>
                <w:rFonts w:ascii="GHEA Grapalat" w:hAnsi="GHEA Grapalat"/>
                <w:sz w:val="20"/>
                <w:szCs w:val="20"/>
              </w:rPr>
            </w:pPr>
          </w:p>
        </w:tc>
        <w:tc>
          <w:tcPr>
            <w:tcW w:w="709" w:type="dxa"/>
          </w:tcPr>
          <w:p w:rsidR="00F0799E" w:rsidRPr="00602AF2" w:rsidRDefault="00F0799E" w:rsidP="007E0598">
            <w:pPr>
              <w:jc w:val="center"/>
              <w:rPr>
                <w:rFonts w:ascii="GHEA Grapalat" w:hAnsi="GHEA Grapalat"/>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rsidR="00F0799E" w:rsidRPr="00602AF2" w:rsidRDefault="00F0799E" w:rsidP="007E0598">
            <w:pPr>
              <w:jc w:val="center"/>
              <w:rPr>
                <w:rFonts w:ascii="GHEA Grapalat" w:hAnsi="GHEA Grapalat"/>
                <w:color w:val="000000"/>
                <w:sz w:val="20"/>
                <w:szCs w:val="20"/>
              </w:rPr>
            </w:pPr>
            <w:r>
              <w:rPr>
                <w:rFonts w:ascii="Calibri" w:hAnsi="Calibri"/>
                <w:b/>
                <w:bCs/>
                <w:color w:val="000000"/>
                <w:sz w:val="20"/>
                <w:szCs w:val="20"/>
              </w:rPr>
              <w:t>250</w:t>
            </w:r>
          </w:p>
        </w:tc>
        <w:tc>
          <w:tcPr>
            <w:tcW w:w="992" w:type="dxa"/>
            <w:tcBorders>
              <w:top w:val="single" w:sz="4" w:space="0" w:color="auto"/>
              <w:bottom w:val="single" w:sz="4" w:space="0" w:color="auto"/>
            </w:tcBorders>
          </w:tcPr>
          <w:p w:rsidR="00F0799E" w:rsidRPr="006267DC" w:rsidRDefault="00F0799E" w:rsidP="007E0598">
            <w:pPr>
              <w:jc w:val="center"/>
              <w:rPr>
                <w:rFonts w:ascii="GHEA Grapalat" w:hAnsi="GHEA Grapalat" w:cs="Sylfaen"/>
                <w:sz w:val="20"/>
                <w:szCs w:val="20"/>
                <w:lang w:val="hy-AM"/>
              </w:rPr>
            </w:pPr>
            <w:r w:rsidRPr="006267DC">
              <w:rPr>
                <w:rFonts w:ascii="GHEA Grapalat" w:hAnsi="GHEA Grapalat" w:cs="Sylfaen"/>
                <w:sz w:val="16"/>
                <w:szCs w:val="16"/>
                <w:lang w:val="hy-AM"/>
              </w:rPr>
              <w:t>К</w:t>
            </w:r>
            <w:r w:rsidRPr="006267DC">
              <w:rPr>
                <w:rFonts w:ascii="MS Mincho" w:eastAsia="MS Mincho" w:hAnsi="MS Mincho" w:cs="MS Mincho" w:hint="eastAsia"/>
                <w:sz w:val="16"/>
                <w:szCs w:val="16"/>
                <w:lang w:val="hy-AM"/>
              </w:rPr>
              <w:t>․</w:t>
            </w:r>
            <w:r w:rsidRPr="006267DC">
              <w:rPr>
                <w:rFonts w:ascii="GHEA Grapalat" w:hAnsi="GHEA Grapalat"/>
                <w:sz w:val="16"/>
                <w:szCs w:val="16"/>
                <w:lang w:val="hy-AM"/>
              </w:rPr>
              <w:t xml:space="preserve"> </w:t>
            </w:r>
            <w:r w:rsidRPr="006267DC">
              <w:rPr>
                <w:rFonts w:ascii="GHEA Grapalat" w:hAnsi="GHEA Grapalat" w:cs="Sylfaen"/>
                <w:sz w:val="16"/>
                <w:szCs w:val="16"/>
                <w:lang w:val="hy-AM"/>
              </w:rPr>
              <w:t>Веди</w:t>
            </w:r>
            <w:r w:rsidRPr="006267DC">
              <w:rPr>
                <w:rFonts w:ascii="GHEA Grapalat" w:hAnsi="GHEA Grapalat"/>
                <w:sz w:val="16"/>
                <w:szCs w:val="16"/>
                <w:lang w:val="hy-AM"/>
              </w:rPr>
              <w:t xml:space="preserve"> </w:t>
            </w:r>
            <w:r w:rsidRPr="006267DC">
              <w:rPr>
                <w:rFonts w:ascii="GHEA Grapalat" w:hAnsi="GHEA Grapalat" w:cs="Sylfaen"/>
                <w:sz w:val="16"/>
                <w:szCs w:val="16"/>
                <w:lang w:val="hy-AM"/>
              </w:rPr>
              <w:t>Араратян</w:t>
            </w:r>
            <w:r w:rsidRPr="006267DC">
              <w:rPr>
                <w:rFonts w:ascii="GHEA Grapalat" w:hAnsi="GHEA Grapalat"/>
                <w:sz w:val="16"/>
                <w:szCs w:val="16"/>
                <w:lang w:val="hy-AM"/>
              </w:rPr>
              <w:t>81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F0799E" w:rsidRPr="00602AF2" w:rsidRDefault="00F0799E" w:rsidP="007E0598">
            <w:pPr>
              <w:jc w:val="center"/>
              <w:rPr>
                <w:rFonts w:ascii="GHEA Grapalat" w:hAnsi="GHEA Grapalat"/>
                <w:color w:val="000000"/>
                <w:sz w:val="20"/>
                <w:szCs w:val="20"/>
              </w:rPr>
            </w:pPr>
            <w:r>
              <w:rPr>
                <w:rFonts w:ascii="Calibri" w:hAnsi="Calibri"/>
                <w:b/>
                <w:bCs/>
                <w:color w:val="000000"/>
                <w:sz w:val="20"/>
                <w:szCs w:val="20"/>
              </w:rPr>
              <w:t>250</w:t>
            </w:r>
          </w:p>
        </w:tc>
        <w:tc>
          <w:tcPr>
            <w:tcW w:w="1701" w:type="dxa"/>
          </w:tcPr>
          <w:p w:rsidR="00F0799E" w:rsidRPr="00602AF2" w:rsidRDefault="00F0799E" w:rsidP="007E0598">
            <w:pPr>
              <w:jc w:val="center"/>
              <w:rPr>
                <w:rFonts w:ascii="GHEA Grapalat" w:hAnsi="GHEA Grapalat" w:cs="Sylfaen"/>
                <w:sz w:val="16"/>
                <w:szCs w:val="16"/>
                <w:lang w:val="hy-AM"/>
              </w:rPr>
            </w:pPr>
            <w:r w:rsidRPr="000612A8">
              <w:rPr>
                <w:rFonts w:ascii="GHEA Grapalat" w:hAnsi="GHEA Grapalat" w:cs="Sylfaen"/>
                <w:sz w:val="16"/>
                <w:szCs w:val="16"/>
                <w:lang w:val="hy-AM"/>
              </w:rPr>
              <w:t>После вступления контракта в силу, вплоть до последнего рабочего дня декабря 2026 года включительно, в детском саду.</w:t>
            </w:r>
          </w:p>
        </w:tc>
      </w:tr>
      <w:tr w:rsidR="00F0799E" w:rsidRPr="00602AF2" w:rsidTr="007E0598">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F0799E" w:rsidRPr="00602AF2" w:rsidRDefault="00F0799E" w:rsidP="00F0799E">
            <w:pPr>
              <w:pStyle w:val="aff3"/>
              <w:numPr>
                <w:ilvl w:val="0"/>
                <w:numId w:val="13"/>
              </w:numPr>
              <w:jc w:val="center"/>
              <w:rPr>
                <w:rFonts w:ascii="GHEA Grapalat" w:hAnsi="GHEA Grapalat"/>
                <w:color w:val="000000"/>
                <w:sz w:val="20"/>
                <w:szCs w:val="20"/>
              </w:rPr>
            </w:pPr>
          </w:p>
        </w:tc>
        <w:tc>
          <w:tcPr>
            <w:tcW w:w="1134" w:type="dxa"/>
            <w:tcBorders>
              <w:top w:val="nil"/>
              <w:left w:val="single" w:sz="8" w:space="0" w:color="auto"/>
              <w:bottom w:val="single" w:sz="8" w:space="0" w:color="auto"/>
              <w:right w:val="single" w:sz="8" w:space="0" w:color="auto"/>
            </w:tcBorders>
            <w:shd w:val="clear" w:color="auto" w:fill="auto"/>
            <w:vAlign w:val="center"/>
          </w:tcPr>
          <w:p w:rsidR="00F0799E" w:rsidRDefault="00F0799E" w:rsidP="007E0598">
            <w:pPr>
              <w:jc w:val="center"/>
              <w:rPr>
                <w:rFonts w:ascii="Calibri" w:hAnsi="Calibri"/>
                <w:color w:val="000000"/>
                <w:sz w:val="18"/>
                <w:szCs w:val="18"/>
              </w:rPr>
            </w:pPr>
            <w:r>
              <w:rPr>
                <w:rFonts w:ascii="Calibri" w:hAnsi="Calibri"/>
                <w:color w:val="000000"/>
                <w:sz w:val="20"/>
                <w:szCs w:val="20"/>
              </w:rPr>
              <w:t>03221430</w:t>
            </w:r>
          </w:p>
        </w:tc>
        <w:tc>
          <w:tcPr>
            <w:tcW w:w="1559" w:type="dxa"/>
            <w:tcBorders>
              <w:top w:val="single" w:sz="4" w:space="0" w:color="auto"/>
              <w:left w:val="nil"/>
              <w:bottom w:val="single" w:sz="4" w:space="0" w:color="auto"/>
              <w:right w:val="single" w:sz="4" w:space="0" w:color="auto"/>
            </w:tcBorders>
            <w:shd w:val="clear" w:color="auto" w:fill="auto"/>
            <w:vAlign w:val="center"/>
          </w:tcPr>
          <w:p w:rsidR="00F0799E" w:rsidRPr="009A0572" w:rsidRDefault="00F0799E" w:rsidP="007E0598">
            <w:pPr>
              <w:jc w:val="center"/>
              <w:rPr>
                <w:rFonts w:ascii="GHEA Grapalat" w:hAnsi="GHEA Grapalat" w:cs="Arial"/>
                <w:bCs/>
                <w:sz w:val="22"/>
                <w:szCs w:val="22"/>
              </w:rPr>
            </w:pPr>
            <w:r>
              <w:rPr>
                <w:rFonts w:ascii="Sylfaen" w:hAnsi="Sylfaen" w:cs="Sylfaen"/>
                <w:color w:val="000000"/>
                <w:sz w:val="20"/>
                <w:szCs w:val="20"/>
              </w:rPr>
              <w:t>Брокколи</w:t>
            </w:r>
          </w:p>
        </w:tc>
        <w:tc>
          <w:tcPr>
            <w:tcW w:w="993" w:type="dxa"/>
            <w:tcBorders>
              <w:left w:val="single" w:sz="4" w:space="0" w:color="auto"/>
            </w:tcBorders>
          </w:tcPr>
          <w:p w:rsidR="00F0799E" w:rsidRPr="00602AF2" w:rsidRDefault="00F0799E" w:rsidP="007E0598">
            <w:pPr>
              <w:jc w:val="center"/>
              <w:rPr>
                <w:rFonts w:ascii="GHEA Grapalat" w:hAnsi="GHEA Grapalat"/>
                <w:sz w:val="20"/>
                <w:szCs w:val="20"/>
              </w:rPr>
            </w:pPr>
          </w:p>
        </w:tc>
        <w:tc>
          <w:tcPr>
            <w:tcW w:w="4961" w:type="dxa"/>
          </w:tcPr>
          <w:p w:rsidR="00F0799E" w:rsidRPr="00152F27" w:rsidRDefault="00F0799E" w:rsidP="007E0598">
            <w:pPr>
              <w:jc w:val="center"/>
              <w:rPr>
                <w:rFonts w:ascii="GHEA Grapalat" w:hAnsi="GHEA Grapalat"/>
                <w:sz w:val="20"/>
                <w:szCs w:val="20"/>
              </w:rPr>
            </w:pPr>
            <w:r w:rsidRPr="00152F27">
              <w:rPr>
                <w:rFonts w:ascii="GHEA Grapalat" w:hAnsi="GHEA Grapalat" w:cs="Sylfaen"/>
                <w:sz w:val="22"/>
                <w:szCs w:val="22"/>
              </w:rPr>
              <w:t>Брокколи</w:t>
            </w:r>
            <w:r w:rsidRPr="00152F27">
              <w:rPr>
                <w:rFonts w:ascii="GHEA Grapalat" w:hAnsi="GHEA Grapalat"/>
                <w:sz w:val="20"/>
                <w:szCs w:val="20"/>
              </w:rPr>
              <w:t xml:space="preserve"> </w:t>
            </w:r>
            <w:r w:rsidRPr="00152F27">
              <w:rPr>
                <w:rFonts w:ascii="GHEA Grapalat" w:hAnsi="GHEA Grapalat" w:cs="Sylfaen"/>
                <w:sz w:val="20"/>
                <w:szCs w:val="20"/>
              </w:rPr>
              <w:t>головы</w:t>
            </w:r>
            <w:r w:rsidRPr="00152F27">
              <w:rPr>
                <w:rFonts w:ascii="GHEA Grapalat" w:hAnsi="GHEA Grapalat"/>
                <w:sz w:val="20"/>
                <w:szCs w:val="20"/>
              </w:rPr>
              <w:t xml:space="preserve"> </w:t>
            </w:r>
            <w:proofErr w:type="gramStart"/>
            <w:r w:rsidRPr="00152F27">
              <w:rPr>
                <w:rFonts w:ascii="GHEA Grapalat" w:hAnsi="GHEA Grapalat" w:cs="Sylfaen"/>
                <w:sz w:val="20"/>
                <w:szCs w:val="20"/>
              </w:rPr>
              <w:t>свежий</w:t>
            </w:r>
            <w:r w:rsidRPr="00152F27">
              <w:rPr>
                <w:rFonts w:ascii="GHEA Grapalat" w:hAnsi="GHEA Grapalat"/>
                <w:sz w:val="20"/>
                <w:szCs w:val="20"/>
              </w:rPr>
              <w:t>,</w:t>
            </w:r>
            <w:r w:rsidRPr="00152F27">
              <w:rPr>
                <w:rFonts w:ascii="GHEA Grapalat" w:hAnsi="GHEA Grapalat" w:cs="Sylfaen"/>
                <w:sz w:val="20"/>
                <w:szCs w:val="20"/>
              </w:rPr>
              <w:t>чистый</w:t>
            </w:r>
            <w:proofErr w:type="gramEnd"/>
            <w:r w:rsidRPr="00152F27">
              <w:rPr>
                <w:rFonts w:ascii="GHEA Grapalat" w:hAnsi="GHEA Grapalat"/>
                <w:sz w:val="20"/>
                <w:szCs w:val="20"/>
              </w:rPr>
              <w:t>,</w:t>
            </w:r>
            <w:r w:rsidRPr="00152F27">
              <w:rPr>
                <w:rFonts w:ascii="GHEA Grapalat" w:hAnsi="GHEA Grapalat" w:cs="Sylfaen"/>
                <w:sz w:val="20"/>
                <w:szCs w:val="20"/>
              </w:rPr>
              <w:t>полный</w:t>
            </w:r>
            <w:r w:rsidRPr="00152F27">
              <w:rPr>
                <w:rFonts w:ascii="GHEA Grapalat" w:hAnsi="GHEA Grapalat"/>
                <w:sz w:val="20"/>
                <w:szCs w:val="20"/>
              </w:rPr>
              <w:t>,</w:t>
            </w:r>
            <w:r w:rsidRPr="00152F27">
              <w:rPr>
                <w:rFonts w:ascii="GHEA Grapalat" w:hAnsi="GHEA Grapalat" w:cs="Sylfaen"/>
                <w:sz w:val="20"/>
                <w:szCs w:val="20"/>
              </w:rPr>
              <w:t>зеленый</w:t>
            </w:r>
            <w:r w:rsidRPr="00152F27">
              <w:rPr>
                <w:rFonts w:ascii="GHEA Grapalat" w:hAnsi="GHEA Grapalat"/>
                <w:sz w:val="20"/>
                <w:szCs w:val="20"/>
              </w:rPr>
              <w:t>,</w:t>
            </w:r>
            <w:r w:rsidRPr="00152F27">
              <w:rPr>
                <w:rFonts w:ascii="GHEA Grapalat" w:hAnsi="GHEA Grapalat" w:cs="Sylfaen"/>
                <w:sz w:val="20"/>
                <w:szCs w:val="20"/>
              </w:rPr>
              <w:t>без</w:t>
            </w:r>
            <w:r w:rsidRPr="00152F27">
              <w:rPr>
                <w:rFonts w:ascii="GHEA Grapalat" w:hAnsi="GHEA Grapalat"/>
                <w:sz w:val="20"/>
                <w:szCs w:val="20"/>
              </w:rPr>
              <w:t xml:space="preserve"> </w:t>
            </w:r>
            <w:r w:rsidRPr="00152F27">
              <w:rPr>
                <w:rFonts w:ascii="GHEA Grapalat" w:hAnsi="GHEA Grapalat" w:cs="Sylfaen"/>
                <w:sz w:val="20"/>
                <w:szCs w:val="20"/>
              </w:rPr>
              <w:t>рана</w:t>
            </w:r>
            <w:r w:rsidRPr="00152F27">
              <w:rPr>
                <w:rFonts w:ascii="GHEA Grapalat" w:hAnsi="GHEA Grapalat"/>
                <w:sz w:val="20"/>
                <w:szCs w:val="20"/>
              </w:rPr>
              <w:t>,</w:t>
            </w:r>
            <w:r w:rsidRPr="00152F27">
              <w:rPr>
                <w:rFonts w:ascii="GHEA Grapalat" w:hAnsi="GHEA Grapalat" w:cs="Sylfaen"/>
                <w:sz w:val="20"/>
                <w:szCs w:val="20"/>
              </w:rPr>
              <w:t>без</w:t>
            </w:r>
            <w:r w:rsidRPr="00152F27">
              <w:rPr>
                <w:rFonts w:ascii="GHEA Grapalat" w:hAnsi="GHEA Grapalat"/>
                <w:sz w:val="20"/>
                <w:szCs w:val="20"/>
              </w:rPr>
              <w:t xml:space="preserve"> </w:t>
            </w:r>
            <w:r w:rsidRPr="00152F27">
              <w:rPr>
                <w:rFonts w:ascii="GHEA Grapalat" w:hAnsi="GHEA Grapalat" w:cs="Sylfaen"/>
                <w:sz w:val="20"/>
                <w:szCs w:val="20"/>
              </w:rPr>
              <w:t>сторона</w:t>
            </w:r>
            <w:r w:rsidRPr="00152F27">
              <w:rPr>
                <w:rFonts w:ascii="GHEA Grapalat" w:hAnsi="GHEA Grapalat"/>
                <w:sz w:val="20"/>
                <w:szCs w:val="20"/>
              </w:rPr>
              <w:t xml:space="preserve"> </w:t>
            </w:r>
            <w:r w:rsidRPr="00152F27">
              <w:rPr>
                <w:rFonts w:ascii="GHEA Grapalat" w:hAnsi="GHEA Grapalat" w:cs="Sylfaen"/>
                <w:sz w:val="20"/>
                <w:szCs w:val="20"/>
              </w:rPr>
              <w:t>запахов</w:t>
            </w:r>
            <w:r w:rsidRPr="00152F27">
              <w:rPr>
                <w:rFonts w:ascii="GHEA Grapalat" w:hAnsi="GHEA Grapalat"/>
                <w:sz w:val="20"/>
                <w:szCs w:val="20"/>
              </w:rPr>
              <w:t>:</w:t>
            </w:r>
          </w:p>
          <w:p w:rsidR="00F0799E" w:rsidRPr="00152F27" w:rsidRDefault="00F0799E" w:rsidP="007E0598">
            <w:pPr>
              <w:jc w:val="center"/>
              <w:rPr>
                <w:rFonts w:ascii="GHEA Grapalat" w:hAnsi="GHEA Grapalat" w:cs="Sylfaen"/>
                <w:color w:val="000000"/>
                <w:sz w:val="20"/>
                <w:szCs w:val="20"/>
                <w:lang w:val="hy-AM"/>
              </w:rPr>
            </w:pPr>
            <w:r w:rsidRPr="00152F27">
              <w:rPr>
                <w:rFonts w:ascii="GHEA Grapalat" w:hAnsi="GHEA Grapalat" w:cs="Sylfaen"/>
                <w:sz w:val="20"/>
                <w:szCs w:val="20"/>
              </w:rPr>
              <w:t>Безопасность в соответствии с требованиями Закона Республики Армения «О безопасности пищевых продуктов» и других нормативно-правовых актов и нормативных актов.</w:t>
            </w:r>
            <w:r w:rsidRPr="00602AF2">
              <w:rPr>
                <w:rFonts w:ascii="GHEA Grapalat" w:hAnsi="GHEA Grapalat" w:cs="Sylfaen"/>
                <w:color w:val="000000"/>
                <w:sz w:val="20"/>
                <w:szCs w:val="20"/>
                <w:lang w:val="hy-AM"/>
              </w:rPr>
              <w:t>Еда</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поставлять</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 случае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технический</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 описанию</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или</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поставлять</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 условиям</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несоответствие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приложение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придёт</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 случае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несоответствие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исправление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крайний срок</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является</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определенный</w:t>
            </w:r>
            <w:r w:rsidRPr="00602AF2">
              <w:rPr>
                <w:rFonts w:ascii="GHEA Grapalat" w:hAnsi="GHEA Grapalat"/>
                <w:color w:val="000000"/>
                <w:sz w:val="20"/>
                <w:szCs w:val="20"/>
                <w:lang w:val="hy-AM"/>
              </w:rPr>
              <w:t>1</w:t>
            </w:r>
            <w:r w:rsidRPr="00602AF2">
              <w:rPr>
                <w:rFonts w:ascii="GHEA Grapalat" w:hAnsi="GHEA Grapalat" w:cs="Sylfaen"/>
                <w:color w:val="000000"/>
                <w:sz w:val="20"/>
                <w:szCs w:val="20"/>
                <w:lang w:val="hy-AM"/>
              </w:rPr>
              <w:t>день</w:t>
            </w:r>
            <w:r w:rsidRPr="00602AF2">
              <w:rPr>
                <w:rFonts w:ascii="GHEA Grapalat" w:hAnsi="GHEA Grapalat"/>
                <w:color w:val="000000"/>
                <w:sz w:val="20"/>
                <w:szCs w:val="20"/>
                <w:lang w:val="hy-AM"/>
              </w:rPr>
              <w:t>:</w:t>
            </w:r>
          </w:p>
        </w:tc>
        <w:tc>
          <w:tcPr>
            <w:tcW w:w="992" w:type="dxa"/>
            <w:tcBorders>
              <w:top w:val="nil"/>
              <w:left w:val="single" w:sz="8" w:space="0" w:color="auto"/>
              <w:bottom w:val="single" w:sz="8" w:space="0" w:color="auto"/>
              <w:right w:val="nil"/>
            </w:tcBorders>
            <w:shd w:val="clear" w:color="auto" w:fill="auto"/>
            <w:vAlign w:val="center"/>
          </w:tcPr>
          <w:p w:rsidR="00F0799E" w:rsidRDefault="00F0799E" w:rsidP="007E0598">
            <w:pPr>
              <w:jc w:val="center"/>
              <w:rPr>
                <w:rFonts w:ascii="GHEA Grapalat" w:hAnsi="GHEA Grapalat" w:cs="Sylfaen"/>
                <w:color w:val="000000"/>
                <w:sz w:val="20"/>
                <w:szCs w:val="20"/>
              </w:rPr>
            </w:pPr>
            <w:r>
              <w:rPr>
                <w:rFonts w:ascii="Sylfaen" w:hAnsi="Sylfaen" w:cs="Sylfaen"/>
                <w:color w:val="000000"/>
                <w:sz w:val="20"/>
                <w:szCs w:val="20"/>
              </w:rPr>
              <w:t>кг</w:t>
            </w:r>
          </w:p>
        </w:tc>
        <w:tc>
          <w:tcPr>
            <w:tcW w:w="709" w:type="dxa"/>
          </w:tcPr>
          <w:p w:rsidR="00F0799E" w:rsidRPr="00602AF2" w:rsidRDefault="00F0799E" w:rsidP="007E0598">
            <w:pPr>
              <w:jc w:val="center"/>
              <w:rPr>
                <w:rFonts w:ascii="GHEA Grapalat" w:hAnsi="GHEA Grapalat"/>
                <w:sz w:val="20"/>
                <w:szCs w:val="20"/>
              </w:rPr>
            </w:pPr>
          </w:p>
        </w:tc>
        <w:tc>
          <w:tcPr>
            <w:tcW w:w="709" w:type="dxa"/>
          </w:tcPr>
          <w:p w:rsidR="00F0799E" w:rsidRPr="00602AF2" w:rsidRDefault="00F0799E" w:rsidP="007E0598">
            <w:pPr>
              <w:jc w:val="center"/>
              <w:rPr>
                <w:rFonts w:ascii="GHEA Grapalat" w:hAnsi="GHEA Grapalat"/>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rsidR="00F0799E" w:rsidRDefault="00F0799E" w:rsidP="007E0598">
            <w:pPr>
              <w:jc w:val="center"/>
              <w:rPr>
                <w:rFonts w:ascii="Calibri" w:hAnsi="Calibri"/>
                <w:color w:val="000000"/>
                <w:sz w:val="18"/>
                <w:szCs w:val="18"/>
              </w:rPr>
            </w:pPr>
            <w:r>
              <w:rPr>
                <w:rFonts w:ascii="Calibri" w:hAnsi="Calibri"/>
                <w:b/>
                <w:bCs/>
                <w:color w:val="000000"/>
                <w:sz w:val="20"/>
                <w:szCs w:val="20"/>
              </w:rPr>
              <w:t>210</w:t>
            </w:r>
          </w:p>
        </w:tc>
        <w:tc>
          <w:tcPr>
            <w:tcW w:w="992" w:type="dxa"/>
            <w:tcBorders>
              <w:top w:val="single" w:sz="4" w:space="0" w:color="auto"/>
              <w:bottom w:val="single" w:sz="4" w:space="0" w:color="auto"/>
            </w:tcBorders>
          </w:tcPr>
          <w:p w:rsidR="00F0799E" w:rsidRPr="006267DC" w:rsidRDefault="00F0799E" w:rsidP="007E0598">
            <w:pPr>
              <w:jc w:val="center"/>
              <w:rPr>
                <w:rFonts w:ascii="GHEA Grapalat" w:hAnsi="GHEA Grapalat" w:cs="Sylfaen"/>
                <w:sz w:val="16"/>
                <w:szCs w:val="16"/>
                <w:lang w:val="hy-AM"/>
              </w:rPr>
            </w:pPr>
            <w:r w:rsidRPr="006267DC">
              <w:rPr>
                <w:rFonts w:ascii="GHEA Grapalat" w:hAnsi="GHEA Grapalat" w:cs="Sylfaen"/>
                <w:sz w:val="16"/>
                <w:szCs w:val="16"/>
                <w:lang w:val="hy-AM"/>
              </w:rPr>
              <w:t>К</w:t>
            </w:r>
            <w:r w:rsidRPr="006267DC">
              <w:rPr>
                <w:rFonts w:ascii="MS Mincho" w:eastAsia="MS Mincho" w:hAnsi="MS Mincho" w:cs="MS Mincho" w:hint="eastAsia"/>
                <w:sz w:val="16"/>
                <w:szCs w:val="16"/>
                <w:lang w:val="hy-AM"/>
              </w:rPr>
              <w:t>․</w:t>
            </w:r>
            <w:r w:rsidRPr="006267DC">
              <w:rPr>
                <w:rFonts w:ascii="GHEA Grapalat" w:hAnsi="GHEA Grapalat"/>
                <w:sz w:val="16"/>
                <w:szCs w:val="16"/>
                <w:lang w:val="hy-AM"/>
              </w:rPr>
              <w:t xml:space="preserve"> </w:t>
            </w:r>
            <w:r w:rsidRPr="006267DC">
              <w:rPr>
                <w:rFonts w:ascii="GHEA Grapalat" w:hAnsi="GHEA Grapalat" w:cs="Sylfaen"/>
                <w:sz w:val="16"/>
                <w:szCs w:val="16"/>
                <w:lang w:val="hy-AM"/>
              </w:rPr>
              <w:t>Веди</w:t>
            </w:r>
            <w:r w:rsidRPr="006267DC">
              <w:rPr>
                <w:rFonts w:ascii="GHEA Grapalat" w:hAnsi="GHEA Grapalat"/>
                <w:sz w:val="16"/>
                <w:szCs w:val="16"/>
                <w:lang w:val="hy-AM"/>
              </w:rPr>
              <w:t xml:space="preserve"> </w:t>
            </w:r>
            <w:r w:rsidRPr="006267DC">
              <w:rPr>
                <w:rFonts w:ascii="GHEA Grapalat" w:hAnsi="GHEA Grapalat" w:cs="Sylfaen"/>
                <w:sz w:val="16"/>
                <w:szCs w:val="16"/>
                <w:lang w:val="hy-AM"/>
              </w:rPr>
              <w:t>Араратян</w:t>
            </w:r>
            <w:r w:rsidRPr="006267DC">
              <w:rPr>
                <w:rFonts w:ascii="GHEA Grapalat" w:hAnsi="GHEA Grapalat"/>
                <w:sz w:val="16"/>
                <w:szCs w:val="16"/>
                <w:lang w:val="hy-AM"/>
              </w:rPr>
              <w:t>81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F0799E" w:rsidRDefault="00F0799E" w:rsidP="007E0598">
            <w:pPr>
              <w:jc w:val="center"/>
              <w:rPr>
                <w:rFonts w:ascii="Calibri" w:hAnsi="Calibri"/>
                <w:color w:val="000000"/>
                <w:sz w:val="18"/>
                <w:szCs w:val="18"/>
              </w:rPr>
            </w:pPr>
            <w:r>
              <w:rPr>
                <w:rFonts w:ascii="Calibri" w:hAnsi="Calibri"/>
                <w:b/>
                <w:bCs/>
                <w:color w:val="000000"/>
                <w:sz w:val="20"/>
                <w:szCs w:val="20"/>
              </w:rPr>
              <w:t>210</w:t>
            </w:r>
          </w:p>
        </w:tc>
        <w:tc>
          <w:tcPr>
            <w:tcW w:w="1701" w:type="dxa"/>
          </w:tcPr>
          <w:p w:rsidR="00F0799E" w:rsidRDefault="00F0799E" w:rsidP="007E0598">
            <w:pPr>
              <w:jc w:val="center"/>
              <w:rPr>
                <w:rFonts w:ascii="GHEA Grapalat" w:hAnsi="GHEA Grapalat" w:cs="Sylfaen"/>
                <w:sz w:val="16"/>
                <w:szCs w:val="16"/>
                <w:lang w:val="hy-AM"/>
              </w:rPr>
            </w:pPr>
            <w:r w:rsidRPr="000612A8">
              <w:rPr>
                <w:rFonts w:ascii="GHEA Grapalat" w:hAnsi="GHEA Grapalat" w:cs="Sylfaen"/>
                <w:sz w:val="16"/>
                <w:szCs w:val="16"/>
                <w:lang w:val="hy-AM"/>
              </w:rPr>
              <w:t>После вступления контракта в силу, вплоть до последнего рабочего дня декабря 2026 года включительно, в детском саду.</w:t>
            </w:r>
          </w:p>
        </w:tc>
      </w:tr>
      <w:tr w:rsidR="00F0799E" w:rsidRPr="00602AF2" w:rsidTr="007E0598">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F0799E" w:rsidRPr="00602AF2" w:rsidRDefault="00F0799E" w:rsidP="00F0799E">
            <w:pPr>
              <w:pStyle w:val="aff3"/>
              <w:numPr>
                <w:ilvl w:val="0"/>
                <w:numId w:val="13"/>
              </w:numPr>
              <w:jc w:val="center"/>
              <w:rPr>
                <w:rFonts w:ascii="GHEA Grapalat" w:hAnsi="GHEA Grapalat"/>
                <w:color w:val="000000"/>
                <w:sz w:val="20"/>
                <w:szCs w:val="20"/>
              </w:rPr>
            </w:pPr>
          </w:p>
        </w:tc>
        <w:tc>
          <w:tcPr>
            <w:tcW w:w="1134" w:type="dxa"/>
            <w:tcBorders>
              <w:top w:val="nil"/>
              <w:left w:val="single" w:sz="8" w:space="0" w:color="auto"/>
              <w:bottom w:val="single" w:sz="8" w:space="0" w:color="auto"/>
              <w:right w:val="single" w:sz="8" w:space="0" w:color="auto"/>
            </w:tcBorders>
            <w:shd w:val="clear" w:color="auto" w:fill="auto"/>
            <w:vAlign w:val="center"/>
          </w:tcPr>
          <w:p w:rsidR="00F0799E" w:rsidRDefault="00F0799E" w:rsidP="007E0598">
            <w:pPr>
              <w:jc w:val="center"/>
              <w:rPr>
                <w:rFonts w:ascii="Calibri" w:hAnsi="Calibri"/>
                <w:color w:val="000000"/>
                <w:sz w:val="18"/>
                <w:szCs w:val="18"/>
              </w:rPr>
            </w:pPr>
            <w:r>
              <w:rPr>
                <w:rFonts w:ascii="Calibri" w:hAnsi="Calibri"/>
                <w:color w:val="000000"/>
                <w:sz w:val="20"/>
                <w:szCs w:val="20"/>
              </w:rPr>
              <w:t>03221130</w:t>
            </w:r>
          </w:p>
        </w:tc>
        <w:tc>
          <w:tcPr>
            <w:tcW w:w="1559" w:type="dxa"/>
            <w:tcBorders>
              <w:top w:val="single" w:sz="4" w:space="0" w:color="auto"/>
              <w:left w:val="nil"/>
              <w:bottom w:val="single" w:sz="4" w:space="0" w:color="auto"/>
              <w:right w:val="single" w:sz="4" w:space="0" w:color="auto"/>
            </w:tcBorders>
            <w:shd w:val="clear" w:color="auto" w:fill="auto"/>
            <w:vAlign w:val="center"/>
          </w:tcPr>
          <w:p w:rsidR="00F0799E" w:rsidRPr="009A0572" w:rsidRDefault="00F0799E" w:rsidP="007E0598">
            <w:pPr>
              <w:jc w:val="center"/>
              <w:rPr>
                <w:rFonts w:ascii="GHEA Grapalat" w:hAnsi="GHEA Grapalat" w:cs="Arial"/>
                <w:bCs/>
                <w:sz w:val="22"/>
                <w:szCs w:val="22"/>
              </w:rPr>
            </w:pPr>
            <w:r>
              <w:rPr>
                <w:rFonts w:ascii="Sylfaen" w:hAnsi="Sylfaen" w:cs="Sylfaen"/>
                <w:color w:val="000000"/>
                <w:sz w:val="20"/>
                <w:szCs w:val="20"/>
              </w:rPr>
              <w:t>Тыква</w:t>
            </w:r>
          </w:p>
        </w:tc>
        <w:tc>
          <w:tcPr>
            <w:tcW w:w="993" w:type="dxa"/>
            <w:tcBorders>
              <w:left w:val="single" w:sz="4" w:space="0" w:color="auto"/>
            </w:tcBorders>
          </w:tcPr>
          <w:p w:rsidR="00F0799E" w:rsidRPr="00602AF2" w:rsidRDefault="00F0799E" w:rsidP="007E0598">
            <w:pPr>
              <w:jc w:val="center"/>
              <w:rPr>
                <w:rFonts w:ascii="GHEA Grapalat" w:hAnsi="GHEA Grapalat"/>
                <w:sz w:val="20"/>
                <w:szCs w:val="20"/>
              </w:rPr>
            </w:pPr>
          </w:p>
        </w:tc>
        <w:tc>
          <w:tcPr>
            <w:tcW w:w="4961" w:type="dxa"/>
          </w:tcPr>
          <w:p w:rsidR="00F0799E" w:rsidRPr="00602AF2" w:rsidRDefault="00F0799E" w:rsidP="007E0598">
            <w:pPr>
              <w:jc w:val="center"/>
              <w:rPr>
                <w:rFonts w:ascii="GHEA Grapalat" w:hAnsi="GHEA Grapalat" w:cs="Sylfaen"/>
                <w:color w:val="000000"/>
                <w:sz w:val="20"/>
                <w:szCs w:val="20"/>
              </w:rPr>
            </w:pPr>
            <w:r>
              <w:rPr>
                <w:rFonts w:ascii="Sylfaen" w:hAnsi="Sylfaen"/>
                <w:color w:val="000000"/>
                <w:sz w:val="20"/>
                <w:szCs w:val="20"/>
              </w:rPr>
              <w:t>Тыква</w:t>
            </w:r>
            <w:r w:rsidRPr="00602AF2">
              <w:rPr>
                <w:rFonts w:ascii="GHEA Grapalat" w:hAnsi="GHEA Grapalat" w:cs="Sylfaen"/>
                <w:sz w:val="20"/>
                <w:szCs w:val="20"/>
              </w:rPr>
              <w:t>Свежие, цельные, безвредные и полезные. Безопасность в соответствии с требованиями Закона Республики Армения «О безопасности пищевых продуктов» и других нормативно-правовых актов и правил.</w:t>
            </w:r>
            <w:r w:rsidRPr="00602AF2">
              <w:rPr>
                <w:rFonts w:ascii="GHEA Grapalat" w:hAnsi="GHEA Grapalat" w:cs="Sylfaen"/>
                <w:color w:val="000000"/>
                <w:sz w:val="20"/>
                <w:szCs w:val="20"/>
                <w:lang w:val="hy-AM"/>
              </w:rPr>
              <w:t>Еда</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поставлять</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 случае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технический</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 описанию</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или</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поставлять</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 условиям</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несоответствие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приложение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придёт</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 случае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несоответствие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исправление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крайний срок</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является</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определенный</w:t>
            </w:r>
            <w:r w:rsidRPr="00602AF2">
              <w:rPr>
                <w:rFonts w:ascii="GHEA Grapalat" w:hAnsi="GHEA Grapalat"/>
                <w:color w:val="000000"/>
                <w:sz w:val="20"/>
                <w:szCs w:val="20"/>
                <w:lang w:val="hy-AM"/>
              </w:rPr>
              <w:t>1</w:t>
            </w:r>
            <w:r w:rsidRPr="00602AF2">
              <w:rPr>
                <w:rFonts w:ascii="GHEA Grapalat" w:hAnsi="GHEA Grapalat" w:cs="Sylfaen"/>
                <w:color w:val="000000"/>
                <w:sz w:val="20"/>
                <w:szCs w:val="20"/>
                <w:lang w:val="hy-AM"/>
              </w:rPr>
              <w:t>день</w:t>
            </w:r>
            <w:r w:rsidRPr="00602AF2">
              <w:rPr>
                <w:rFonts w:ascii="GHEA Grapalat" w:hAnsi="GHEA Grapalat"/>
                <w:color w:val="000000"/>
                <w:sz w:val="20"/>
                <w:szCs w:val="20"/>
                <w:lang w:val="hy-AM"/>
              </w:rPr>
              <w:t>:</w:t>
            </w:r>
          </w:p>
        </w:tc>
        <w:tc>
          <w:tcPr>
            <w:tcW w:w="992" w:type="dxa"/>
            <w:tcBorders>
              <w:top w:val="nil"/>
              <w:left w:val="single" w:sz="8" w:space="0" w:color="auto"/>
              <w:bottom w:val="single" w:sz="8" w:space="0" w:color="auto"/>
              <w:right w:val="nil"/>
            </w:tcBorders>
            <w:shd w:val="clear" w:color="auto" w:fill="auto"/>
            <w:vAlign w:val="center"/>
          </w:tcPr>
          <w:p w:rsidR="00F0799E" w:rsidRDefault="00F0799E" w:rsidP="007E0598">
            <w:pPr>
              <w:jc w:val="center"/>
              <w:rPr>
                <w:rFonts w:ascii="GHEA Grapalat" w:hAnsi="GHEA Grapalat" w:cs="Sylfaen"/>
                <w:color w:val="000000"/>
                <w:sz w:val="20"/>
                <w:szCs w:val="20"/>
              </w:rPr>
            </w:pPr>
            <w:r>
              <w:rPr>
                <w:rFonts w:ascii="Sylfaen" w:hAnsi="Sylfaen" w:cs="Sylfaen"/>
                <w:color w:val="000000"/>
                <w:sz w:val="20"/>
                <w:szCs w:val="20"/>
              </w:rPr>
              <w:t>кг</w:t>
            </w:r>
          </w:p>
        </w:tc>
        <w:tc>
          <w:tcPr>
            <w:tcW w:w="709" w:type="dxa"/>
          </w:tcPr>
          <w:p w:rsidR="00F0799E" w:rsidRPr="00602AF2" w:rsidRDefault="00F0799E" w:rsidP="007E0598">
            <w:pPr>
              <w:jc w:val="center"/>
              <w:rPr>
                <w:rFonts w:ascii="GHEA Grapalat" w:hAnsi="GHEA Grapalat"/>
                <w:sz w:val="20"/>
                <w:szCs w:val="20"/>
              </w:rPr>
            </w:pPr>
          </w:p>
        </w:tc>
        <w:tc>
          <w:tcPr>
            <w:tcW w:w="709" w:type="dxa"/>
          </w:tcPr>
          <w:p w:rsidR="00F0799E" w:rsidRPr="00602AF2" w:rsidRDefault="00F0799E" w:rsidP="007E0598">
            <w:pPr>
              <w:jc w:val="center"/>
              <w:rPr>
                <w:rFonts w:ascii="GHEA Grapalat" w:hAnsi="GHEA Grapalat"/>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rsidR="00F0799E" w:rsidRDefault="00F0799E" w:rsidP="007E0598">
            <w:pPr>
              <w:jc w:val="center"/>
              <w:rPr>
                <w:rFonts w:ascii="Calibri" w:hAnsi="Calibri"/>
                <w:color w:val="000000"/>
                <w:sz w:val="18"/>
                <w:szCs w:val="18"/>
              </w:rPr>
            </w:pPr>
            <w:r>
              <w:rPr>
                <w:rFonts w:ascii="Calibri" w:hAnsi="Calibri"/>
                <w:b/>
                <w:bCs/>
                <w:color w:val="000000"/>
                <w:sz w:val="20"/>
                <w:szCs w:val="20"/>
              </w:rPr>
              <w:t>75</w:t>
            </w:r>
          </w:p>
        </w:tc>
        <w:tc>
          <w:tcPr>
            <w:tcW w:w="992" w:type="dxa"/>
            <w:tcBorders>
              <w:top w:val="single" w:sz="4" w:space="0" w:color="auto"/>
              <w:bottom w:val="single" w:sz="4" w:space="0" w:color="auto"/>
            </w:tcBorders>
          </w:tcPr>
          <w:p w:rsidR="00F0799E" w:rsidRPr="006267DC" w:rsidRDefault="00F0799E" w:rsidP="007E0598">
            <w:pPr>
              <w:jc w:val="center"/>
              <w:rPr>
                <w:rFonts w:ascii="GHEA Grapalat" w:hAnsi="GHEA Grapalat" w:cs="Sylfaen"/>
                <w:sz w:val="16"/>
                <w:szCs w:val="16"/>
                <w:lang w:val="hy-AM"/>
              </w:rPr>
            </w:pPr>
            <w:r w:rsidRPr="006267DC">
              <w:rPr>
                <w:rFonts w:ascii="GHEA Grapalat" w:hAnsi="GHEA Grapalat" w:cs="Sylfaen"/>
                <w:sz w:val="16"/>
                <w:szCs w:val="16"/>
                <w:lang w:val="hy-AM"/>
              </w:rPr>
              <w:t>К</w:t>
            </w:r>
            <w:r w:rsidRPr="006267DC">
              <w:rPr>
                <w:rFonts w:ascii="MS Mincho" w:eastAsia="MS Mincho" w:hAnsi="MS Mincho" w:cs="MS Mincho" w:hint="eastAsia"/>
                <w:sz w:val="16"/>
                <w:szCs w:val="16"/>
                <w:lang w:val="hy-AM"/>
              </w:rPr>
              <w:t>․</w:t>
            </w:r>
            <w:r w:rsidRPr="006267DC">
              <w:rPr>
                <w:rFonts w:ascii="GHEA Grapalat" w:hAnsi="GHEA Grapalat"/>
                <w:sz w:val="16"/>
                <w:szCs w:val="16"/>
                <w:lang w:val="hy-AM"/>
              </w:rPr>
              <w:t xml:space="preserve"> </w:t>
            </w:r>
            <w:r w:rsidRPr="006267DC">
              <w:rPr>
                <w:rFonts w:ascii="GHEA Grapalat" w:hAnsi="GHEA Grapalat" w:cs="Sylfaen"/>
                <w:sz w:val="16"/>
                <w:szCs w:val="16"/>
                <w:lang w:val="hy-AM"/>
              </w:rPr>
              <w:t>Веди</w:t>
            </w:r>
            <w:r w:rsidRPr="006267DC">
              <w:rPr>
                <w:rFonts w:ascii="GHEA Grapalat" w:hAnsi="GHEA Grapalat"/>
                <w:sz w:val="16"/>
                <w:szCs w:val="16"/>
                <w:lang w:val="hy-AM"/>
              </w:rPr>
              <w:t xml:space="preserve"> </w:t>
            </w:r>
            <w:r w:rsidRPr="006267DC">
              <w:rPr>
                <w:rFonts w:ascii="GHEA Grapalat" w:hAnsi="GHEA Grapalat" w:cs="Sylfaen"/>
                <w:sz w:val="16"/>
                <w:szCs w:val="16"/>
                <w:lang w:val="hy-AM"/>
              </w:rPr>
              <w:t>Араратян</w:t>
            </w:r>
            <w:r w:rsidRPr="006267DC">
              <w:rPr>
                <w:rFonts w:ascii="GHEA Grapalat" w:hAnsi="GHEA Grapalat"/>
                <w:sz w:val="16"/>
                <w:szCs w:val="16"/>
                <w:lang w:val="hy-AM"/>
              </w:rPr>
              <w:t>81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F0799E" w:rsidRDefault="00F0799E" w:rsidP="007E0598">
            <w:pPr>
              <w:jc w:val="center"/>
              <w:rPr>
                <w:rFonts w:ascii="Calibri" w:hAnsi="Calibri"/>
                <w:color w:val="000000"/>
                <w:sz w:val="18"/>
                <w:szCs w:val="18"/>
              </w:rPr>
            </w:pPr>
            <w:r>
              <w:rPr>
                <w:rFonts w:ascii="Calibri" w:hAnsi="Calibri"/>
                <w:b/>
                <w:bCs/>
                <w:color w:val="000000"/>
                <w:sz w:val="20"/>
                <w:szCs w:val="20"/>
              </w:rPr>
              <w:t>75</w:t>
            </w:r>
          </w:p>
        </w:tc>
        <w:tc>
          <w:tcPr>
            <w:tcW w:w="1701" w:type="dxa"/>
          </w:tcPr>
          <w:p w:rsidR="00F0799E" w:rsidRDefault="00F0799E" w:rsidP="007E0598">
            <w:pPr>
              <w:jc w:val="center"/>
              <w:rPr>
                <w:rFonts w:ascii="GHEA Grapalat" w:hAnsi="GHEA Grapalat" w:cs="Sylfaen"/>
                <w:sz w:val="16"/>
                <w:szCs w:val="16"/>
                <w:lang w:val="hy-AM"/>
              </w:rPr>
            </w:pPr>
            <w:r w:rsidRPr="000612A8">
              <w:rPr>
                <w:rFonts w:ascii="GHEA Grapalat" w:hAnsi="GHEA Grapalat" w:cs="Sylfaen"/>
                <w:sz w:val="16"/>
                <w:szCs w:val="16"/>
                <w:lang w:val="hy-AM"/>
              </w:rPr>
              <w:t>После вступления контракта в силу, вплоть до последнего рабочего дня декабря 2026 года включительно, в детском саду.</w:t>
            </w:r>
          </w:p>
        </w:tc>
      </w:tr>
      <w:tr w:rsidR="00F0799E" w:rsidRPr="00602AF2" w:rsidTr="007E0598">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F0799E" w:rsidRPr="00602AF2" w:rsidRDefault="00F0799E" w:rsidP="00F0799E">
            <w:pPr>
              <w:pStyle w:val="aff3"/>
              <w:numPr>
                <w:ilvl w:val="0"/>
                <w:numId w:val="13"/>
              </w:numPr>
              <w:jc w:val="center"/>
              <w:rPr>
                <w:rFonts w:ascii="GHEA Grapalat" w:hAnsi="GHEA Grapalat"/>
                <w:color w:val="000000"/>
                <w:sz w:val="20"/>
                <w:szCs w:val="20"/>
              </w:rPr>
            </w:pPr>
          </w:p>
        </w:tc>
        <w:tc>
          <w:tcPr>
            <w:tcW w:w="1134" w:type="dxa"/>
            <w:tcBorders>
              <w:top w:val="nil"/>
              <w:left w:val="single" w:sz="8" w:space="0" w:color="auto"/>
              <w:bottom w:val="single" w:sz="8" w:space="0" w:color="auto"/>
              <w:right w:val="single" w:sz="8" w:space="0" w:color="auto"/>
            </w:tcBorders>
            <w:shd w:val="clear" w:color="auto" w:fill="auto"/>
            <w:vAlign w:val="center"/>
          </w:tcPr>
          <w:p w:rsidR="00F0799E" w:rsidRDefault="00F0799E" w:rsidP="007E0598">
            <w:pPr>
              <w:jc w:val="center"/>
              <w:rPr>
                <w:rFonts w:ascii="Calibri" w:hAnsi="Calibri"/>
                <w:color w:val="000000"/>
                <w:sz w:val="18"/>
                <w:szCs w:val="18"/>
              </w:rPr>
            </w:pPr>
            <w:r>
              <w:rPr>
                <w:rFonts w:ascii="Calibri" w:hAnsi="Calibri"/>
                <w:color w:val="000000"/>
                <w:sz w:val="20"/>
                <w:szCs w:val="20"/>
              </w:rPr>
              <w:t>03221122</w:t>
            </w:r>
          </w:p>
        </w:tc>
        <w:tc>
          <w:tcPr>
            <w:tcW w:w="1559" w:type="dxa"/>
            <w:tcBorders>
              <w:top w:val="single" w:sz="4" w:space="0" w:color="auto"/>
              <w:left w:val="nil"/>
              <w:bottom w:val="single" w:sz="4" w:space="0" w:color="auto"/>
              <w:right w:val="single" w:sz="4" w:space="0" w:color="auto"/>
            </w:tcBorders>
            <w:shd w:val="clear" w:color="auto" w:fill="auto"/>
            <w:vAlign w:val="center"/>
          </w:tcPr>
          <w:p w:rsidR="00F0799E" w:rsidRPr="009A0572" w:rsidRDefault="00F0799E" w:rsidP="007E0598">
            <w:pPr>
              <w:jc w:val="center"/>
              <w:rPr>
                <w:rFonts w:ascii="GHEA Grapalat" w:hAnsi="GHEA Grapalat" w:cs="Arial"/>
                <w:bCs/>
                <w:sz w:val="22"/>
                <w:szCs w:val="22"/>
              </w:rPr>
            </w:pPr>
            <w:r>
              <w:rPr>
                <w:rFonts w:ascii="Sylfaen" w:hAnsi="Sylfaen" w:cs="Sylfaen"/>
                <w:color w:val="000000"/>
                <w:sz w:val="20"/>
                <w:szCs w:val="20"/>
              </w:rPr>
              <w:t>Тыква</w:t>
            </w:r>
          </w:p>
        </w:tc>
        <w:tc>
          <w:tcPr>
            <w:tcW w:w="993" w:type="dxa"/>
            <w:tcBorders>
              <w:left w:val="single" w:sz="4" w:space="0" w:color="auto"/>
            </w:tcBorders>
          </w:tcPr>
          <w:p w:rsidR="00F0799E" w:rsidRPr="00602AF2" w:rsidRDefault="00F0799E" w:rsidP="007E0598">
            <w:pPr>
              <w:jc w:val="center"/>
              <w:rPr>
                <w:rFonts w:ascii="GHEA Grapalat" w:hAnsi="GHEA Grapalat"/>
                <w:sz w:val="20"/>
                <w:szCs w:val="20"/>
              </w:rPr>
            </w:pPr>
          </w:p>
        </w:tc>
        <w:tc>
          <w:tcPr>
            <w:tcW w:w="4961" w:type="dxa"/>
          </w:tcPr>
          <w:p w:rsidR="00F0799E" w:rsidRPr="00602AF2" w:rsidRDefault="00F0799E" w:rsidP="007E0598">
            <w:pPr>
              <w:jc w:val="center"/>
              <w:rPr>
                <w:rFonts w:ascii="GHEA Grapalat" w:hAnsi="GHEA Grapalat" w:cs="Sylfaen"/>
                <w:color w:val="000000"/>
                <w:sz w:val="20"/>
                <w:szCs w:val="20"/>
              </w:rPr>
            </w:pPr>
            <w:r w:rsidRPr="00602AF2">
              <w:rPr>
                <w:rFonts w:ascii="GHEA Grapalat" w:hAnsi="GHEA Grapalat" w:cs="Sylfaen"/>
                <w:sz w:val="20"/>
                <w:szCs w:val="20"/>
              </w:rPr>
              <w:t>Свежая, целая, безвредная и полезная тыква. Соответствует требованиям Закона Республики Армения «О безопасности пищевых продуктов» и других нормативно-правовых актов и правил.</w:t>
            </w:r>
            <w:r w:rsidRPr="00602AF2">
              <w:rPr>
                <w:rFonts w:ascii="GHEA Grapalat" w:hAnsi="GHEA Grapalat" w:cs="Sylfaen"/>
                <w:color w:val="000000"/>
                <w:sz w:val="20"/>
                <w:szCs w:val="20"/>
                <w:lang w:val="hy-AM"/>
              </w:rPr>
              <w:t>Еда</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поставлять</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 случае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технический</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 описанию</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или</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поставлять</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 условиям</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несоответствие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приложение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придёт</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 случае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несоответствие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исправление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крайний срок</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является</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определенный</w:t>
            </w:r>
            <w:r w:rsidRPr="00602AF2">
              <w:rPr>
                <w:rFonts w:ascii="GHEA Grapalat" w:hAnsi="GHEA Grapalat"/>
                <w:color w:val="000000"/>
                <w:sz w:val="20"/>
                <w:szCs w:val="20"/>
                <w:lang w:val="hy-AM"/>
              </w:rPr>
              <w:t>1</w:t>
            </w:r>
            <w:r w:rsidRPr="00602AF2">
              <w:rPr>
                <w:rFonts w:ascii="GHEA Grapalat" w:hAnsi="GHEA Grapalat" w:cs="Sylfaen"/>
                <w:color w:val="000000"/>
                <w:sz w:val="20"/>
                <w:szCs w:val="20"/>
                <w:lang w:val="hy-AM"/>
              </w:rPr>
              <w:t>день</w:t>
            </w:r>
            <w:r w:rsidRPr="00602AF2">
              <w:rPr>
                <w:rFonts w:ascii="GHEA Grapalat" w:hAnsi="GHEA Grapalat"/>
                <w:color w:val="000000"/>
                <w:sz w:val="20"/>
                <w:szCs w:val="20"/>
                <w:lang w:val="hy-AM"/>
              </w:rPr>
              <w:t>:</w:t>
            </w:r>
          </w:p>
        </w:tc>
        <w:tc>
          <w:tcPr>
            <w:tcW w:w="992" w:type="dxa"/>
            <w:tcBorders>
              <w:top w:val="nil"/>
              <w:left w:val="single" w:sz="8" w:space="0" w:color="auto"/>
              <w:bottom w:val="single" w:sz="8" w:space="0" w:color="auto"/>
              <w:right w:val="nil"/>
            </w:tcBorders>
            <w:shd w:val="clear" w:color="auto" w:fill="auto"/>
            <w:vAlign w:val="center"/>
          </w:tcPr>
          <w:p w:rsidR="00F0799E" w:rsidRDefault="00F0799E" w:rsidP="007E0598">
            <w:pPr>
              <w:jc w:val="center"/>
              <w:rPr>
                <w:rFonts w:ascii="GHEA Grapalat" w:hAnsi="GHEA Grapalat" w:cs="Sylfaen"/>
                <w:color w:val="000000"/>
                <w:sz w:val="20"/>
                <w:szCs w:val="20"/>
              </w:rPr>
            </w:pPr>
            <w:r>
              <w:rPr>
                <w:rFonts w:ascii="Sylfaen" w:hAnsi="Sylfaen" w:cs="Sylfaen"/>
                <w:color w:val="000000"/>
                <w:sz w:val="20"/>
                <w:szCs w:val="20"/>
              </w:rPr>
              <w:t>кг</w:t>
            </w:r>
          </w:p>
        </w:tc>
        <w:tc>
          <w:tcPr>
            <w:tcW w:w="709" w:type="dxa"/>
          </w:tcPr>
          <w:p w:rsidR="00F0799E" w:rsidRPr="00602AF2" w:rsidRDefault="00F0799E" w:rsidP="007E0598">
            <w:pPr>
              <w:jc w:val="center"/>
              <w:rPr>
                <w:rFonts w:ascii="GHEA Grapalat" w:hAnsi="GHEA Grapalat"/>
                <w:sz w:val="20"/>
                <w:szCs w:val="20"/>
              </w:rPr>
            </w:pPr>
          </w:p>
        </w:tc>
        <w:tc>
          <w:tcPr>
            <w:tcW w:w="709" w:type="dxa"/>
          </w:tcPr>
          <w:p w:rsidR="00F0799E" w:rsidRPr="00602AF2" w:rsidRDefault="00F0799E" w:rsidP="007E0598">
            <w:pPr>
              <w:jc w:val="center"/>
              <w:rPr>
                <w:rFonts w:ascii="GHEA Grapalat" w:hAnsi="GHEA Grapalat"/>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rsidR="00F0799E" w:rsidRDefault="00F0799E" w:rsidP="007E0598">
            <w:pPr>
              <w:jc w:val="center"/>
              <w:rPr>
                <w:rFonts w:ascii="Calibri" w:hAnsi="Calibri"/>
                <w:color w:val="000000"/>
                <w:sz w:val="18"/>
                <w:szCs w:val="18"/>
              </w:rPr>
            </w:pPr>
            <w:r>
              <w:rPr>
                <w:rFonts w:ascii="Calibri" w:hAnsi="Calibri"/>
                <w:b/>
                <w:bCs/>
                <w:color w:val="000000"/>
                <w:sz w:val="20"/>
                <w:szCs w:val="20"/>
              </w:rPr>
              <w:t>50</w:t>
            </w:r>
          </w:p>
        </w:tc>
        <w:tc>
          <w:tcPr>
            <w:tcW w:w="992" w:type="dxa"/>
            <w:tcBorders>
              <w:top w:val="single" w:sz="4" w:space="0" w:color="auto"/>
              <w:bottom w:val="single" w:sz="4" w:space="0" w:color="auto"/>
            </w:tcBorders>
          </w:tcPr>
          <w:p w:rsidR="00F0799E" w:rsidRPr="006267DC" w:rsidRDefault="00F0799E" w:rsidP="007E0598">
            <w:pPr>
              <w:jc w:val="center"/>
              <w:rPr>
                <w:rFonts w:ascii="GHEA Grapalat" w:hAnsi="GHEA Grapalat" w:cs="Sylfaen"/>
                <w:sz w:val="16"/>
                <w:szCs w:val="16"/>
                <w:lang w:val="hy-AM"/>
              </w:rPr>
            </w:pPr>
            <w:r w:rsidRPr="006267DC">
              <w:rPr>
                <w:rFonts w:ascii="GHEA Grapalat" w:hAnsi="GHEA Grapalat" w:cs="Sylfaen"/>
                <w:sz w:val="16"/>
                <w:szCs w:val="16"/>
                <w:lang w:val="hy-AM"/>
              </w:rPr>
              <w:t>К</w:t>
            </w:r>
            <w:r w:rsidRPr="006267DC">
              <w:rPr>
                <w:rFonts w:ascii="MS Mincho" w:eastAsia="MS Mincho" w:hAnsi="MS Mincho" w:cs="MS Mincho" w:hint="eastAsia"/>
                <w:sz w:val="16"/>
                <w:szCs w:val="16"/>
                <w:lang w:val="hy-AM"/>
              </w:rPr>
              <w:t>․</w:t>
            </w:r>
            <w:r w:rsidRPr="006267DC">
              <w:rPr>
                <w:rFonts w:ascii="GHEA Grapalat" w:hAnsi="GHEA Grapalat"/>
                <w:sz w:val="16"/>
                <w:szCs w:val="16"/>
                <w:lang w:val="hy-AM"/>
              </w:rPr>
              <w:t xml:space="preserve"> </w:t>
            </w:r>
            <w:r w:rsidRPr="006267DC">
              <w:rPr>
                <w:rFonts w:ascii="GHEA Grapalat" w:hAnsi="GHEA Grapalat" w:cs="Sylfaen"/>
                <w:sz w:val="16"/>
                <w:szCs w:val="16"/>
                <w:lang w:val="hy-AM"/>
              </w:rPr>
              <w:t>Веди</w:t>
            </w:r>
            <w:r w:rsidRPr="006267DC">
              <w:rPr>
                <w:rFonts w:ascii="GHEA Grapalat" w:hAnsi="GHEA Grapalat"/>
                <w:sz w:val="16"/>
                <w:szCs w:val="16"/>
                <w:lang w:val="hy-AM"/>
              </w:rPr>
              <w:t xml:space="preserve"> </w:t>
            </w:r>
            <w:r w:rsidRPr="006267DC">
              <w:rPr>
                <w:rFonts w:ascii="GHEA Grapalat" w:hAnsi="GHEA Grapalat" w:cs="Sylfaen"/>
                <w:sz w:val="16"/>
                <w:szCs w:val="16"/>
                <w:lang w:val="hy-AM"/>
              </w:rPr>
              <w:t>Араратян</w:t>
            </w:r>
            <w:r w:rsidRPr="006267DC">
              <w:rPr>
                <w:rFonts w:ascii="GHEA Grapalat" w:hAnsi="GHEA Grapalat"/>
                <w:sz w:val="16"/>
                <w:szCs w:val="16"/>
                <w:lang w:val="hy-AM"/>
              </w:rPr>
              <w:t>81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F0799E" w:rsidRDefault="00F0799E" w:rsidP="007E0598">
            <w:pPr>
              <w:jc w:val="center"/>
              <w:rPr>
                <w:rFonts w:ascii="Calibri" w:hAnsi="Calibri"/>
                <w:color w:val="000000"/>
                <w:sz w:val="18"/>
                <w:szCs w:val="18"/>
              </w:rPr>
            </w:pPr>
            <w:r>
              <w:rPr>
                <w:rFonts w:ascii="Calibri" w:hAnsi="Calibri"/>
                <w:b/>
                <w:bCs/>
                <w:color w:val="000000"/>
                <w:sz w:val="20"/>
                <w:szCs w:val="20"/>
              </w:rPr>
              <w:t>50</w:t>
            </w:r>
          </w:p>
        </w:tc>
        <w:tc>
          <w:tcPr>
            <w:tcW w:w="1701" w:type="dxa"/>
          </w:tcPr>
          <w:p w:rsidR="00F0799E" w:rsidRDefault="00F0799E" w:rsidP="007E0598">
            <w:pPr>
              <w:jc w:val="center"/>
              <w:rPr>
                <w:rFonts w:ascii="GHEA Grapalat" w:hAnsi="GHEA Grapalat" w:cs="Sylfaen"/>
                <w:sz w:val="16"/>
                <w:szCs w:val="16"/>
                <w:lang w:val="hy-AM"/>
              </w:rPr>
            </w:pPr>
            <w:r w:rsidRPr="000612A8">
              <w:rPr>
                <w:rFonts w:ascii="GHEA Grapalat" w:hAnsi="GHEA Grapalat" w:cs="Sylfaen"/>
                <w:sz w:val="16"/>
                <w:szCs w:val="16"/>
                <w:lang w:val="hy-AM"/>
              </w:rPr>
              <w:t>После вступления контракта в силу, вплоть до последнего рабочего дня декабря 2026 года включительно, в детском саду.</w:t>
            </w:r>
          </w:p>
        </w:tc>
      </w:tr>
      <w:tr w:rsidR="00F0799E" w:rsidRPr="00602AF2" w:rsidTr="007E0598">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F0799E" w:rsidRPr="00602AF2" w:rsidRDefault="00F0799E" w:rsidP="00F0799E">
            <w:pPr>
              <w:pStyle w:val="aff3"/>
              <w:numPr>
                <w:ilvl w:val="0"/>
                <w:numId w:val="13"/>
              </w:numPr>
              <w:jc w:val="center"/>
              <w:rPr>
                <w:rFonts w:ascii="GHEA Grapalat" w:hAnsi="GHEA Grapalat"/>
                <w:color w:val="000000"/>
                <w:sz w:val="20"/>
                <w:szCs w:val="20"/>
              </w:rPr>
            </w:pPr>
          </w:p>
        </w:tc>
        <w:tc>
          <w:tcPr>
            <w:tcW w:w="1134" w:type="dxa"/>
            <w:tcBorders>
              <w:top w:val="nil"/>
              <w:left w:val="single" w:sz="8" w:space="0" w:color="auto"/>
              <w:bottom w:val="single" w:sz="8" w:space="0" w:color="auto"/>
              <w:right w:val="single" w:sz="8" w:space="0" w:color="auto"/>
            </w:tcBorders>
            <w:shd w:val="clear" w:color="auto" w:fill="auto"/>
            <w:vAlign w:val="center"/>
          </w:tcPr>
          <w:p w:rsidR="00F0799E" w:rsidRDefault="00F0799E" w:rsidP="007E0598">
            <w:pPr>
              <w:jc w:val="center"/>
              <w:rPr>
                <w:rFonts w:ascii="Calibri" w:hAnsi="Calibri"/>
                <w:color w:val="000000"/>
                <w:sz w:val="18"/>
                <w:szCs w:val="18"/>
              </w:rPr>
            </w:pPr>
            <w:r>
              <w:rPr>
                <w:rFonts w:ascii="Calibri" w:hAnsi="Calibri"/>
                <w:color w:val="000000"/>
                <w:sz w:val="20"/>
                <w:szCs w:val="20"/>
              </w:rPr>
              <w:t>03222128</w:t>
            </w:r>
          </w:p>
        </w:tc>
        <w:tc>
          <w:tcPr>
            <w:tcW w:w="1559" w:type="dxa"/>
            <w:tcBorders>
              <w:top w:val="single" w:sz="4" w:space="0" w:color="auto"/>
              <w:left w:val="nil"/>
              <w:bottom w:val="single" w:sz="4" w:space="0" w:color="auto"/>
              <w:right w:val="single" w:sz="4" w:space="0" w:color="auto"/>
            </w:tcBorders>
            <w:shd w:val="clear" w:color="auto" w:fill="auto"/>
            <w:vAlign w:val="center"/>
          </w:tcPr>
          <w:p w:rsidR="00F0799E" w:rsidRPr="009A0572" w:rsidRDefault="00F0799E" w:rsidP="007E0598">
            <w:pPr>
              <w:jc w:val="center"/>
              <w:rPr>
                <w:rFonts w:ascii="GHEA Grapalat" w:hAnsi="GHEA Grapalat" w:cs="Arial"/>
                <w:bCs/>
                <w:sz w:val="22"/>
                <w:szCs w:val="22"/>
              </w:rPr>
            </w:pPr>
            <w:r>
              <w:rPr>
                <w:rFonts w:ascii="Sylfaen" w:hAnsi="Sylfaen" w:cs="Sylfaen"/>
                <w:color w:val="000000"/>
                <w:sz w:val="20"/>
                <w:szCs w:val="20"/>
              </w:rPr>
              <w:t>Яблоко</w:t>
            </w:r>
          </w:p>
        </w:tc>
        <w:tc>
          <w:tcPr>
            <w:tcW w:w="993" w:type="dxa"/>
            <w:tcBorders>
              <w:left w:val="single" w:sz="4" w:space="0" w:color="auto"/>
            </w:tcBorders>
          </w:tcPr>
          <w:p w:rsidR="00F0799E" w:rsidRPr="00602AF2" w:rsidRDefault="00F0799E" w:rsidP="007E0598">
            <w:pPr>
              <w:jc w:val="center"/>
              <w:rPr>
                <w:rFonts w:ascii="GHEA Grapalat" w:hAnsi="GHEA Grapalat"/>
                <w:sz w:val="20"/>
                <w:szCs w:val="20"/>
              </w:rPr>
            </w:pPr>
          </w:p>
        </w:tc>
        <w:tc>
          <w:tcPr>
            <w:tcW w:w="4961" w:type="dxa"/>
          </w:tcPr>
          <w:p w:rsidR="00F0799E" w:rsidRPr="00602AF2" w:rsidRDefault="00F0799E" w:rsidP="007E0598">
            <w:pPr>
              <w:jc w:val="center"/>
              <w:rPr>
                <w:rFonts w:ascii="GHEA Grapalat" w:hAnsi="GHEA Grapalat" w:cs="Sylfaen"/>
                <w:color w:val="000000"/>
                <w:sz w:val="20"/>
                <w:szCs w:val="20"/>
              </w:rPr>
            </w:pPr>
            <w:r w:rsidRPr="00602AF2">
              <w:rPr>
                <w:rFonts w:ascii="GHEA Grapalat" w:hAnsi="GHEA Grapalat"/>
                <w:sz w:val="20"/>
                <w:szCs w:val="20"/>
                <w:lang w:val="hy-AM"/>
              </w:rPr>
              <w:t>Свежие яблоки, отборная группа I, различные сорта Армении, узкий диаметр не менее 5 см, безопасность и маркировка в соответствии с «Техническим регламентом по свежим фруктам и овощам», утвержденным Постановлением Правительства РА № 1913-Н от 21 декабря 2006 г. и статьей 9 Закона РА «О безопасности пищевых продуктов».</w:t>
            </w:r>
            <w:r w:rsidRPr="00602AF2">
              <w:rPr>
                <w:rFonts w:ascii="GHEA Grapalat" w:hAnsi="GHEA Grapalat" w:cs="Sylfaen"/>
                <w:color w:val="000000"/>
                <w:sz w:val="20"/>
                <w:szCs w:val="20"/>
                <w:lang w:val="hy-AM"/>
              </w:rPr>
              <w:t>Еда</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поставлять</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 случае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технический</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 описанию</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или</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поставлять</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 условиям</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несоответствие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приложение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придёт</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 случае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несоответствие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исправление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крайний срок</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является</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определенный</w:t>
            </w:r>
            <w:r w:rsidRPr="00602AF2">
              <w:rPr>
                <w:rFonts w:ascii="GHEA Grapalat" w:hAnsi="GHEA Grapalat"/>
                <w:color w:val="000000"/>
                <w:sz w:val="20"/>
                <w:szCs w:val="20"/>
                <w:lang w:val="hy-AM"/>
              </w:rPr>
              <w:t>1</w:t>
            </w:r>
            <w:r w:rsidRPr="00602AF2">
              <w:rPr>
                <w:rFonts w:ascii="GHEA Grapalat" w:hAnsi="GHEA Grapalat" w:cs="Sylfaen"/>
                <w:color w:val="000000"/>
                <w:sz w:val="20"/>
                <w:szCs w:val="20"/>
                <w:lang w:val="hy-AM"/>
              </w:rPr>
              <w:t>день</w:t>
            </w:r>
            <w:r w:rsidRPr="00602AF2">
              <w:rPr>
                <w:rFonts w:ascii="GHEA Grapalat" w:hAnsi="GHEA Grapalat"/>
                <w:color w:val="000000"/>
                <w:sz w:val="20"/>
                <w:szCs w:val="20"/>
                <w:lang w:val="hy-AM"/>
              </w:rPr>
              <w:t>:</w:t>
            </w:r>
          </w:p>
        </w:tc>
        <w:tc>
          <w:tcPr>
            <w:tcW w:w="992" w:type="dxa"/>
            <w:tcBorders>
              <w:top w:val="nil"/>
              <w:left w:val="single" w:sz="8" w:space="0" w:color="auto"/>
              <w:bottom w:val="single" w:sz="8" w:space="0" w:color="auto"/>
              <w:right w:val="nil"/>
            </w:tcBorders>
            <w:shd w:val="clear" w:color="auto" w:fill="auto"/>
            <w:vAlign w:val="center"/>
          </w:tcPr>
          <w:p w:rsidR="00F0799E" w:rsidRDefault="00F0799E" w:rsidP="007E0598">
            <w:pPr>
              <w:jc w:val="center"/>
              <w:rPr>
                <w:rFonts w:ascii="GHEA Grapalat" w:hAnsi="GHEA Grapalat" w:cs="Sylfaen"/>
                <w:color w:val="000000"/>
                <w:sz w:val="20"/>
                <w:szCs w:val="20"/>
              </w:rPr>
            </w:pPr>
            <w:r>
              <w:rPr>
                <w:rFonts w:ascii="Sylfaen" w:hAnsi="Sylfaen" w:cs="Sylfaen"/>
                <w:color w:val="000000"/>
                <w:sz w:val="20"/>
                <w:szCs w:val="20"/>
              </w:rPr>
              <w:t>кг</w:t>
            </w:r>
          </w:p>
        </w:tc>
        <w:tc>
          <w:tcPr>
            <w:tcW w:w="709" w:type="dxa"/>
          </w:tcPr>
          <w:p w:rsidR="00F0799E" w:rsidRPr="00602AF2" w:rsidRDefault="00F0799E" w:rsidP="007E0598">
            <w:pPr>
              <w:jc w:val="center"/>
              <w:rPr>
                <w:rFonts w:ascii="GHEA Grapalat" w:hAnsi="GHEA Grapalat"/>
                <w:sz w:val="20"/>
                <w:szCs w:val="20"/>
              </w:rPr>
            </w:pPr>
          </w:p>
        </w:tc>
        <w:tc>
          <w:tcPr>
            <w:tcW w:w="709" w:type="dxa"/>
          </w:tcPr>
          <w:p w:rsidR="00F0799E" w:rsidRPr="00602AF2" w:rsidRDefault="00F0799E" w:rsidP="007E0598">
            <w:pPr>
              <w:jc w:val="center"/>
              <w:rPr>
                <w:rFonts w:ascii="GHEA Grapalat" w:hAnsi="GHEA Grapalat"/>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rsidR="00F0799E" w:rsidRDefault="00F0799E" w:rsidP="007E0598">
            <w:pPr>
              <w:jc w:val="center"/>
              <w:rPr>
                <w:rFonts w:ascii="Calibri" w:hAnsi="Calibri"/>
                <w:color w:val="000000"/>
                <w:sz w:val="18"/>
                <w:szCs w:val="18"/>
              </w:rPr>
            </w:pPr>
            <w:r>
              <w:rPr>
                <w:rFonts w:ascii="Calibri" w:hAnsi="Calibri"/>
                <w:b/>
                <w:bCs/>
                <w:color w:val="000000"/>
                <w:sz w:val="20"/>
                <w:szCs w:val="20"/>
              </w:rPr>
              <w:t>1600</w:t>
            </w:r>
          </w:p>
        </w:tc>
        <w:tc>
          <w:tcPr>
            <w:tcW w:w="992" w:type="dxa"/>
            <w:tcBorders>
              <w:top w:val="single" w:sz="4" w:space="0" w:color="auto"/>
              <w:bottom w:val="single" w:sz="4" w:space="0" w:color="auto"/>
            </w:tcBorders>
          </w:tcPr>
          <w:p w:rsidR="00F0799E" w:rsidRPr="006267DC" w:rsidRDefault="00F0799E" w:rsidP="007E0598">
            <w:pPr>
              <w:jc w:val="center"/>
              <w:rPr>
                <w:rFonts w:ascii="GHEA Grapalat" w:hAnsi="GHEA Grapalat" w:cs="Sylfaen"/>
                <w:sz w:val="16"/>
                <w:szCs w:val="16"/>
                <w:lang w:val="hy-AM"/>
              </w:rPr>
            </w:pPr>
            <w:r w:rsidRPr="006267DC">
              <w:rPr>
                <w:rFonts w:ascii="GHEA Grapalat" w:hAnsi="GHEA Grapalat" w:cs="Sylfaen"/>
                <w:sz w:val="16"/>
                <w:szCs w:val="16"/>
                <w:lang w:val="hy-AM"/>
              </w:rPr>
              <w:t>К</w:t>
            </w:r>
            <w:r w:rsidRPr="006267DC">
              <w:rPr>
                <w:rFonts w:ascii="MS Mincho" w:eastAsia="MS Mincho" w:hAnsi="MS Mincho" w:cs="MS Mincho" w:hint="eastAsia"/>
                <w:sz w:val="16"/>
                <w:szCs w:val="16"/>
                <w:lang w:val="hy-AM"/>
              </w:rPr>
              <w:t>․</w:t>
            </w:r>
            <w:r w:rsidRPr="006267DC">
              <w:rPr>
                <w:rFonts w:ascii="GHEA Grapalat" w:hAnsi="GHEA Grapalat"/>
                <w:sz w:val="16"/>
                <w:szCs w:val="16"/>
                <w:lang w:val="hy-AM"/>
              </w:rPr>
              <w:t xml:space="preserve"> </w:t>
            </w:r>
            <w:r w:rsidRPr="006267DC">
              <w:rPr>
                <w:rFonts w:ascii="GHEA Grapalat" w:hAnsi="GHEA Grapalat" w:cs="Sylfaen"/>
                <w:sz w:val="16"/>
                <w:szCs w:val="16"/>
                <w:lang w:val="hy-AM"/>
              </w:rPr>
              <w:t>Веди</w:t>
            </w:r>
            <w:r w:rsidRPr="006267DC">
              <w:rPr>
                <w:rFonts w:ascii="GHEA Grapalat" w:hAnsi="GHEA Grapalat"/>
                <w:sz w:val="16"/>
                <w:szCs w:val="16"/>
                <w:lang w:val="hy-AM"/>
              </w:rPr>
              <w:t xml:space="preserve"> </w:t>
            </w:r>
            <w:r w:rsidRPr="006267DC">
              <w:rPr>
                <w:rFonts w:ascii="GHEA Grapalat" w:hAnsi="GHEA Grapalat" w:cs="Sylfaen"/>
                <w:sz w:val="16"/>
                <w:szCs w:val="16"/>
                <w:lang w:val="hy-AM"/>
              </w:rPr>
              <w:t>Араратян</w:t>
            </w:r>
            <w:r w:rsidRPr="006267DC">
              <w:rPr>
                <w:rFonts w:ascii="GHEA Grapalat" w:hAnsi="GHEA Grapalat"/>
                <w:sz w:val="16"/>
                <w:szCs w:val="16"/>
                <w:lang w:val="hy-AM"/>
              </w:rPr>
              <w:t>81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F0799E" w:rsidRDefault="00F0799E" w:rsidP="007E0598">
            <w:pPr>
              <w:jc w:val="center"/>
              <w:rPr>
                <w:rFonts w:ascii="Calibri" w:hAnsi="Calibri"/>
                <w:color w:val="000000"/>
                <w:sz w:val="18"/>
                <w:szCs w:val="18"/>
              </w:rPr>
            </w:pPr>
            <w:r>
              <w:rPr>
                <w:rFonts w:ascii="Calibri" w:hAnsi="Calibri"/>
                <w:b/>
                <w:bCs/>
                <w:color w:val="000000"/>
                <w:sz w:val="20"/>
                <w:szCs w:val="20"/>
              </w:rPr>
              <w:t>1600</w:t>
            </w:r>
          </w:p>
        </w:tc>
        <w:tc>
          <w:tcPr>
            <w:tcW w:w="1701" w:type="dxa"/>
          </w:tcPr>
          <w:p w:rsidR="00F0799E" w:rsidRDefault="00F0799E" w:rsidP="007E0598">
            <w:pPr>
              <w:jc w:val="center"/>
              <w:rPr>
                <w:rFonts w:ascii="GHEA Grapalat" w:hAnsi="GHEA Grapalat" w:cs="Sylfaen"/>
                <w:sz w:val="16"/>
                <w:szCs w:val="16"/>
                <w:lang w:val="hy-AM"/>
              </w:rPr>
            </w:pPr>
            <w:r w:rsidRPr="000612A8">
              <w:rPr>
                <w:rFonts w:ascii="GHEA Grapalat" w:hAnsi="GHEA Grapalat" w:cs="Sylfaen"/>
                <w:sz w:val="16"/>
                <w:szCs w:val="16"/>
                <w:lang w:val="hy-AM"/>
              </w:rPr>
              <w:t>После вступления контракта в силу, вплоть до последнего рабочего дня декабря 2026 года включительно, в детском саду.</w:t>
            </w:r>
          </w:p>
        </w:tc>
      </w:tr>
      <w:tr w:rsidR="00F0799E" w:rsidRPr="00602AF2" w:rsidTr="007E0598">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F0799E" w:rsidRPr="00602AF2" w:rsidRDefault="00F0799E" w:rsidP="00F0799E">
            <w:pPr>
              <w:pStyle w:val="aff3"/>
              <w:numPr>
                <w:ilvl w:val="0"/>
                <w:numId w:val="13"/>
              </w:numPr>
              <w:jc w:val="center"/>
              <w:rPr>
                <w:rFonts w:ascii="GHEA Grapalat" w:hAnsi="GHEA Grapalat"/>
                <w:color w:val="000000"/>
                <w:sz w:val="20"/>
                <w:szCs w:val="20"/>
              </w:rPr>
            </w:pPr>
          </w:p>
        </w:tc>
        <w:tc>
          <w:tcPr>
            <w:tcW w:w="1134" w:type="dxa"/>
            <w:tcBorders>
              <w:top w:val="nil"/>
              <w:left w:val="single" w:sz="8" w:space="0" w:color="auto"/>
              <w:bottom w:val="single" w:sz="8" w:space="0" w:color="auto"/>
              <w:right w:val="single" w:sz="8" w:space="0" w:color="auto"/>
            </w:tcBorders>
            <w:shd w:val="clear" w:color="auto" w:fill="auto"/>
            <w:vAlign w:val="center"/>
          </w:tcPr>
          <w:p w:rsidR="00F0799E" w:rsidRDefault="00F0799E" w:rsidP="007E0598">
            <w:pPr>
              <w:jc w:val="center"/>
              <w:rPr>
                <w:rFonts w:ascii="Calibri" w:hAnsi="Calibri"/>
                <w:color w:val="000000"/>
                <w:sz w:val="18"/>
                <w:szCs w:val="18"/>
              </w:rPr>
            </w:pPr>
            <w:r>
              <w:rPr>
                <w:rFonts w:ascii="Calibri" w:hAnsi="Calibri"/>
                <w:color w:val="000000"/>
                <w:sz w:val="20"/>
                <w:szCs w:val="20"/>
              </w:rPr>
              <w:t>03222100</w:t>
            </w:r>
          </w:p>
        </w:tc>
        <w:tc>
          <w:tcPr>
            <w:tcW w:w="1559" w:type="dxa"/>
            <w:tcBorders>
              <w:top w:val="single" w:sz="4" w:space="0" w:color="auto"/>
              <w:left w:val="nil"/>
              <w:bottom w:val="single" w:sz="4" w:space="0" w:color="auto"/>
              <w:right w:val="single" w:sz="4" w:space="0" w:color="auto"/>
            </w:tcBorders>
            <w:shd w:val="clear" w:color="auto" w:fill="auto"/>
            <w:vAlign w:val="center"/>
          </w:tcPr>
          <w:p w:rsidR="00F0799E" w:rsidRPr="009A0572" w:rsidRDefault="00F0799E" w:rsidP="007E0598">
            <w:pPr>
              <w:jc w:val="center"/>
              <w:rPr>
                <w:rFonts w:ascii="GHEA Grapalat" w:hAnsi="GHEA Grapalat" w:cs="Arial"/>
                <w:bCs/>
                <w:sz w:val="22"/>
                <w:szCs w:val="22"/>
              </w:rPr>
            </w:pPr>
            <w:r>
              <w:rPr>
                <w:rFonts w:ascii="Sylfaen" w:hAnsi="Sylfaen" w:cs="Sylfaen"/>
                <w:color w:val="000000"/>
                <w:sz w:val="20"/>
                <w:szCs w:val="20"/>
              </w:rPr>
              <w:t>Банан</w:t>
            </w:r>
          </w:p>
        </w:tc>
        <w:tc>
          <w:tcPr>
            <w:tcW w:w="993" w:type="dxa"/>
            <w:tcBorders>
              <w:left w:val="single" w:sz="4" w:space="0" w:color="auto"/>
            </w:tcBorders>
          </w:tcPr>
          <w:p w:rsidR="00F0799E" w:rsidRPr="00602AF2" w:rsidRDefault="00F0799E" w:rsidP="007E0598">
            <w:pPr>
              <w:jc w:val="center"/>
              <w:rPr>
                <w:rFonts w:ascii="GHEA Grapalat" w:hAnsi="GHEA Grapalat"/>
                <w:sz w:val="20"/>
                <w:szCs w:val="20"/>
              </w:rPr>
            </w:pPr>
          </w:p>
        </w:tc>
        <w:tc>
          <w:tcPr>
            <w:tcW w:w="4961" w:type="dxa"/>
          </w:tcPr>
          <w:p w:rsidR="00F0799E" w:rsidRPr="001A441F" w:rsidRDefault="00F0799E" w:rsidP="007E0598">
            <w:pPr>
              <w:jc w:val="center"/>
              <w:rPr>
                <w:rFonts w:ascii="GHEA Grapalat" w:hAnsi="GHEA Grapalat" w:cs="Sylfaen"/>
                <w:color w:val="000000"/>
                <w:sz w:val="20"/>
                <w:szCs w:val="20"/>
                <w:lang w:val="hy-AM"/>
              </w:rPr>
            </w:pPr>
            <w:r w:rsidRPr="00602AF2">
              <w:rPr>
                <w:rFonts w:ascii="GHEA Grapalat" w:hAnsi="GHEA Grapalat"/>
                <w:sz w:val="20"/>
                <w:szCs w:val="20"/>
                <w:lang w:val="hy-AM"/>
              </w:rPr>
              <w:t>Свежие бананы, фруктовая группа II. Безопасность и маркировка в соответствии с «Техническим регламентом по свежим фруктам и овощам», утвержденным Постановлением Правительства Республики Армения № 1913-Н от 21 декабря 2006 г., и статьей 9 Закона Республики Армения «О безопасности пищевых продуктов».</w:t>
            </w:r>
            <w:r w:rsidRPr="00602AF2">
              <w:rPr>
                <w:rFonts w:ascii="GHEA Grapalat" w:hAnsi="GHEA Grapalat" w:cs="Sylfaen"/>
                <w:color w:val="000000"/>
                <w:sz w:val="20"/>
                <w:szCs w:val="20"/>
                <w:lang w:val="hy-AM"/>
              </w:rPr>
              <w:t>Еда</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поставлять</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 случае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технический</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 описанию</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или</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поставлять</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 условиям</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несоответствие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приложение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придёт</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 случае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несоответствие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исправление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крайний срок</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является</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определенный</w:t>
            </w:r>
            <w:r w:rsidRPr="00602AF2">
              <w:rPr>
                <w:rFonts w:ascii="GHEA Grapalat" w:hAnsi="GHEA Grapalat"/>
                <w:color w:val="000000"/>
                <w:sz w:val="20"/>
                <w:szCs w:val="20"/>
                <w:lang w:val="hy-AM"/>
              </w:rPr>
              <w:t>1</w:t>
            </w:r>
            <w:r w:rsidRPr="00602AF2">
              <w:rPr>
                <w:rFonts w:ascii="GHEA Grapalat" w:hAnsi="GHEA Grapalat" w:cs="Sylfaen"/>
                <w:color w:val="000000"/>
                <w:sz w:val="20"/>
                <w:szCs w:val="20"/>
                <w:lang w:val="hy-AM"/>
              </w:rPr>
              <w:t>день</w:t>
            </w:r>
            <w:r w:rsidRPr="00602AF2">
              <w:rPr>
                <w:rFonts w:ascii="GHEA Grapalat" w:hAnsi="GHEA Grapalat"/>
                <w:color w:val="000000"/>
                <w:sz w:val="20"/>
                <w:szCs w:val="20"/>
                <w:lang w:val="hy-AM"/>
              </w:rPr>
              <w:t>:</w:t>
            </w:r>
          </w:p>
        </w:tc>
        <w:tc>
          <w:tcPr>
            <w:tcW w:w="992" w:type="dxa"/>
            <w:tcBorders>
              <w:top w:val="nil"/>
              <w:left w:val="single" w:sz="8" w:space="0" w:color="auto"/>
              <w:bottom w:val="single" w:sz="8" w:space="0" w:color="auto"/>
              <w:right w:val="nil"/>
            </w:tcBorders>
            <w:shd w:val="clear" w:color="auto" w:fill="auto"/>
            <w:vAlign w:val="center"/>
          </w:tcPr>
          <w:p w:rsidR="00F0799E" w:rsidRDefault="00F0799E" w:rsidP="007E0598">
            <w:pPr>
              <w:jc w:val="center"/>
              <w:rPr>
                <w:rFonts w:ascii="GHEA Grapalat" w:hAnsi="GHEA Grapalat" w:cs="Sylfaen"/>
                <w:color w:val="000000"/>
                <w:sz w:val="20"/>
                <w:szCs w:val="20"/>
              </w:rPr>
            </w:pPr>
            <w:r>
              <w:rPr>
                <w:rFonts w:ascii="Sylfaen" w:hAnsi="Sylfaen" w:cs="Sylfaen"/>
                <w:color w:val="000000"/>
                <w:sz w:val="20"/>
                <w:szCs w:val="20"/>
              </w:rPr>
              <w:t>кг</w:t>
            </w:r>
          </w:p>
        </w:tc>
        <w:tc>
          <w:tcPr>
            <w:tcW w:w="709" w:type="dxa"/>
          </w:tcPr>
          <w:p w:rsidR="00F0799E" w:rsidRPr="00602AF2" w:rsidRDefault="00F0799E" w:rsidP="007E0598">
            <w:pPr>
              <w:jc w:val="center"/>
              <w:rPr>
                <w:rFonts w:ascii="GHEA Grapalat" w:hAnsi="GHEA Grapalat"/>
                <w:sz w:val="20"/>
                <w:szCs w:val="20"/>
              </w:rPr>
            </w:pPr>
          </w:p>
        </w:tc>
        <w:tc>
          <w:tcPr>
            <w:tcW w:w="709" w:type="dxa"/>
          </w:tcPr>
          <w:p w:rsidR="00F0799E" w:rsidRPr="00602AF2" w:rsidRDefault="00F0799E" w:rsidP="007E0598">
            <w:pPr>
              <w:jc w:val="center"/>
              <w:rPr>
                <w:rFonts w:ascii="GHEA Grapalat" w:hAnsi="GHEA Grapalat"/>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rsidR="00F0799E" w:rsidRDefault="00F0799E" w:rsidP="007E0598">
            <w:pPr>
              <w:jc w:val="center"/>
              <w:rPr>
                <w:rFonts w:ascii="Calibri" w:hAnsi="Calibri"/>
                <w:color w:val="000000"/>
                <w:sz w:val="18"/>
                <w:szCs w:val="18"/>
              </w:rPr>
            </w:pPr>
            <w:r>
              <w:rPr>
                <w:rFonts w:ascii="Calibri" w:hAnsi="Calibri"/>
                <w:b/>
                <w:bCs/>
                <w:color w:val="000000"/>
                <w:sz w:val="20"/>
                <w:szCs w:val="20"/>
              </w:rPr>
              <w:t>300</w:t>
            </w:r>
          </w:p>
        </w:tc>
        <w:tc>
          <w:tcPr>
            <w:tcW w:w="992" w:type="dxa"/>
            <w:tcBorders>
              <w:top w:val="single" w:sz="4" w:space="0" w:color="auto"/>
              <w:bottom w:val="single" w:sz="4" w:space="0" w:color="auto"/>
            </w:tcBorders>
          </w:tcPr>
          <w:p w:rsidR="00F0799E" w:rsidRPr="006267DC" w:rsidRDefault="00F0799E" w:rsidP="007E0598">
            <w:pPr>
              <w:jc w:val="center"/>
              <w:rPr>
                <w:rFonts w:ascii="GHEA Grapalat" w:hAnsi="GHEA Grapalat" w:cs="Sylfaen"/>
                <w:sz w:val="16"/>
                <w:szCs w:val="16"/>
                <w:lang w:val="hy-AM"/>
              </w:rPr>
            </w:pPr>
            <w:r w:rsidRPr="006267DC">
              <w:rPr>
                <w:rFonts w:ascii="GHEA Grapalat" w:hAnsi="GHEA Grapalat" w:cs="Sylfaen"/>
                <w:sz w:val="16"/>
                <w:szCs w:val="16"/>
                <w:lang w:val="hy-AM"/>
              </w:rPr>
              <w:t>К</w:t>
            </w:r>
            <w:r w:rsidRPr="006267DC">
              <w:rPr>
                <w:rFonts w:ascii="MS Mincho" w:eastAsia="MS Mincho" w:hAnsi="MS Mincho" w:cs="MS Mincho" w:hint="eastAsia"/>
                <w:sz w:val="16"/>
                <w:szCs w:val="16"/>
                <w:lang w:val="hy-AM"/>
              </w:rPr>
              <w:t>․</w:t>
            </w:r>
            <w:r w:rsidRPr="006267DC">
              <w:rPr>
                <w:rFonts w:ascii="GHEA Grapalat" w:hAnsi="GHEA Grapalat"/>
                <w:sz w:val="16"/>
                <w:szCs w:val="16"/>
                <w:lang w:val="hy-AM"/>
              </w:rPr>
              <w:t xml:space="preserve"> </w:t>
            </w:r>
            <w:r w:rsidRPr="006267DC">
              <w:rPr>
                <w:rFonts w:ascii="GHEA Grapalat" w:hAnsi="GHEA Grapalat" w:cs="Sylfaen"/>
                <w:sz w:val="16"/>
                <w:szCs w:val="16"/>
                <w:lang w:val="hy-AM"/>
              </w:rPr>
              <w:t>Веди</w:t>
            </w:r>
            <w:r w:rsidRPr="006267DC">
              <w:rPr>
                <w:rFonts w:ascii="GHEA Grapalat" w:hAnsi="GHEA Grapalat"/>
                <w:sz w:val="16"/>
                <w:szCs w:val="16"/>
                <w:lang w:val="hy-AM"/>
              </w:rPr>
              <w:t xml:space="preserve"> </w:t>
            </w:r>
            <w:r w:rsidRPr="006267DC">
              <w:rPr>
                <w:rFonts w:ascii="GHEA Grapalat" w:hAnsi="GHEA Grapalat" w:cs="Sylfaen"/>
                <w:sz w:val="16"/>
                <w:szCs w:val="16"/>
                <w:lang w:val="hy-AM"/>
              </w:rPr>
              <w:t>Араратян</w:t>
            </w:r>
            <w:r w:rsidRPr="006267DC">
              <w:rPr>
                <w:rFonts w:ascii="GHEA Grapalat" w:hAnsi="GHEA Grapalat"/>
                <w:sz w:val="16"/>
                <w:szCs w:val="16"/>
                <w:lang w:val="hy-AM"/>
              </w:rPr>
              <w:t>81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F0799E" w:rsidRDefault="00F0799E" w:rsidP="007E0598">
            <w:pPr>
              <w:jc w:val="center"/>
              <w:rPr>
                <w:rFonts w:ascii="Calibri" w:hAnsi="Calibri"/>
                <w:color w:val="000000"/>
                <w:sz w:val="18"/>
                <w:szCs w:val="18"/>
              </w:rPr>
            </w:pPr>
            <w:r>
              <w:rPr>
                <w:rFonts w:ascii="Calibri" w:hAnsi="Calibri"/>
                <w:b/>
                <w:bCs/>
                <w:color w:val="000000"/>
                <w:sz w:val="20"/>
                <w:szCs w:val="20"/>
              </w:rPr>
              <w:t>300</w:t>
            </w:r>
          </w:p>
        </w:tc>
        <w:tc>
          <w:tcPr>
            <w:tcW w:w="1701" w:type="dxa"/>
          </w:tcPr>
          <w:p w:rsidR="00F0799E" w:rsidRDefault="00F0799E" w:rsidP="007E0598">
            <w:pPr>
              <w:jc w:val="center"/>
              <w:rPr>
                <w:rFonts w:ascii="GHEA Grapalat" w:hAnsi="GHEA Grapalat" w:cs="Sylfaen"/>
                <w:sz w:val="16"/>
                <w:szCs w:val="16"/>
                <w:lang w:val="hy-AM"/>
              </w:rPr>
            </w:pPr>
            <w:r w:rsidRPr="000612A8">
              <w:rPr>
                <w:rFonts w:ascii="GHEA Grapalat" w:hAnsi="GHEA Grapalat" w:cs="Sylfaen"/>
                <w:sz w:val="16"/>
                <w:szCs w:val="16"/>
                <w:lang w:val="hy-AM"/>
              </w:rPr>
              <w:t>После вступления контракта в силу, вплоть до последнего рабочего дня декабря 2026 года включительно, в детском саду.</w:t>
            </w:r>
          </w:p>
        </w:tc>
      </w:tr>
      <w:tr w:rsidR="00F0799E" w:rsidRPr="00602AF2" w:rsidTr="007E0598">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F0799E" w:rsidRPr="00602AF2" w:rsidRDefault="00F0799E" w:rsidP="00F0799E">
            <w:pPr>
              <w:pStyle w:val="aff3"/>
              <w:numPr>
                <w:ilvl w:val="0"/>
                <w:numId w:val="13"/>
              </w:numPr>
              <w:jc w:val="center"/>
              <w:rPr>
                <w:rFonts w:ascii="GHEA Grapalat" w:hAnsi="GHEA Grapalat"/>
                <w:color w:val="000000"/>
                <w:sz w:val="20"/>
                <w:szCs w:val="20"/>
              </w:rPr>
            </w:pPr>
          </w:p>
        </w:tc>
        <w:tc>
          <w:tcPr>
            <w:tcW w:w="1134" w:type="dxa"/>
            <w:tcBorders>
              <w:top w:val="nil"/>
              <w:left w:val="single" w:sz="8" w:space="0" w:color="auto"/>
              <w:bottom w:val="single" w:sz="8" w:space="0" w:color="auto"/>
              <w:right w:val="single" w:sz="8" w:space="0" w:color="auto"/>
            </w:tcBorders>
            <w:shd w:val="clear" w:color="auto" w:fill="auto"/>
            <w:vAlign w:val="center"/>
          </w:tcPr>
          <w:p w:rsidR="00F0799E" w:rsidRDefault="00F0799E" w:rsidP="007E0598">
            <w:pPr>
              <w:jc w:val="center"/>
              <w:rPr>
                <w:rFonts w:ascii="Calibri" w:hAnsi="Calibri"/>
                <w:color w:val="000000"/>
                <w:sz w:val="18"/>
                <w:szCs w:val="18"/>
              </w:rPr>
            </w:pPr>
            <w:r>
              <w:rPr>
                <w:rFonts w:ascii="Calibri" w:hAnsi="Calibri"/>
                <w:color w:val="000000"/>
                <w:sz w:val="20"/>
                <w:szCs w:val="20"/>
              </w:rPr>
              <w:t>03222125</w:t>
            </w:r>
          </w:p>
        </w:tc>
        <w:tc>
          <w:tcPr>
            <w:tcW w:w="1559" w:type="dxa"/>
            <w:tcBorders>
              <w:top w:val="single" w:sz="4" w:space="0" w:color="auto"/>
              <w:left w:val="nil"/>
              <w:bottom w:val="single" w:sz="4" w:space="0" w:color="auto"/>
              <w:right w:val="single" w:sz="4" w:space="0" w:color="auto"/>
            </w:tcBorders>
            <w:shd w:val="clear" w:color="auto" w:fill="auto"/>
            <w:vAlign w:val="center"/>
          </w:tcPr>
          <w:p w:rsidR="00F0799E" w:rsidRPr="009A0572" w:rsidRDefault="00F0799E" w:rsidP="007E0598">
            <w:pPr>
              <w:jc w:val="center"/>
              <w:rPr>
                <w:rFonts w:ascii="GHEA Grapalat" w:hAnsi="GHEA Grapalat" w:cs="Arial"/>
                <w:bCs/>
                <w:sz w:val="22"/>
                <w:szCs w:val="22"/>
              </w:rPr>
            </w:pPr>
            <w:r>
              <w:rPr>
                <w:rFonts w:ascii="Sylfaen" w:hAnsi="Sylfaen" w:cs="Sylfaen"/>
                <w:color w:val="000000"/>
                <w:sz w:val="20"/>
                <w:szCs w:val="20"/>
              </w:rPr>
              <w:t>Клубника</w:t>
            </w:r>
            <w:r>
              <w:rPr>
                <w:rFonts w:ascii="Calibri" w:hAnsi="Calibri"/>
                <w:color w:val="000000"/>
                <w:sz w:val="20"/>
                <w:szCs w:val="20"/>
              </w:rPr>
              <w:t>(</w:t>
            </w:r>
            <w:r>
              <w:rPr>
                <w:rFonts w:ascii="Sylfaen" w:hAnsi="Sylfaen" w:cs="Sylfaen"/>
                <w:color w:val="000000"/>
                <w:sz w:val="20"/>
                <w:szCs w:val="20"/>
              </w:rPr>
              <w:t>сезонный</w:t>
            </w:r>
            <w:r>
              <w:rPr>
                <w:rFonts w:ascii="Calibri" w:hAnsi="Calibri"/>
                <w:color w:val="000000"/>
                <w:sz w:val="20"/>
                <w:szCs w:val="20"/>
              </w:rPr>
              <w:t>)</w:t>
            </w:r>
          </w:p>
        </w:tc>
        <w:tc>
          <w:tcPr>
            <w:tcW w:w="993" w:type="dxa"/>
            <w:tcBorders>
              <w:left w:val="single" w:sz="4" w:space="0" w:color="auto"/>
            </w:tcBorders>
          </w:tcPr>
          <w:p w:rsidR="00F0799E" w:rsidRPr="00602AF2" w:rsidRDefault="00F0799E" w:rsidP="007E0598">
            <w:pPr>
              <w:jc w:val="center"/>
              <w:rPr>
                <w:rFonts w:ascii="GHEA Grapalat" w:hAnsi="GHEA Grapalat"/>
                <w:sz w:val="20"/>
                <w:szCs w:val="20"/>
              </w:rPr>
            </w:pPr>
          </w:p>
        </w:tc>
        <w:tc>
          <w:tcPr>
            <w:tcW w:w="4961" w:type="dxa"/>
          </w:tcPr>
          <w:p w:rsidR="00F0799E" w:rsidRPr="00602AF2" w:rsidRDefault="00F0799E" w:rsidP="007E0598">
            <w:pPr>
              <w:jc w:val="center"/>
              <w:rPr>
                <w:rFonts w:ascii="GHEA Grapalat" w:hAnsi="GHEA Grapalat"/>
                <w:sz w:val="20"/>
                <w:szCs w:val="20"/>
              </w:rPr>
            </w:pPr>
            <w:r w:rsidRPr="00602AF2">
              <w:rPr>
                <w:rFonts w:ascii="GHEA Grapalat" w:hAnsi="GHEA Grapalat" w:cs="Sylfaen"/>
                <w:sz w:val="20"/>
                <w:szCs w:val="20"/>
              </w:rPr>
              <w:t>Клубника</w:t>
            </w:r>
            <w:r w:rsidRPr="00602AF2">
              <w:rPr>
                <w:rFonts w:ascii="GHEA Grapalat" w:hAnsi="GHEA Grapalat"/>
                <w:sz w:val="20"/>
                <w:szCs w:val="20"/>
              </w:rPr>
              <w:t xml:space="preserve"> </w:t>
            </w:r>
            <w:r w:rsidRPr="00602AF2">
              <w:rPr>
                <w:rFonts w:ascii="GHEA Grapalat" w:hAnsi="GHEA Grapalat" w:cs="Sylfaen"/>
                <w:sz w:val="20"/>
                <w:szCs w:val="20"/>
              </w:rPr>
              <w:t>свежий</w:t>
            </w:r>
            <w:r w:rsidRPr="00602AF2">
              <w:rPr>
                <w:rFonts w:ascii="GHEA Grapalat" w:hAnsi="GHEA Grapalat"/>
                <w:sz w:val="20"/>
                <w:szCs w:val="20"/>
              </w:rPr>
              <w:t xml:space="preserve">, </w:t>
            </w:r>
            <w:proofErr w:type="gramStart"/>
            <w:r w:rsidRPr="00602AF2">
              <w:rPr>
                <w:rFonts w:ascii="GHEA Grapalat" w:hAnsi="GHEA Grapalat"/>
                <w:sz w:val="20"/>
                <w:szCs w:val="20"/>
              </w:rPr>
              <w:t>выбирать ,</w:t>
            </w:r>
            <w:r w:rsidRPr="00602AF2">
              <w:rPr>
                <w:rFonts w:ascii="GHEA Grapalat" w:hAnsi="GHEA Grapalat" w:cs="Sylfaen"/>
                <w:sz w:val="20"/>
                <w:szCs w:val="20"/>
              </w:rPr>
              <w:t>полный</w:t>
            </w:r>
            <w:proofErr w:type="gramEnd"/>
            <w:r w:rsidRPr="00602AF2">
              <w:rPr>
                <w:rFonts w:ascii="GHEA Grapalat" w:hAnsi="GHEA Grapalat"/>
                <w:sz w:val="20"/>
                <w:szCs w:val="20"/>
              </w:rPr>
              <w:t>,</w:t>
            </w:r>
            <w:r w:rsidRPr="00602AF2">
              <w:rPr>
                <w:rFonts w:ascii="GHEA Grapalat" w:hAnsi="GHEA Grapalat" w:cs="Sylfaen"/>
                <w:sz w:val="20"/>
                <w:szCs w:val="20"/>
              </w:rPr>
              <w:t>спелый</w:t>
            </w:r>
            <w:r w:rsidRPr="00602AF2">
              <w:rPr>
                <w:rFonts w:ascii="GHEA Grapalat" w:hAnsi="GHEA Grapalat"/>
                <w:sz w:val="20"/>
                <w:szCs w:val="20"/>
              </w:rPr>
              <w:t>,</w:t>
            </w:r>
            <w:r w:rsidRPr="00602AF2">
              <w:rPr>
                <w:rFonts w:ascii="GHEA Grapalat" w:hAnsi="GHEA Grapalat" w:cs="Sylfaen"/>
                <w:sz w:val="20"/>
                <w:szCs w:val="20"/>
              </w:rPr>
              <w:t>здоровый</w:t>
            </w:r>
            <w:r w:rsidRPr="00602AF2">
              <w:rPr>
                <w:rFonts w:ascii="GHEA Grapalat" w:hAnsi="GHEA Grapalat"/>
                <w:sz w:val="20"/>
                <w:szCs w:val="20"/>
              </w:rPr>
              <w:t>,</w:t>
            </w:r>
            <w:r w:rsidRPr="00602AF2">
              <w:rPr>
                <w:rFonts w:ascii="GHEA Grapalat" w:hAnsi="GHEA Grapalat" w:cs="Sylfaen"/>
                <w:sz w:val="20"/>
                <w:szCs w:val="20"/>
              </w:rPr>
              <w:t>чистый</w:t>
            </w:r>
            <w:r w:rsidRPr="00602AF2">
              <w:rPr>
                <w:rFonts w:ascii="GHEA Grapalat" w:hAnsi="GHEA Grapalat"/>
                <w:sz w:val="20"/>
                <w:szCs w:val="20"/>
              </w:rPr>
              <w:t>,</w:t>
            </w:r>
            <w:r w:rsidRPr="00602AF2">
              <w:rPr>
                <w:rFonts w:ascii="GHEA Grapalat" w:hAnsi="GHEA Grapalat" w:cs="Sylfaen"/>
                <w:sz w:val="20"/>
                <w:szCs w:val="20"/>
              </w:rPr>
              <w:t>невредим.</w:t>
            </w:r>
          </w:p>
          <w:p w:rsidR="00F0799E" w:rsidRDefault="00F0799E" w:rsidP="007E0598">
            <w:pPr>
              <w:jc w:val="center"/>
              <w:rPr>
                <w:rFonts w:ascii="GHEA Grapalat" w:hAnsi="GHEA Grapalat"/>
                <w:sz w:val="20"/>
                <w:szCs w:val="20"/>
                <w:lang w:val="hy-AM"/>
              </w:rPr>
            </w:pPr>
            <w:r w:rsidRPr="00602AF2">
              <w:rPr>
                <w:rFonts w:ascii="GHEA Grapalat" w:hAnsi="GHEA Grapalat"/>
                <w:sz w:val="20"/>
                <w:szCs w:val="20"/>
                <w:lang w:val="hy-AM"/>
              </w:rPr>
              <w:t>Безопасность и маркировка в соответствии с «Техническими регламентами по свежим фруктам и овощам», утвержденными Постановлением Правительства Республики Армения № 1913-Н от 21 декабря 2006 г., и статьей 9 Закона Республики Армения «О безопасности пищевых продуктов».</w:t>
            </w:r>
          </w:p>
          <w:p w:rsidR="00F0799E" w:rsidRPr="00602AF2" w:rsidRDefault="00F0799E" w:rsidP="007E0598">
            <w:pPr>
              <w:jc w:val="center"/>
              <w:rPr>
                <w:rFonts w:ascii="GHEA Grapalat" w:hAnsi="GHEA Grapalat"/>
                <w:sz w:val="20"/>
                <w:szCs w:val="20"/>
                <w:lang w:val="hy-AM"/>
              </w:rPr>
            </w:pPr>
            <w:r w:rsidRPr="00602AF2">
              <w:rPr>
                <w:rFonts w:ascii="GHEA Grapalat" w:hAnsi="GHEA Grapalat" w:cs="Sylfaen"/>
                <w:color w:val="000000"/>
                <w:sz w:val="20"/>
                <w:szCs w:val="20"/>
                <w:lang w:val="hy-AM"/>
              </w:rPr>
              <w:t>Еда</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поставлять</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 случае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технический</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 описанию</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или</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поставлять</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 условиям</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несоответствие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lastRenderedPageBreak/>
              <w:t>приложение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придёт</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 случае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несоответствие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исправление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крайний срок</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является</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определенный</w:t>
            </w:r>
            <w:r w:rsidRPr="00602AF2">
              <w:rPr>
                <w:rFonts w:ascii="GHEA Grapalat" w:hAnsi="GHEA Grapalat"/>
                <w:color w:val="000000"/>
                <w:sz w:val="20"/>
                <w:szCs w:val="20"/>
                <w:lang w:val="hy-AM"/>
              </w:rPr>
              <w:t>1</w:t>
            </w:r>
            <w:r w:rsidRPr="00602AF2">
              <w:rPr>
                <w:rFonts w:ascii="GHEA Grapalat" w:hAnsi="GHEA Grapalat" w:cs="Sylfaen"/>
                <w:color w:val="000000"/>
                <w:sz w:val="20"/>
                <w:szCs w:val="20"/>
                <w:lang w:val="hy-AM"/>
              </w:rPr>
              <w:t>день</w:t>
            </w:r>
            <w:r w:rsidRPr="00602AF2">
              <w:rPr>
                <w:rFonts w:ascii="GHEA Grapalat" w:hAnsi="GHEA Grapalat"/>
                <w:color w:val="000000"/>
                <w:sz w:val="20"/>
                <w:szCs w:val="20"/>
                <w:lang w:val="hy-AM"/>
              </w:rPr>
              <w:t>:</w:t>
            </w:r>
          </w:p>
          <w:p w:rsidR="00F0799E" w:rsidRPr="00602AF2" w:rsidRDefault="00F0799E" w:rsidP="007E0598">
            <w:pPr>
              <w:jc w:val="center"/>
              <w:rPr>
                <w:rFonts w:ascii="GHEA Grapalat" w:hAnsi="GHEA Grapalat" w:cs="Sylfaen"/>
                <w:color w:val="000000"/>
                <w:sz w:val="20"/>
                <w:szCs w:val="20"/>
              </w:rPr>
            </w:pPr>
            <w:r w:rsidRPr="00602AF2">
              <w:rPr>
                <w:rFonts w:ascii="GHEA Grapalat" w:hAnsi="GHEA Grapalat"/>
                <w:sz w:val="20"/>
                <w:szCs w:val="20"/>
              </w:rPr>
              <w:t>Май - октябрь</w:t>
            </w:r>
          </w:p>
        </w:tc>
        <w:tc>
          <w:tcPr>
            <w:tcW w:w="992" w:type="dxa"/>
            <w:tcBorders>
              <w:top w:val="nil"/>
              <w:left w:val="single" w:sz="8" w:space="0" w:color="auto"/>
              <w:bottom w:val="single" w:sz="8" w:space="0" w:color="auto"/>
              <w:right w:val="nil"/>
            </w:tcBorders>
            <w:shd w:val="clear" w:color="auto" w:fill="auto"/>
            <w:vAlign w:val="center"/>
          </w:tcPr>
          <w:p w:rsidR="00F0799E" w:rsidRDefault="00F0799E" w:rsidP="007E0598">
            <w:pPr>
              <w:jc w:val="center"/>
              <w:rPr>
                <w:rFonts w:ascii="GHEA Grapalat" w:hAnsi="GHEA Grapalat" w:cs="Sylfaen"/>
                <w:color w:val="000000"/>
                <w:sz w:val="20"/>
                <w:szCs w:val="20"/>
              </w:rPr>
            </w:pPr>
            <w:r>
              <w:rPr>
                <w:rFonts w:ascii="Sylfaen" w:hAnsi="Sylfaen" w:cs="Sylfaen"/>
                <w:color w:val="000000"/>
                <w:sz w:val="20"/>
                <w:szCs w:val="20"/>
              </w:rPr>
              <w:lastRenderedPageBreak/>
              <w:t>кг</w:t>
            </w:r>
          </w:p>
        </w:tc>
        <w:tc>
          <w:tcPr>
            <w:tcW w:w="709" w:type="dxa"/>
          </w:tcPr>
          <w:p w:rsidR="00F0799E" w:rsidRPr="00602AF2" w:rsidRDefault="00F0799E" w:rsidP="007E0598">
            <w:pPr>
              <w:jc w:val="center"/>
              <w:rPr>
                <w:rFonts w:ascii="GHEA Grapalat" w:hAnsi="GHEA Grapalat"/>
                <w:sz w:val="20"/>
                <w:szCs w:val="20"/>
              </w:rPr>
            </w:pPr>
          </w:p>
        </w:tc>
        <w:tc>
          <w:tcPr>
            <w:tcW w:w="709" w:type="dxa"/>
          </w:tcPr>
          <w:p w:rsidR="00F0799E" w:rsidRPr="00602AF2" w:rsidRDefault="00F0799E" w:rsidP="007E0598">
            <w:pPr>
              <w:jc w:val="center"/>
              <w:rPr>
                <w:rFonts w:ascii="GHEA Grapalat" w:hAnsi="GHEA Grapalat"/>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rsidR="00F0799E" w:rsidRDefault="00F0799E" w:rsidP="007E0598">
            <w:pPr>
              <w:jc w:val="center"/>
              <w:rPr>
                <w:rFonts w:ascii="Calibri" w:hAnsi="Calibri"/>
                <w:color w:val="000000"/>
                <w:sz w:val="18"/>
                <w:szCs w:val="18"/>
              </w:rPr>
            </w:pPr>
            <w:r>
              <w:rPr>
                <w:rFonts w:ascii="Calibri" w:hAnsi="Calibri"/>
                <w:b/>
                <w:bCs/>
                <w:color w:val="000000"/>
                <w:sz w:val="20"/>
                <w:szCs w:val="20"/>
              </w:rPr>
              <w:t>30</w:t>
            </w:r>
          </w:p>
        </w:tc>
        <w:tc>
          <w:tcPr>
            <w:tcW w:w="992" w:type="dxa"/>
            <w:tcBorders>
              <w:top w:val="single" w:sz="4" w:space="0" w:color="auto"/>
              <w:bottom w:val="single" w:sz="4" w:space="0" w:color="auto"/>
            </w:tcBorders>
          </w:tcPr>
          <w:p w:rsidR="00F0799E" w:rsidRPr="006267DC" w:rsidRDefault="00F0799E" w:rsidP="007E0598">
            <w:pPr>
              <w:jc w:val="center"/>
              <w:rPr>
                <w:rFonts w:ascii="GHEA Grapalat" w:hAnsi="GHEA Grapalat" w:cs="Sylfaen"/>
                <w:sz w:val="16"/>
                <w:szCs w:val="16"/>
                <w:lang w:val="hy-AM"/>
              </w:rPr>
            </w:pPr>
            <w:r w:rsidRPr="006267DC">
              <w:rPr>
                <w:rFonts w:ascii="GHEA Grapalat" w:hAnsi="GHEA Grapalat" w:cs="Sylfaen"/>
                <w:sz w:val="16"/>
                <w:szCs w:val="16"/>
                <w:lang w:val="hy-AM"/>
              </w:rPr>
              <w:t>К</w:t>
            </w:r>
            <w:r w:rsidRPr="006267DC">
              <w:rPr>
                <w:rFonts w:ascii="MS Mincho" w:eastAsia="MS Mincho" w:hAnsi="MS Mincho" w:cs="MS Mincho" w:hint="eastAsia"/>
                <w:sz w:val="16"/>
                <w:szCs w:val="16"/>
                <w:lang w:val="hy-AM"/>
              </w:rPr>
              <w:t>․</w:t>
            </w:r>
            <w:r w:rsidRPr="006267DC">
              <w:rPr>
                <w:rFonts w:ascii="GHEA Grapalat" w:hAnsi="GHEA Grapalat"/>
                <w:sz w:val="16"/>
                <w:szCs w:val="16"/>
                <w:lang w:val="hy-AM"/>
              </w:rPr>
              <w:t xml:space="preserve"> </w:t>
            </w:r>
            <w:r w:rsidRPr="006267DC">
              <w:rPr>
                <w:rFonts w:ascii="GHEA Grapalat" w:hAnsi="GHEA Grapalat" w:cs="Sylfaen"/>
                <w:sz w:val="16"/>
                <w:szCs w:val="16"/>
                <w:lang w:val="hy-AM"/>
              </w:rPr>
              <w:t>Веди</w:t>
            </w:r>
            <w:r w:rsidRPr="006267DC">
              <w:rPr>
                <w:rFonts w:ascii="GHEA Grapalat" w:hAnsi="GHEA Grapalat"/>
                <w:sz w:val="16"/>
                <w:szCs w:val="16"/>
                <w:lang w:val="hy-AM"/>
              </w:rPr>
              <w:t xml:space="preserve"> </w:t>
            </w:r>
            <w:r w:rsidRPr="006267DC">
              <w:rPr>
                <w:rFonts w:ascii="GHEA Grapalat" w:hAnsi="GHEA Grapalat" w:cs="Sylfaen"/>
                <w:sz w:val="16"/>
                <w:szCs w:val="16"/>
                <w:lang w:val="hy-AM"/>
              </w:rPr>
              <w:t>Араратян</w:t>
            </w:r>
            <w:r w:rsidRPr="006267DC">
              <w:rPr>
                <w:rFonts w:ascii="GHEA Grapalat" w:hAnsi="GHEA Grapalat"/>
                <w:sz w:val="16"/>
                <w:szCs w:val="16"/>
                <w:lang w:val="hy-AM"/>
              </w:rPr>
              <w:t>81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F0799E" w:rsidRDefault="00F0799E" w:rsidP="007E0598">
            <w:pPr>
              <w:jc w:val="center"/>
              <w:rPr>
                <w:rFonts w:ascii="Calibri" w:hAnsi="Calibri"/>
                <w:color w:val="000000"/>
                <w:sz w:val="18"/>
                <w:szCs w:val="18"/>
              </w:rPr>
            </w:pPr>
            <w:r>
              <w:rPr>
                <w:rFonts w:ascii="Calibri" w:hAnsi="Calibri"/>
                <w:b/>
                <w:bCs/>
                <w:color w:val="000000"/>
                <w:sz w:val="20"/>
                <w:szCs w:val="20"/>
              </w:rPr>
              <w:t>30</w:t>
            </w:r>
          </w:p>
        </w:tc>
        <w:tc>
          <w:tcPr>
            <w:tcW w:w="1701" w:type="dxa"/>
          </w:tcPr>
          <w:p w:rsidR="00F0799E" w:rsidRDefault="00F0799E" w:rsidP="007E0598">
            <w:pPr>
              <w:jc w:val="center"/>
              <w:rPr>
                <w:rFonts w:ascii="GHEA Grapalat" w:hAnsi="GHEA Grapalat" w:cs="Sylfaen"/>
                <w:sz w:val="16"/>
                <w:szCs w:val="16"/>
                <w:lang w:val="hy-AM"/>
              </w:rPr>
            </w:pPr>
            <w:r w:rsidRPr="000612A8">
              <w:rPr>
                <w:rFonts w:ascii="GHEA Grapalat" w:hAnsi="GHEA Grapalat" w:cs="Sylfaen"/>
                <w:sz w:val="16"/>
                <w:szCs w:val="16"/>
                <w:lang w:val="hy-AM"/>
              </w:rPr>
              <w:t>После вступления контракта в силу, вплоть до последнего рабочего дня декабря 2026 года включительно, в детском саду.</w:t>
            </w:r>
          </w:p>
        </w:tc>
      </w:tr>
      <w:tr w:rsidR="00F0799E" w:rsidRPr="00602AF2" w:rsidTr="007E0598">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F0799E" w:rsidRPr="00602AF2" w:rsidRDefault="00F0799E" w:rsidP="00F0799E">
            <w:pPr>
              <w:pStyle w:val="aff3"/>
              <w:numPr>
                <w:ilvl w:val="0"/>
                <w:numId w:val="13"/>
              </w:numPr>
              <w:jc w:val="center"/>
              <w:rPr>
                <w:rFonts w:ascii="GHEA Grapalat" w:hAnsi="GHEA Grapalat"/>
                <w:color w:val="000000"/>
                <w:sz w:val="20"/>
                <w:szCs w:val="20"/>
              </w:rPr>
            </w:pPr>
          </w:p>
        </w:tc>
        <w:tc>
          <w:tcPr>
            <w:tcW w:w="1134" w:type="dxa"/>
            <w:tcBorders>
              <w:top w:val="nil"/>
              <w:left w:val="single" w:sz="8" w:space="0" w:color="auto"/>
              <w:bottom w:val="single" w:sz="8" w:space="0" w:color="auto"/>
              <w:right w:val="single" w:sz="8" w:space="0" w:color="auto"/>
            </w:tcBorders>
            <w:shd w:val="clear" w:color="auto" w:fill="auto"/>
            <w:vAlign w:val="center"/>
          </w:tcPr>
          <w:p w:rsidR="00F0799E" w:rsidRDefault="00F0799E" w:rsidP="007E0598">
            <w:pPr>
              <w:jc w:val="center"/>
              <w:rPr>
                <w:rFonts w:ascii="Calibri" w:hAnsi="Calibri"/>
                <w:color w:val="000000"/>
                <w:sz w:val="18"/>
                <w:szCs w:val="18"/>
              </w:rPr>
            </w:pPr>
            <w:r>
              <w:rPr>
                <w:rFonts w:ascii="Calibri" w:hAnsi="Calibri"/>
                <w:color w:val="000000"/>
                <w:sz w:val="20"/>
                <w:szCs w:val="20"/>
              </w:rPr>
              <w:t>03222126</w:t>
            </w:r>
          </w:p>
        </w:tc>
        <w:tc>
          <w:tcPr>
            <w:tcW w:w="1559" w:type="dxa"/>
            <w:tcBorders>
              <w:top w:val="single" w:sz="4" w:space="0" w:color="auto"/>
              <w:left w:val="nil"/>
              <w:bottom w:val="single" w:sz="4" w:space="0" w:color="auto"/>
              <w:right w:val="single" w:sz="4" w:space="0" w:color="auto"/>
            </w:tcBorders>
            <w:shd w:val="clear" w:color="auto" w:fill="auto"/>
            <w:vAlign w:val="center"/>
          </w:tcPr>
          <w:p w:rsidR="00F0799E" w:rsidRPr="009A0572" w:rsidRDefault="00F0799E" w:rsidP="007E0598">
            <w:pPr>
              <w:jc w:val="center"/>
              <w:rPr>
                <w:rFonts w:ascii="GHEA Grapalat" w:hAnsi="GHEA Grapalat" w:cs="Arial"/>
                <w:bCs/>
                <w:sz w:val="22"/>
                <w:szCs w:val="22"/>
              </w:rPr>
            </w:pPr>
            <w:r>
              <w:rPr>
                <w:rFonts w:ascii="Sylfaen" w:hAnsi="Sylfaen" w:cs="Sylfaen"/>
                <w:color w:val="000000"/>
                <w:sz w:val="20"/>
                <w:szCs w:val="20"/>
              </w:rPr>
              <w:t>Малина</w:t>
            </w:r>
            <w:r>
              <w:rPr>
                <w:rFonts w:ascii="Calibri" w:hAnsi="Calibri"/>
                <w:color w:val="000000"/>
                <w:sz w:val="20"/>
                <w:szCs w:val="20"/>
              </w:rPr>
              <w:t>(</w:t>
            </w:r>
            <w:r>
              <w:rPr>
                <w:rFonts w:ascii="Sylfaen" w:hAnsi="Sylfaen" w:cs="Sylfaen"/>
                <w:color w:val="000000"/>
                <w:sz w:val="20"/>
                <w:szCs w:val="20"/>
              </w:rPr>
              <w:t>сезонный</w:t>
            </w:r>
            <w:r>
              <w:rPr>
                <w:rFonts w:ascii="Calibri" w:hAnsi="Calibri"/>
                <w:color w:val="000000"/>
                <w:sz w:val="20"/>
                <w:szCs w:val="20"/>
              </w:rPr>
              <w:t>)</w:t>
            </w:r>
          </w:p>
        </w:tc>
        <w:tc>
          <w:tcPr>
            <w:tcW w:w="993" w:type="dxa"/>
            <w:tcBorders>
              <w:left w:val="single" w:sz="4" w:space="0" w:color="auto"/>
            </w:tcBorders>
          </w:tcPr>
          <w:p w:rsidR="00F0799E" w:rsidRPr="00602AF2" w:rsidRDefault="00F0799E" w:rsidP="007E0598">
            <w:pPr>
              <w:jc w:val="center"/>
              <w:rPr>
                <w:rFonts w:ascii="GHEA Grapalat" w:hAnsi="GHEA Grapalat"/>
                <w:sz w:val="20"/>
                <w:szCs w:val="20"/>
              </w:rPr>
            </w:pPr>
          </w:p>
        </w:tc>
        <w:tc>
          <w:tcPr>
            <w:tcW w:w="4961" w:type="dxa"/>
          </w:tcPr>
          <w:p w:rsidR="00F0799E" w:rsidRPr="00A16885" w:rsidRDefault="00F0799E" w:rsidP="007E0598">
            <w:pPr>
              <w:jc w:val="center"/>
              <w:rPr>
                <w:rFonts w:ascii="GHEA Grapalat" w:hAnsi="GHEA Grapalat" w:cs="Sylfaen"/>
                <w:sz w:val="20"/>
                <w:szCs w:val="20"/>
              </w:rPr>
            </w:pPr>
            <w:r w:rsidRPr="00A16885">
              <w:rPr>
                <w:rFonts w:ascii="GHEA Grapalat" w:hAnsi="GHEA Grapalat" w:cs="Sylfaen"/>
                <w:sz w:val="20"/>
                <w:szCs w:val="20"/>
              </w:rPr>
              <w:t>Малина</w:t>
            </w:r>
            <w:r w:rsidRPr="00A16885">
              <w:rPr>
                <w:rFonts w:ascii="GHEA Grapalat" w:hAnsi="GHEA Grapalat"/>
                <w:sz w:val="20"/>
                <w:szCs w:val="20"/>
              </w:rPr>
              <w:t xml:space="preserve"> </w:t>
            </w:r>
            <w:r w:rsidRPr="00A16885">
              <w:rPr>
                <w:rFonts w:ascii="GHEA Grapalat" w:hAnsi="GHEA Grapalat" w:cs="Sylfaen"/>
                <w:sz w:val="20"/>
                <w:szCs w:val="20"/>
              </w:rPr>
              <w:t>свежий</w:t>
            </w:r>
            <w:r w:rsidRPr="00A16885">
              <w:rPr>
                <w:rFonts w:ascii="GHEA Grapalat" w:hAnsi="GHEA Grapalat"/>
                <w:sz w:val="20"/>
                <w:szCs w:val="20"/>
              </w:rPr>
              <w:t xml:space="preserve">, </w:t>
            </w:r>
            <w:proofErr w:type="gramStart"/>
            <w:r w:rsidRPr="00A16885">
              <w:rPr>
                <w:rFonts w:ascii="GHEA Grapalat" w:hAnsi="GHEA Grapalat"/>
                <w:sz w:val="20"/>
                <w:szCs w:val="20"/>
              </w:rPr>
              <w:t>выбирать ,</w:t>
            </w:r>
            <w:r w:rsidRPr="00A16885">
              <w:rPr>
                <w:rFonts w:ascii="GHEA Grapalat" w:hAnsi="GHEA Grapalat" w:cs="Sylfaen"/>
                <w:sz w:val="20"/>
                <w:szCs w:val="20"/>
              </w:rPr>
              <w:t>полный</w:t>
            </w:r>
            <w:proofErr w:type="gramEnd"/>
            <w:r w:rsidRPr="00A16885">
              <w:rPr>
                <w:rFonts w:ascii="GHEA Grapalat" w:hAnsi="GHEA Grapalat"/>
                <w:sz w:val="20"/>
                <w:szCs w:val="20"/>
              </w:rPr>
              <w:t>,</w:t>
            </w:r>
            <w:r w:rsidRPr="00A16885">
              <w:rPr>
                <w:rFonts w:ascii="GHEA Grapalat" w:hAnsi="GHEA Grapalat" w:cs="Sylfaen"/>
                <w:sz w:val="20"/>
                <w:szCs w:val="20"/>
              </w:rPr>
              <w:t>спелый</w:t>
            </w:r>
            <w:r w:rsidRPr="00A16885">
              <w:rPr>
                <w:rFonts w:ascii="GHEA Grapalat" w:hAnsi="GHEA Grapalat"/>
                <w:sz w:val="20"/>
                <w:szCs w:val="20"/>
              </w:rPr>
              <w:t>,</w:t>
            </w:r>
            <w:r w:rsidRPr="00A16885">
              <w:rPr>
                <w:rFonts w:ascii="GHEA Grapalat" w:hAnsi="GHEA Grapalat" w:cs="Sylfaen"/>
                <w:sz w:val="20"/>
                <w:szCs w:val="20"/>
              </w:rPr>
              <w:t>здоровый</w:t>
            </w:r>
            <w:r w:rsidRPr="00A16885">
              <w:rPr>
                <w:rFonts w:ascii="GHEA Grapalat" w:hAnsi="GHEA Grapalat"/>
                <w:sz w:val="20"/>
                <w:szCs w:val="20"/>
              </w:rPr>
              <w:t>,</w:t>
            </w:r>
            <w:r w:rsidRPr="00A16885">
              <w:rPr>
                <w:rFonts w:ascii="GHEA Grapalat" w:hAnsi="GHEA Grapalat" w:cs="Sylfaen"/>
                <w:sz w:val="20"/>
                <w:szCs w:val="20"/>
              </w:rPr>
              <w:t>чистый</w:t>
            </w:r>
            <w:r w:rsidRPr="00A16885">
              <w:rPr>
                <w:rFonts w:ascii="GHEA Grapalat" w:hAnsi="GHEA Grapalat"/>
                <w:sz w:val="20"/>
                <w:szCs w:val="20"/>
              </w:rPr>
              <w:t>,</w:t>
            </w:r>
            <w:r w:rsidRPr="00A16885">
              <w:rPr>
                <w:rFonts w:ascii="GHEA Grapalat" w:hAnsi="GHEA Grapalat" w:cs="Sylfaen"/>
                <w:sz w:val="20"/>
                <w:szCs w:val="20"/>
              </w:rPr>
              <w:t>невредим.</w:t>
            </w:r>
          </w:p>
          <w:p w:rsidR="00F0799E" w:rsidRPr="00602AF2" w:rsidRDefault="00F0799E" w:rsidP="007E0598">
            <w:pPr>
              <w:jc w:val="center"/>
              <w:rPr>
                <w:rFonts w:ascii="GHEA Grapalat" w:hAnsi="GHEA Grapalat"/>
                <w:sz w:val="20"/>
                <w:szCs w:val="20"/>
              </w:rPr>
            </w:pPr>
            <w:r w:rsidRPr="00602AF2">
              <w:rPr>
                <w:rFonts w:ascii="GHEA Grapalat" w:hAnsi="GHEA Grapalat" w:cs="Sylfaen"/>
                <w:sz w:val="20"/>
                <w:szCs w:val="20"/>
              </w:rPr>
              <w:t>Безопасность в соответствии с требованиями Закона Республики Армения «О безопасности пищевых продуктов» и других нормативно-правовых актов и нормативных актов.</w:t>
            </w:r>
            <w:r w:rsidRPr="00602AF2">
              <w:rPr>
                <w:rFonts w:ascii="GHEA Grapalat" w:hAnsi="GHEA Grapalat" w:cs="Sylfaen"/>
                <w:color w:val="000000"/>
                <w:sz w:val="20"/>
                <w:szCs w:val="20"/>
                <w:lang w:val="hy-AM"/>
              </w:rPr>
              <w:t>Еда</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поставлять</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 случае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технический</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 описанию</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или</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поставлять</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 условиям</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несоответствие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приложение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придёт</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 случае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несоответствие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исправление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крайний срок</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является</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определенный</w:t>
            </w:r>
            <w:r w:rsidRPr="00602AF2">
              <w:rPr>
                <w:rFonts w:ascii="GHEA Grapalat" w:hAnsi="GHEA Grapalat"/>
                <w:color w:val="000000"/>
                <w:sz w:val="20"/>
                <w:szCs w:val="20"/>
                <w:lang w:val="hy-AM"/>
              </w:rPr>
              <w:t>1</w:t>
            </w:r>
            <w:r w:rsidRPr="00602AF2">
              <w:rPr>
                <w:rFonts w:ascii="GHEA Grapalat" w:hAnsi="GHEA Grapalat" w:cs="Sylfaen"/>
                <w:color w:val="000000"/>
                <w:sz w:val="20"/>
                <w:szCs w:val="20"/>
                <w:lang w:val="hy-AM"/>
              </w:rPr>
              <w:t>день</w:t>
            </w:r>
            <w:r w:rsidRPr="00602AF2">
              <w:rPr>
                <w:rFonts w:ascii="GHEA Grapalat" w:hAnsi="GHEA Grapalat"/>
                <w:color w:val="000000"/>
                <w:sz w:val="20"/>
                <w:szCs w:val="20"/>
                <w:lang w:val="hy-AM"/>
              </w:rPr>
              <w:t>:</w:t>
            </w:r>
          </w:p>
          <w:p w:rsidR="00F0799E" w:rsidRPr="00602AF2" w:rsidRDefault="00F0799E" w:rsidP="007E0598">
            <w:pPr>
              <w:jc w:val="center"/>
              <w:rPr>
                <w:rFonts w:ascii="GHEA Grapalat" w:hAnsi="GHEA Grapalat" w:cs="Sylfaen"/>
                <w:color w:val="000000"/>
                <w:sz w:val="20"/>
                <w:szCs w:val="20"/>
              </w:rPr>
            </w:pPr>
            <w:r w:rsidRPr="00602AF2">
              <w:rPr>
                <w:rFonts w:ascii="GHEA Grapalat" w:hAnsi="GHEA Grapalat"/>
                <w:sz w:val="20"/>
                <w:szCs w:val="20"/>
              </w:rPr>
              <w:t>Июнь-октябрь</w:t>
            </w:r>
          </w:p>
        </w:tc>
        <w:tc>
          <w:tcPr>
            <w:tcW w:w="992" w:type="dxa"/>
            <w:tcBorders>
              <w:top w:val="nil"/>
              <w:left w:val="single" w:sz="8" w:space="0" w:color="auto"/>
              <w:bottom w:val="single" w:sz="8" w:space="0" w:color="auto"/>
              <w:right w:val="nil"/>
            </w:tcBorders>
            <w:shd w:val="clear" w:color="auto" w:fill="auto"/>
            <w:vAlign w:val="center"/>
          </w:tcPr>
          <w:p w:rsidR="00F0799E" w:rsidRDefault="00F0799E" w:rsidP="007E0598">
            <w:pPr>
              <w:jc w:val="center"/>
              <w:rPr>
                <w:rFonts w:ascii="GHEA Grapalat" w:hAnsi="GHEA Grapalat" w:cs="Sylfaen"/>
                <w:color w:val="000000"/>
                <w:sz w:val="20"/>
                <w:szCs w:val="20"/>
              </w:rPr>
            </w:pPr>
            <w:r>
              <w:rPr>
                <w:rFonts w:ascii="Sylfaen" w:hAnsi="Sylfaen" w:cs="Sylfaen"/>
                <w:color w:val="000000"/>
                <w:sz w:val="20"/>
                <w:szCs w:val="20"/>
              </w:rPr>
              <w:t>кг</w:t>
            </w:r>
          </w:p>
        </w:tc>
        <w:tc>
          <w:tcPr>
            <w:tcW w:w="709" w:type="dxa"/>
          </w:tcPr>
          <w:p w:rsidR="00F0799E" w:rsidRPr="00602AF2" w:rsidRDefault="00F0799E" w:rsidP="007E0598">
            <w:pPr>
              <w:jc w:val="center"/>
              <w:rPr>
                <w:rFonts w:ascii="GHEA Grapalat" w:hAnsi="GHEA Grapalat"/>
                <w:sz w:val="20"/>
                <w:szCs w:val="20"/>
              </w:rPr>
            </w:pPr>
          </w:p>
        </w:tc>
        <w:tc>
          <w:tcPr>
            <w:tcW w:w="709" w:type="dxa"/>
          </w:tcPr>
          <w:p w:rsidR="00F0799E" w:rsidRPr="00602AF2" w:rsidRDefault="00F0799E" w:rsidP="007E0598">
            <w:pPr>
              <w:jc w:val="center"/>
              <w:rPr>
                <w:rFonts w:ascii="GHEA Grapalat" w:hAnsi="GHEA Grapalat"/>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rsidR="00F0799E" w:rsidRDefault="00F0799E" w:rsidP="007E0598">
            <w:pPr>
              <w:jc w:val="center"/>
              <w:rPr>
                <w:rFonts w:ascii="Calibri" w:hAnsi="Calibri"/>
                <w:color w:val="000000"/>
                <w:sz w:val="18"/>
                <w:szCs w:val="18"/>
              </w:rPr>
            </w:pPr>
            <w:r>
              <w:rPr>
                <w:rFonts w:ascii="Calibri" w:hAnsi="Calibri"/>
                <w:b/>
                <w:bCs/>
                <w:color w:val="000000"/>
                <w:sz w:val="20"/>
                <w:szCs w:val="20"/>
              </w:rPr>
              <w:t>30</w:t>
            </w:r>
          </w:p>
        </w:tc>
        <w:tc>
          <w:tcPr>
            <w:tcW w:w="992" w:type="dxa"/>
            <w:tcBorders>
              <w:top w:val="single" w:sz="4" w:space="0" w:color="auto"/>
              <w:bottom w:val="single" w:sz="4" w:space="0" w:color="auto"/>
            </w:tcBorders>
          </w:tcPr>
          <w:p w:rsidR="00F0799E" w:rsidRPr="006267DC" w:rsidRDefault="00F0799E" w:rsidP="007E0598">
            <w:pPr>
              <w:jc w:val="center"/>
              <w:rPr>
                <w:rFonts w:ascii="GHEA Grapalat" w:hAnsi="GHEA Grapalat" w:cs="Sylfaen"/>
                <w:sz w:val="16"/>
                <w:szCs w:val="16"/>
                <w:lang w:val="hy-AM"/>
              </w:rPr>
            </w:pPr>
            <w:r w:rsidRPr="006267DC">
              <w:rPr>
                <w:rFonts w:ascii="GHEA Grapalat" w:hAnsi="GHEA Grapalat" w:cs="Sylfaen"/>
                <w:sz w:val="16"/>
                <w:szCs w:val="16"/>
                <w:lang w:val="hy-AM"/>
              </w:rPr>
              <w:t>К</w:t>
            </w:r>
            <w:r w:rsidRPr="006267DC">
              <w:rPr>
                <w:rFonts w:ascii="MS Mincho" w:eastAsia="MS Mincho" w:hAnsi="MS Mincho" w:cs="MS Mincho" w:hint="eastAsia"/>
                <w:sz w:val="16"/>
                <w:szCs w:val="16"/>
                <w:lang w:val="hy-AM"/>
              </w:rPr>
              <w:t>․</w:t>
            </w:r>
            <w:r w:rsidRPr="006267DC">
              <w:rPr>
                <w:rFonts w:ascii="GHEA Grapalat" w:hAnsi="GHEA Grapalat"/>
                <w:sz w:val="16"/>
                <w:szCs w:val="16"/>
                <w:lang w:val="hy-AM"/>
              </w:rPr>
              <w:t xml:space="preserve"> </w:t>
            </w:r>
            <w:r w:rsidRPr="006267DC">
              <w:rPr>
                <w:rFonts w:ascii="GHEA Grapalat" w:hAnsi="GHEA Grapalat" w:cs="Sylfaen"/>
                <w:sz w:val="16"/>
                <w:szCs w:val="16"/>
                <w:lang w:val="hy-AM"/>
              </w:rPr>
              <w:t>Веди</w:t>
            </w:r>
            <w:r w:rsidRPr="006267DC">
              <w:rPr>
                <w:rFonts w:ascii="GHEA Grapalat" w:hAnsi="GHEA Grapalat"/>
                <w:sz w:val="16"/>
                <w:szCs w:val="16"/>
                <w:lang w:val="hy-AM"/>
              </w:rPr>
              <w:t xml:space="preserve"> </w:t>
            </w:r>
            <w:r w:rsidRPr="006267DC">
              <w:rPr>
                <w:rFonts w:ascii="GHEA Grapalat" w:hAnsi="GHEA Grapalat" w:cs="Sylfaen"/>
                <w:sz w:val="16"/>
                <w:szCs w:val="16"/>
                <w:lang w:val="hy-AM"/>
              </w:rPr>
              <w:t>Араратян</w:t>
            </w:r>
            <w:r w:rsidRPr="006267DC">
              <w:rPr>
                <w:rFonts w:ascii="GHEA Grapalat" w:hAnsi="GHEA Grapalat"/>
                <w:sz w:val="16"/>
                <w:szCs w:val="16"/>
                <w:lang w:val="hy-AM"/>
              </w:rPr>
              <w:t>81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F0799E" w:rsidRDefault="00F0799E" w:rsidP="007E0598">
            <w:pPr>
              <w:jc w:val="center"/>
              <w:rPr>
                <w:rFonts w:ascii="Calibri" w:hAnsi="Calibri"/>
                <w:color w:val="000000"/>
                <w:sz w:val="18"/>
                <w:szCs w:val="18"/>
              </w:rPr>
            </w:pPr>
            <w:r>
              <w:rPr>
                <w:rFonts w:ascii="Calibri" w:hAnsi="Calibri"/>
                <w:b/>
                <w:bCs/>
                <w:color w:val="000000"/>
                <w:sz w:val="20"/>
                <w:szCs w:val="20"/>
              </w:rPr>
              <w:t>30</w:t>
            </w:r>
          </w:p>
        </w:tc>
        <w:tc>
          <w:tcPr>
            <w:tcW w:w="1701" w:type="dxa"/>
          </w:tcPr>
          <w:p w:rsidR="00F0799E" w:rsidRDefault="00F0799E" w:rsidP="007E0598">
            <w:pPr>
              <w:jc w:val="center"/>
              <w:rPr>
                <w:rFonts w:ascii="GHEA Grapalat" w:hAnsi="GHEA Grapalat" w:cs="Sylfaen"/>
                <w:sz w:val="16"/>
                <w:szCs w:val="16"/>
                <w:lang w:val="hy-AM"/>
              </w:rPr>
            </w:pPr>
            <w:r w:rsidRPr="000612A8">
              <w:rPr>
                <w:rFonts w:ascii="GHEA Grapalat" w:hAnsi="GHEA Grapalat" w:cs="Sylfaen"/>
                <w:sz w:val="16"/>
                <w:szCs w:val="16"/>
                <w:lang w:val="hy-AM"/>
              </w:rPr>
              <w:t>После вступления контракта в силу, вплоть до последнего рабочего дня декабря 2026 года включительно, в детском саду.</w:t>
            </w:r>
          </w:p>
        </w:tc>
      </w:tr>
      <w:tr w:rsidR="00F0799E" w:rsidRPr="00602AF2" w:rsidTr="007E0598">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F0799E" w:rsidRPr="00602AF2" w:rsidRDefault="00F0799E" w:rsidP="00F0799E">
            <w:pPr>
              <w:pStyle w:val="aff3"/>
              <w:numPr>
                <w:ilvl w:val="0"/>
                <w:numId w:val="13"/>
              </w:numPr>
              <w:jc w:val="center"/>
              <w:rPr>
                <w:rFonts w:ascii="GHEA Grapalat" w:hAnsi="GHEA Grapalat"/>
                <w:color w:val="000000"/>
                <w:sz w:val="20"/>
                <w:szCs w:val="20"/>
              </w:rPr>
            </w:pPr>
          </w:p>
        </w:tc>
        <w:tc>
          <w:tcPr>
            <w:tcW w:w="1134" w:type="dxa"/>
            <w:tcBorders>
              <w:top w:val="nil"/>
              <w:left w:val="single" w:sz="8" w:space="0" w:color="auto"/>
              <w:bottom w:val="single" w:sz="8" w:space="0" w:color="auto"/>
              <w:right w:val="single" w:sz="8" w:space="0" w:color="auto"/>
            </w:tcBorders>
            <w:shd w:val="clear" w:color="auto" w:fill="auto"/>
            <w:vAlign w:val="center"/>
          </w:tcPr>
          <w:p w:rsidR="00F0799E" w:rsidRDefault="00F0799E" w:rsidP="007E0598">
            <w:pPr>
              <w:jc w:val="center"/>
              <w:rPr>
                <w:rFonts w:ascii="Calibri" w:hAnsi="Calibri"/>
                <w:color w:val="000000"/>
                <w:sz w:val="18"/>
                <w:szCs w:val="18"/>
              </w:rPr>
            </w:pPr>
            <w:r>
              <w:rPr>
                <w:rFonts w:ascii="Calibri" w:hAnsi="Calibri"/>
                <w:color w:val="000000"/>
                <w:sz w:val="20"/>
                <w:szCs w:val="20"/>
              </w:rPr>
              <w:t>03222134</w:t>
            </w:r>
          </w:p>
        </w:tc>
        <w:tc>
          <w:tcPr>
            <w:tcW w:w="1559" w:type="dxa"/>
            <w:tcBorders>
              <w:top w:val="single" w:sz="4" w:space="0" w:color="auto"/>
              <w:left w:val="nil"/>
              <w:bottom w:val="single" w:sz="4" w:space="0" w:color="auto"/>
              <w:right w:val="single" w:sz="4" w:space="0" w:color="auto"/>
            </w:tcBorders>
            <w:shd w:val="clear" w:color="auto" w:fill="auto"/>
            <w:vAlign w:val="center"/>
          </w:tcPr>
          <w:p w:rsidR="00F0799E" w:rsidRPr="009A0572" w:rsidRDefault="00F0799E" w:rsidP="007E0598">
            <w:pPr>
              <w:jc w:val="center"/>
              <w:rPr>
                <w:rFonts w:ascii="GHEA Grapalat" w:hAnsi="GHEA Grapalat" w:cs="Arial"/>
                <w:bCs/>
                <w:sz w:val="22"/>
                <w:szCs w:val="22"/>
              </w:rPr>
            </w:pPr>
            <w:r>
              <w:rPr>
                <w:rFonts w:ascii="Sylfaen" w:hAnsi="Sylfaen" w:cs="Sylfaen"/>
                <w:color w:val="000000"/>
                <w:sz w:val="20"/>
                <w:szCs w:val="20"/>
              </w:rPr>
              <w:t>слива</w:t>
            </w:r>
          </w:p>
        </w:tc>
        <w:tc>
          <w:tcPr>
            <w:tcW w:w="993" w:type="dxa"/>
            <w:tcBorders>
              <w:left w:val="single" w:sz="4" w:space="0" w:color="auto"/>
            </w:tcBorders>
          </w:tcPr>
          <w:p w:rsidR="00F0799E" w:rsidRPr="00602AF2" w:rsidRDefault="00F0799E" w:rsidP="007E0598">
            <w:pPr>
              <w:jc w:val="center"/>
              <w:rPr>
                <w:rFonts w:ascii="GHEA Grapalat" w:hAnsi="GHEA Grapalat"/>
                <w:sz w:val="20"/>
                <w:szCs w:val="20"/>
              </w:rPr>
            </w:pPr>
          </w:p>
        </w:tc>
        <w:tc>
          <w:tcPr>
            <w:tcW w:w="4961" w:type="dxa"/>
          </w:tcPr>
          <w:p w:rsidR="00F0799E" w:rsidRDefault="00F0799E" w:rsidP="007E0598">
            <w:pPr>
              <w:jc w:val="center"/>
              <w:rPr>
                <w:rFonts w:ascii="GHEA Grapalat" w:hAnsi="GHEA Grapalat" w:cs="Sylfaen"/>
                <w:sz w:val="20"/>
                <w:szCs w:val="20"/>
              </w:rPr>
            </w:pPr>
            <w:r w:rsidRPr="00602AF2">
              <w:rPr>
                <w:rFonts w:ascii="GHEA Grapalat" w:hAnsi="GHEA Grapalat" w:cs="Sylfaen"/>
                <w:sz w:val="20"/>
                <w:szCs w:val="20"/>
              </w:rPr>
              <w:t>Сливы свежие, безвредные, полезные и сочные, относятся к группе фруктов I. Безопасность соответствует требованиям Закона Республики Армения «О безопасности пищевых продуктов» и других нормативно-правовых актов и правил.</w:t>
            </w:r>
            <w:r w:rsidRPr="00602AF2">
              <w:rPr>
                <w:rFonts w:ascii="GHEA Grapalat" w:hAnsi="GHEA Grapalat" w:cs="Sylfaen"/>
                <w:color w:val="000000"/>
                <w:sz w:val="20"/>
                <w:szCs w:val="20"/>
                <w:lang w:val="hy-AM"/>
              </w:rPr>
              <w:t>Еда</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поставлять</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 случае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технический</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 описанию</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или</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поставлять</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 условиям</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несоответствие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приложение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придёт</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 случае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несоответствие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исправление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крайний срок</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является</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определенный</w:t>
            </w:r>
            <w:r w:rsidRPr="00602AF2">
              <w:rPr>
                <w:rFonts w:ascii="GHEA Grapalat" w:hAnsi="GHEA Grapalat"/>
                <w:color w:val="000000"/>
                <w:sz w:val="20"/>
                <w:szCs w:val="20"/>
                <w:lang w:val="hy-AM"/>
              </w:rPr>
              <w:t>1</w:t>
            </w:r>
            <w:r w:rsidRPr="00602AF2">
              <w:rPr>
                <w:rFonts w:ascii="GHEA Grapalat" w:hAnsi="GHEA Grapalat" w:cs="Sylfaen"/>
                <w:color w:val="000000"/>
                <w:sz w:val="20"/>
                <w:szCs w:val="20"/>
                <w:lang w:val="hy-AM"/>
              </w:rPr>
              <w:t>день</w:t>
            </w:r>
            <w:r w:rsidRPr="00602AF2">
              <w:rPr>
                <w:rFonts w:ascii="GHEA Grapalat" w:hAnsi="GHEA Grapalat"/>
                <w:color w:val="000000"/>
                <w:sz w:val="20"/>
                <w:szCs w:val="20"/>
                <w:lang w:val="hy-AM"/>
              </w:rPr>
              <w:t>:</w:t>
            </w:r>
          </w:p>
          <w:p w:rsidR="00F0799E" w:rsidRPr="00602AF2" w:rsidRDefault="00F0799E" w:rsidP="007E0598">
            <w:pPr>
              <w:jc w:val="center"/>
              <w:rPr>
                <w:rFonts w:ascii="GHEA Grapalat" w:hAnsi="GHEA Grapalat" w:cs="Sylfaen"/>
                <w:color w:val="000000"/>
                <w:sz w:val="20"/>
                <w:szCs w:val="20"/>
              </w:rPr>
            </w:pPr>
            <w:r w:rsidRPr="00602AF2">
              <w:rPr>
                <w:rFonts w:ascii="GHEA Grapalat" w:hAnsi="GHEA Grapalat" w:cs="Sylfaen"/>
                <w:sz w:val="20"/>
                <w:szCs w:val="20"/>
              </w:rPr>
              <w:t>По сезонам</w:t>
            </w:r>
            <w:r w:rsidRPr="00602AF2">
              <w:rPr>
                <w:rFonts w:ascii="GHEA Grapalat" w:hAnsi="GHEA Grapalat" w:cs="Sylfaen"/>
                <w:color w:val="FF0000"/>
                <w:sz w:val="20"/>
                <w:szCs w:val="20"/>
              </w:rPr>
              <w:t>с июля по октябрь</w:t>
            </w:r>
            <w:r w:rsidRPr="00602AF2">
              <w:rPr>
                <w:rFonts w:ascii="GHEA Grapalat" w:hAnsi="GHEA Grapalat" w:cs="Sylfaen"/>
                <w:sz w:val="20"/>
                <w:szCs w:val="20"/>
              </w:rPr>
              <w:t>:</w:t>
            </w:r>
          </w:p>
        </w:tc>
        <w:tc>
          <w:tcPr>
            <w:tcW w:w="992" w:type="dxa"/>
            <w:tcBorders>
              <w:top w:val="nil"/>
              <w:left w:val="single" w:sz="8" w:space="0" w:color="auto"/>
              <w:bottom w:val="single" w:sz="8" w:space="0" w:color="auto"/>
              <w:right w:val="nil"/>
            </w:tcBorders>
            <w:shd w:val="clear" w:color="auto" w:fill="auto"/>
            <w:vAlign w:val="center"/>
          </w:tcPr>
          <w:p w:rsidR="00F0799E" w:rsidRDefault="00F0799E" w:rsidP="007E0598">
            <w:pPr>
              <w:jc w:val="center"/>
              <w:rPr>
                <w:rFonts w:ascii="GHEA Grapalat" w:hAnsi="GHEA Grapalat" w:cs="Sylfaen"/>
                <w:color w:val="000000"/>
                <w:sz w:val="20"/>
                <w:szCs w:val="20"/>
              </w:rPr>
            </w:pPr>
            <w:r>
              <w:rPr>
                <w:rFonts w:ascii="Sylfaen" w:hAnsi="Sylfaen" w:cs="Sylfaen"/>
                <w:color w:val="000000"/>
                <w:sz w:val="20"/>
                <w:szCs w:val="20"/>
              </w:rPr>
              <w:t>кг</w:t>
            </w:r>
          </w:p>
        </w:tc>
        <w:tc>
          <w:tcPr>
            <w:tcW w:w="709" w:type="dxa"/>
          </w:tcPr>
          <w:p w:rsidR="00F0799E" w:rsidRPr="00602AF2" w:rsidRDefault="00F0799E" w:rsidP="007E0598">
            <w:pPr>
              <w:jc w:val="center"/>
              <w:rPr>
                <w:rFonts w:ascii="GHEA Grapalat" w:hAnsi="GHEA Grapalat"/>
                <w:sz w:val="20"/>
                <w:szCs w:val="20"/>
              </w:rPr>
            </w:pPr>
          </w:p>
        </w:tc>
        <w:tc>
          <w:tcPr>
            <w:tcW w:w="709" w:type="dxa"/>
          </w:tcPr>
          <w:p w:rsidR="00F0799E" w:rsidRPr="00602AF2" w:rsidRDefault="00F0799E" w:rsidP="007E0598">
            <w:pPr>
              <w:jc w:val="center"/>
              <w:rPr>
                <w:rFonts w:ascii="GHEA Grapalat" w:hAnsi="GHEA Grapalat"/>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rsidR="00F0799E" w:rsidRDefault="00F0799E" w:rsidP="007E0598">
            <w:pPr>
              <w:jc w:val="center"/>
              <w:rPr>
                <w:rFonts w:ascii="Calibri" w:hAnsi="Calibri"/>
                <w:color w:val="000000"/>
                <w:sz w:val="18"/>
                <w:szCs w:val="18"/>
              </w:rPr>
            </w:pPr>
            <w:r>
              <w:rPr>
                <w:rFonts w:ascii="Calibri" w:hAnsi="Calibri"/>
                <w:b/>
                <w:bCs/>
                <w:color w:val="000000"/>
                <w:sz w:val="20"/>
                <w:szCs w:val="20"/>
              </w:rPr>
              <w:t>80</w:t>
            </w:r>
          </w:p>
        </w:tc>
        <w:tc>
          <w:tcPr>
            <w:tcW w:w="992" w:type="dxa"/>
            <w:tcBorders>
              <w:top w:val="single" w:sz="4" w:space="0" w:color="auto"/>
              <w:bottom w:val="single" w:sz="4" w:space="0" w:color="auto"/>
            </w:tcBorders>
          </w:tcPr>
          <w:p w:rsidR="00F0799E" w:rsidRPr="006267DC" w:rsidRDefault="00F0799E" w:rsidP="007E0598">
            <w:pPr>
              <w:jc w:val="center"/>
              <w:rPr>
                <w:rFonts w:ascii="GHEA Grapalat" w:hAnsi="GHEA Grapalat" w:cs="Sylfaen"/>
                <w:sz w:val="16"/>
                <w:szCs w:val="16"/>
                <w:lang w:val="hy-AM"/>
              </w:rPr>
            </w:pPr>
            <w:r w:rsidRPr="006267DC">
              <w:rPr>
                <w:rFonts w:ascii="GHEA Grapalat" w:hAnsi="GHEA Grapalat" w:cs="Sylfaen"/>
                <w:sz w:val="16"/>
                <w:szCs w:val="16"/>
                <w:lang w:val="hy-AM"/>
              </w:rPr>
              <w:t>К</w:t>
            </w:r>
            <w:r w:rsidRPr="006267DC">
              <w:rPr>
                <w:rFonts w:ascii="MS Mincho" w:eastAsia="MS Mincho" w:hAnsi="MS Mincho" w:cs="MS Mincho" w:hint="eastAsia"/>
                <w:sz w:val="16"/>
                <w:szCs w:val="16"/>
                <w:lang w:val="hy-AM"/>
              </w:rPr>
              <w:t>․</w:t>
            </w:r>
            <w:r w:rsidRPr="006267DC">
              <w:rPr>
                <w:rFonts w:ascii="GHEA Grapalat" w:hAnsi="GHEA Grapalat"/>
                <w:sz w:val="16"/>
                <w:szCs w:val="16"/>
                <w:lang w:val="hy-AM"/>
              </w:rPr>
              <w:t xml:space="preserve"> </w:t>
            </w:r>
            <w:r w:rsidRPr="006267DC">
              <w:rPr>
                <w:rFonts w:ascii="GHEA Grapalat" w:hAnsi="GHEA Grapalat" w:cs="Sylfaen"/>
                <w:sz w:val="16"/>
                <w:szCs w:val="16"/>
                <w:lang w:val="hy-AM"/>
              </w:rPr>
              <w:t>Веди</w:t>
            </w:r>
            <w:r w:rsidRPr="006267DC">
              <w:rPr>
                <w:rFonts w:ascii="GHEA Grapalat" w:hAnsi="GHEA Grapalat"/>
                <w:sz w:val="16"/>
                <w:szCs w:val="16"/>
                <w:lang w:val="hy-AM"/>
              </w:rPr>
              <w:t xml:space="preserve"> </w:t>
            </w:r>
            <w:r w:rsidRPr="006267DC">
              <w:rPr>
                <w:rFonts w:ascii="GHEA Grapalat" w:hAnsi="GHEA Grapalat" w:cs="Sylfaen"/>
                <w:sz w:val="16"/>
                <w:szCs w:val="16"/>
                <w:lang w:val="hy-AM"/>
              </w:rPr>
              <w:t>Араратян</w:t>
            </w:r>
            <w:r w:rsidRPr="006267DC">
              <w:rPr>
                <w:rFonts w:ascii="GHEA Grapalat" w:hAnsi="GHEA Grapalat"/>
                <w:sz w:val="16"/>
                <w:szCs w:val="16"/>
                <w:lang w:val="hy-AM"/>
              </w:rPr>
              <w:t>81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F0799E" w:rsidRDefault="00F0799E" w:rsidP="007E0598">
            <w:pPr>
              <w:jc w:val="center"/>
              <w:rPr>
                <w:rFonts w:ascii="Calibri" w:hAnsi="Calibri"/>
                <w:color w:val="000000"/>
                <w:sz w:val="18"/>
                <w:szCs w:val="18"/>
              </w:rPr>
            </w:pPr>
            <w:r>
              <w:rPr>
                <w:rFonts w:ascii="Calibri" w:hAnsi="Calibri"/>
                <w:b/>
                <w:bCs/>
                <w:color w:val="000000"/>
                <w:sz w:val="20"/>
                <w:szCs w:val="20"/>
              </w:rPr>
              <w:t>80</w:t>
            </w:r>
          </w:p>
        </w:tc>
        <w:tc>
          <w:tcPr>
            <w:tcW w:w="1701" w:type="dxa"/>
          </w:tcPr>
          <w:p w:rsidR="00F0799E" w:rsidRDefault="00F0799E" w:rsidP="007E0598">
            <w:pPr>
              <w:jc w:val="center"/>
              <w:rPr>
                <w:rFonts w:ascii="GHEA Grapalat" w:hAnsi="GHEA Grapalat" w:cs="Sylfaen"/>
                <w:sz w:val="16"/>
                <w:szCs w:val="16"/>
                <w:lang w:val="hy-AM"/>
              </w:rPr>
            </w:pPr>
            <w:r w:rsidRPr="000612A8">
              <w:rPr>
                <w:rFonts w:ascii="GHEA Grapalat" w:hAnsi="GHEA Grapalat" w:cs="Sylfaen"/>
                <w:sz w:val="16"/>
                <w:szCs w:val="16"/>
                <w:lang w:val="hy-AM"/>
              </w:rPr>
              <w:t>После вступления контракта в силу, вплоть до последнего рабочего дня декабря 2026 года включительно, в детском саду.</w:t>
            </w:r>
          </w:p>
        </w:tc>
      </w:tr>
      <w:tr w:rsidR="00F0799E" w:rsidRPr="00602AF2" w:rsidTr="007E0598">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F0799E" w:rsidRPr="00602AF2" w:rsidRDefault="00F0799E" w:rsidP="00F0799E">
            <w:pPr>
              <w:pStyle w:val="aff3"/>
              <w:numPr>
                <w:ilvl w:val="0"/>
                <w:numId w:val="13"/>
              </w:numPr>
              <w:jc w:val="center"/>
              <w:rPr>
                <w:rFonts w:ascii="GHEA Grapalat" w:hAnsi="GHEA Grapalat"/>
                <w:color w:val="000000"/>
                <w:sz w:val="20"/>
                <w:szCs w:val="20"/>
              </w:rPr>
            </w:pPr>
          </w:p>
        </w:tc>
        <w:tc>
          <w:tcPr>
            <w:tcW w:w="1134" w:type="dxa"/>
            <w:tcBorders>
              <w:top w:val="nil"/>
              <w:left w:val="single" w:sz="8" w:space="0" w:color="auto"/>
              <w:bottom w:val="single" w:sz="8" w:space="0" w:color="auto"/>
              <w:right w:val="single" w:sz="8" w:space="0" w:color="auto"/>
            </w:tcBorders>
            <w:shd w:val="clear" w:color="auto" w:fill="auto"/>
            <w:vAlign w:val="center"/>
          </w:tcPr>
          <w:p w:rsidR="00F0799E" w:rsidRDefault="00F0799E" w:rsidP="007E0598">
            <w:pPr>
              <w:jc w:val="center"/>
              <w:rPr>
                <w:rFonts w:ascii="Calibri" w:hAnsi="Calibri"/>
                <w:color w:val="000000"/>
                <w:sz w:val="18"/>
                <w:szCs w:val="18"/>
              </w:rPr>
            </w:pPr>
            <w:r>
              <w:rPr>
                <w:rFonts w:ascii="Calibri" w:hAnsi="Calibri"/>
                <w:color w:val="000000"/>
                <w:sz w:val="20"/>
                <w:szCs w:val="20"/>
              </w:rPr>
              <w:t>03222121</w:t>
            </w:r>
          </w:p>
        </w:tc>
        <w:tc>
          <w:tcPr>
            <w:tcW w:w="1559" w:type="dxa"/>
            <w:tcBorders>
              <w:top w:val="single" w:sz="4" w:space="0" w:color="auto"/>
              <w:left w:val="nil"/>
              <w:bottom w:val="single" w:sz="4" w:space="0" w:color="auto"/>
              <w:right w:val="single" w:sz="4" w:space="0" w:color="auto"/>
            </w:tcBorders>
            <w:shd w:val="clear" w:color="auto" w:fill="auto"/>
            <w:vAlign w:val="center"/>
          </w:tcPr>
          <w:p w:rsidR="00F0799E" w:rsidRPr="009A0572" w:rsidRDefault="00F0799E" w:rsidP="007E0598">
            <w:pPr>
              <w:jc w:val="center"/>
              <w:rPr>
                <w:rFonts w:ascii="GHEA Grapalat" w:hAnsi="GHEA Grapalat" w:cs="Arial"/>
                <w:bCs/>
                <w:sz w:val="22"/>
                <w:szCs w:val="22"/>
              </w:rPr>
            </w:pPr>
            <w:r>
              <w:rPr>
                <w:rFonts w:ascii="Sylfaen" w:hAnsi="Sylfaen" w:cs="Sylfaen"/>
                <w:color w:val="000000"/>
                <w:sz w:val="20"/>
                <w:szCs w:val="20"/>
              </w:rPr>
              <w:t>Мандарин</w:t>
            </w:r>
          </w:p>
        </w:tc>
        <w:tc>
          <w:tcPr>
            <w:tcW w:w="993" w:type="dxa"/>
            <w:tcBorders>
              <w:left w:val="single" w:sz="4" w:space="0" w:color="auto"/>
            </w:tcBorders>
          </w:tcPr>
          <w:p w:rsidR="00F0799E" w:rsidRPr="00602AF2" w:rsidRDefault="00F0799E" w:rsidP="007E0598">
            <w:pPr>
              <w:jc w:val="center"/>
              <w:rPr>
                <w:rFonts w:ascii="GHEA Grapalat" w:hAnsi="GHEA Grapalat"/>
                <w:sz w:val="20"/>
                <w:szCs w:val="20"/>
              </w:rPr>
            </w:pPr>
          </w:p>
        </w:tc>
        <w:tc>
          <w:tcPr>
            <w:tcW w:w="4961" w:type="dxa"/>
          </w:tcPr>
          <w:p w:rsidR="00F0799E" w:rsidRPr="00602AF2" w:rsidRDefault="00F0799E" w:rsidP="007E0598">
            <w:pPr>
              <w:jc w:val="center"/>
              <w:rPr>
                <w:rFonts w:ascii="GHEA Grapalat" w:hAnsi="GHEA Grapalat" w:cs="Sylfaen"/>
                <w:color w:val="000000"/>
                <w:sz w:val="20"/>
                <w:szCs w:val="20"/>
              </w:rPr>
            </w:pPr>
            <w:r w:rsidRPr="00602AF2">
              <w:rPr>
                <w:rFonts w:ascii="GHEA Grapalat" w:hAnsi="GHEA Grapalat" w:cs="Sylfaen"/>
                <w:sz w:val="20"/>
                <w:szCs w:val="20"/>
              </w:rPr>
              <w:t>Свежие мандарины, группа плодов II, без повреждений. Соответствуют требованиям Закона Республики Армения «О безопасности пищевых продуктов» и других нормативно-правовых актов и положений. Сезонность: с октября по февраль.</w:t>
            </w:r>
            <w:r w:rsidRPr="00602AF2">
              <w:rPr>
                <w:rFonts w:ascii="GHEA Grapalat" w:hAnsi="GHEA Grapalat" w:cs="Sylfaen"/>
                <w:color w:val="000000"/>
                <w:sz w:val="20"/>
                <w:szCs w:val="20"/>
                <w:lang w:val="hy-AM"/>
              </w:rPr>
              <w:t>Еда</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поставлять</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 случае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технический</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 описанию</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или</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lastRenderedPageBreak/>
              <w:t>поставлять</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 условиям</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несоответствие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приложение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придёт</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 случае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несоответствие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исправление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крайний срок</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является</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определенный</w:t>
            </w:r>
            <w:r w:rsidRPr="00602AF2">
              <w:rPr>
                <w:rFonts w:ascii="GHEA Grapalat" w:hAnsi="GHEA Grapalat"/>
                <w:color w:val="000000"/>
                <w:sz w:val="20"/>
                <w:szCs w:val="20"/>
                <w:lang w:val="hy-AM"/>
              </w:rPr>
              <w:t>1</w:t>
            </w:r>
            <w:r w:rsidRPr="00602AF2">
              <w:rPr>
                <w:rFonts w:ascii="GHEA Grapalat" w:hAnsi="GHEA Grapalat" w:cs="Sylfaen"/>
                <w:color w:val="000000"/>
                <w:sz w:val="20"/>
                <w:szCs w:val="20"/>
                <w:lang w:val="hy-AM"/>
              </w:rPr>
              <w:t>день</w:t>
            </w:r>
            <w:r w:rsidRPr="00602AF2">
              <w:rPr>
                <w:rFonts w:ascii="GHEA Grapalat" w:hAnsi="GHEA Grapalat"/>
                <w:color w:val="000000"/>
                <w:sz w:val="20"/>
                <w:szCs w:val="20"/>
                <w:lang w:val="hy-AM"/>
              </w:rPr>
              <w:t>:</w:t>
            </w:r>
          </w:p>
        </w:tc>
        <w:tc>
          <w:tcPr>
            <w:tcW w:w="992" w:type="dxa"/>
            <w:tcBorders>
              <w:top w:val="nil"/>
              <w:left w:val="single" w:sz="8" w:space="0" w:color="auto"/>
              <w:bottom w:val="single" w:sz="8" w:space="0" w:color="auto"/>
              <w:right w:val="nil"/>
            </w:tcBorders>
            <w:shd w:val="clear" w:color="auto" w:fill="auto"/>
            <w:vAlign w:val="center"/>
          </w:tcPr>
          <w:p w:rsidR="00F0799E" w:rsidRDefault="00F0799E" w:rsidP="007E0598">
            <w:pPr>
              <w:jc w:val="center"/>
              <w:rPr>
                <w:rFonts w:ascii="GHEA Grapalat" w:hAnsi="GHEA Grapalat" w:cs="Sylfaen"/>
                <w:color w:val="000000"/>
                <w:sz w:val="20"/>
                <w:szCs w:val="20"/>
              </w:rPr>
            </w:pPr>
            <w:r>
              <w:rPr>
                <w:rFonts w:ascii="Sylfaen" w:hAnsi="Sylfaen" w:cs="Sylfaen"/>
                <w:color w:val="000000"/>
                <w:sz w:val="20"/>
                <w:szCs w:val="20"/>
              </w:rPr>
              <w:lastRenderedPageBreak/>
              <w:t>кг</w:t>
            </w:r>
          </w:p>
        </w:tc>
        <w:tc>
          <w:tcPr>
            <w:tcW w:w="709" w:type="dxa"/>
          </w:tcPr>
          <w:p w:rsidR="00F0799E" w:rsidRPr="00602AF2" w:rsidRDefault="00F0799E" w:rsidP="007E0598">
            <w:pPr>
              <w:jc w:val="center"/>
              <w:rPr>
                <w:rFonts w:ascii="GHEA Grapalat" w:hAnsi="GHEA Grapalat"/>
                <w:sz w:val="20"/>
                <w:szCs w:val="20"/>
              </w:rPr>
            </w:pPr>
          </w:p>
        </w:tc>
        <w:tc>
          <w:tcPr>
            <w:tcW w:w="709" w:type="dxa"/>
          </w:tcPr>
          <w:p w:rsidR="00F0799E" w:rsidRPr="00602AF2" w:rsidRDefault="00F0799E" w:rsidP="007E0598">
            <w:pPr>
              <w:jc w:val="center"/>
              <w:rPr>
                <w:rFonts w:ascii="GHEA Grapalat" w:hAnsi="GHEA Grapalat"/>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rsidR="00F0799E" w:rsidRDefault="00F0799E" w:rsidP="007E0598">
            <w:pPr>
              <w:jc w:val="center"/>
              <w:rPr>
                <w:rFonts w:ascii="Calibri" w:hAnsi="Calibri"/>
                <w:color w:val="000000"/>
                <w:sz w:val="18"/>
                <w:szCs w:val="18"/>
              </w:rPr>
            </w:pPr>
            <w:r>
              <w:rPr>
                <w:rFonts w:ascii="Calibri" w:hAnsi="Calibri"/>
                <w:b/>
                <w:bCs/>
                <w:color w:val="000000"/>
                <w:sz w:val="20"/>
                <w:szCs w:val="20"/>
              </w:rPr>
              <w:t>200</w:t>
            </w:r>
          </w:p>
        </w:tc>
        <w:tc>
          <w:tcPr>
            <w:tcW w:w="992" w:type="dxa"/>
            <w:tcBorders>
              <w:top w:val="single" w:sz="4" w:space="0" w:color="auto"/>
              <w:bottom w:val="single" w:sz="4" w:space="0" w:color="auto"/>
            </w:tcBorders>
          </w:tcPr>
          <w:p w:rsidR="00F0799E" w:rsidRPr="006267DC" w:rsidRDefault="00F0799E" w:rsidP="007E0598">
            <w:pPr>
              <w:jc w:val="center"/>
              <w:rPr>
                <w:rFonts w:ascii="GHEA Grapalat" w:hAnsi="GHEA Grapalat" w:cs="Sylfaen"/>
                <w:sz w:val="16"/>
                <w:szCs w:val="16"/>
                <w:lang w:val="hy-AM"/>
              </w:rPr>
            </w:pPr>
            <w:r w:rsidRPr="006267DC">
              <w:rPr>
                <w:rFonts w:ascii="GHEA Grapalat" w:hAnsi="GHEA Grapalat" w:cs="Sylfaen"/>
                <w:sz w:val="16"/>
                <w:szCs w:val="16"/>
                <w:lang w:val="hy-AM"/>
              </w:rPr>
              <w:t>К</w:t>
            </w:r>
            <w:r w:rsidRPr="006267DC">
              <w:rPr>
                <w:rFonts w:ascii="MS Mincho" w:eastAsia="MS Mincho" w:hAnsi="MS Mincho" w:cs="MS Mincho" w:hint="eastAsia"/>
                <w:sz w:val="16"/>
                <w:szCs w:val="16"/>
                <w:lang w:val="hy-AM"/>
              </w:rPr>
              <w:t>․</w:t>
            </w:r>
            <w:r w:rsidRPr="006267DC">
              <w:rPr>
                <w:rFonts w:ascii="GHEA Grapalat" w:hAnsi="GHEA Grapalat"/>
                <w:sz w:val="16"/>
                <w:szCs w:val="16"/>
                <w:lang w:val="hy-AM"/>
              </w:rPr>
              <w:t xml:space="preserve"> </w:t>
            </w:r>
            <w:r w:rsidRPr="006267DC">
              <w:rPr>
                <w:rFonts w:ascii="GHEA Grapalat" w:hAnsi="GHEA Grapalat" w:cs="Sylfaen"/>
                <w:sz w:val="16"/>
                <w:szCs w:val="16"/>
                <w:lang w:val="hy-AM"/>
              </w:rPr>
              <w:t>Веди</w:t>
            </w:r>
            <w:r w:rsidRPr="006267DC">
              <w:rPr>
                <w:rFonts w:ascii="GHEA Grapalat" w:hAnsi="GHEA Grapalat"/>
                <w:sz w:val="16"/>
                <w:szCs w:val="16"/>
                <w:lang w:val="hy-AM"/>
              </w:rPr>
              <w:t xml:space="preserve"> </w:t>
            </w:r>
            <w:r w:rsidRPr="006267DC">
              <w:rPr>
                <w:rFonts w:ascii="GHEA Grapalat" w:hAnsi="GHEA Grapalat" w:cs="Sylfaen"/>
                <w:sz w:val="16"/>
                <w:szCs w:val="16"/>
                <w:lang w:val="hy-AM"/>
              </w:rPr>
              <w:t>Араратян</w:t>
            </w:r>
            <w:r w:rsidRPr="006267DC">
              <w:rPr>
                <w:rFonts w:ascii="GHEA Grapalat" w:hAnsi="GHEA Grapalat"/>
                <w:sz w:val="16"/>
                <w:szCs w:val="16"/>
                <w:lang w:val="hy-AM"/>
              </w:rPr>
              <w:t>81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F0799E" w:rsidRDefault="00F0799E" w:rsidP="007E0598">
            <w:pPr>
              <w:jc w:val="center"/>
              <w:rPr>
                <w:rFonts w:ascii="Calibri" w:hAnsi="Calibri"/>
                <w:color w:val="000000"/>
                <w:sz w:val="18"/>
                <w:szCs w:val="18"/>
              </w:rPr>
            </w:pPr>
            <w:r>
              <w:rPr>
                <w:rFonts w:ascii="Calibri" w:hAnsi="Calibri"/>
                <w:b/>
                <w:bCs/>
                <w:color w:val="000000"/>
                <w:sz w:val="20"/>
                <w:szCs w:val="20"/>
              </w:rPr>
              <w:t>200</w:t>
            </w:r>
          </w:p>
        </w:tc>
        <w:tc>
          <w:tcPr>
            <w:tcW w:w="1701" w:type="dxa"/>
          </w:tcPr>
          <w:p w:rsidR="00F0799E" w:rsidRDefault="00F0799E" w:rsidP="007E0598">
            <w:pPr>
              <w:jc w:val="center"/>
              <w:rPr>
                <w:rFonts w:ascii="GHEA Grapalat" w:hAnsi="GHEA Grapalat" w:cs="Sylfaen"/>
                <w:sz w:val="16"/>
                <w:szCs w:val="16"/>
                <w:lang w:val="hy-AM"/>
              </w:rPr>
            </w:pPr>
            <w:r w:rsidRPr="000612A8">
              <w:rPr>
                <w:rFonts w:ascii="GHEA Grapalat" w:hAnsi="GHEA Grapalat" w:cs="Sylfaen"/>
                <w:sz w:val="16"/>
                <w:szCs w:val="16"/>
                <w:lang w:val="hy-AM"/>
              </w:rPr>
              <w:t>После вступления контракта в силу, вплоть до последнего рабочего дня декабря 2026 года включительно, в детском саду.</w:t>
            </w:r>
          </w:p>
        </w:tc>
      </w:tr>
      <w:tr w:rsidR="00F0799E" w:rsidRPr="00602AF2" w:rsidTr="007E0598">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F0799E" w:rsidRPr="00602AF2" w:rsidRDefault="00F0799E" w:rsidP="00F0799E">
            <w:pPr>
              <w:pStyle w:val="aff3"/>
              <w:numPr>
                <w:ilvl w:val="0"/>
                <w:numId w:val="13"/>
              </w:numPr>
              <w:jc w:val="center"/>
              <w:rPr>
                <w:rFonts w:ascii="GHEA Grapalat" w:hAnsi="GHEA Grapalat"/>
                <w:color w:val="000000"/>
                <w:sz w:val="20"/>
                <w:szCs w:val="20"/>
              </w:rPr>
            </w:pPr>
          </w:p>
        </w:tc>
        <w:tc>
          <w:tcPr>
            <w:tcW w:w="1134" w:type="dxa"/>
            <w:tcBorders>
              <w:top w:val="nil"/>
              <w:left w:val="single" w:sz="8" w:space="0" w:color="auto"/>
              <w:bottom w:val="single" w:sz="8" w:space="0" w:color="auto"/>
              <w:right w:val="single" w:sz="8" w:space="0" w:color="auto"/>
            </w:tcBorders>
            <w:shd w:val="clear" w:color="auto" w:fill="auto"/>
            <w:vAlign w:val="center"/>
          </w:tcPr>
          <w:p w:rsidR="00F0799E" w:rsidRDefault="00F0799E" w:rsidP="007E0598">
            <w:pPr>
              <w:jc w:val="center"/>
              <w:rPr>
                <w:rFonts w:ascii="Calibri" w:hAnsi="Calibri"/>
                <w:color w:val="000000"/>
                <w:sz w:val="18"/>
                <w:szCs w:val="18"/>
              </w:rPr>
            </w:pPr>
            <w:r>
              <w:rPr>
                <w:rFonts w:ascii="Calibri" w:hAnsi="Calibri"/>
                <w:color w:val="000000"/>
                <w:sz w:val="20"/>
                <w:szCs w:val="20"/>
              </w:rPr>
              <w:t>03222119</w:t>
            </w:r>
          </w:p>
        </w:tc>
        <w:tc>
          <w:tcPr>
            <w:tcW w:w="1559" w:type="dxa"/>
            <w:tcBorders>
              <w:top w:val="single" w:sz="4" w:space="0" w:color="auto"/>
              <w:left w:val="nil"/>
              <w:bottom w:val="single" w:sz="4" w:space="0" w:color="auto"/>
              <w:right w:val="single" w:sz="4" w:space="0" w:color="auto"/>
            </w:tcBorders>
            <w:shd w:val="clear" w:color="auto" w:fill="auto"/>
            <w:vAlign w:val="center"/>
          </w:tcPr>
          <w:p w:rsidR="00F0799E" w:rsidRPr="009A0572" w:rsidRDefault="00F0799E" w:rsidP="007E0598">
            <w:pPr>
              <w:jc w:val="center"/>
              <w:rPr>
                <w:rFonts w:ascii="GHEA Grapalat" w:hAnsi="GHEA Grapalat" w:cs="Arial"/>
                <w:bCs/>
                <w:sz w:val="22"/>
                <w:szCs w:val="22"/>
              </w:rPr>
            </w:pPr>
            <w:r>
              <w:rPr>
                <w:rFonts w:ascii="Sylfaen" w:hAnsi="Sylfaen" w:cs="Sylfaen"/>
                <w:color w:val="000000"/>
                <w:sz w:val="20"/>
                <w:szCs w:val="20"/>
              </w:rPr>
              <w:t>Апельсин</w:t>
            </w:r>
          </w:p>
        </w:tc>
        <w:tc>
          <w:tcPr>
            <w:tcW w:w="993" w:type="dxa"/>
            <w:tcBorders>
              <w:left w:val="single" w:sz="4" w:space="0" w:color="auto"/>
            </w:tcBorders>
          </w:tcPr>
          <w:p w:rsidR="00F0799E" w:rsidRPr="00602AF2" w:rsidRDefault="00F0799E" w:rsidP="007E0598">
            <w:pPr>
              <w:jc w:val="center"/>
              <w:rPr>
                <w:rFonts w:ascii="GHEA Grapalat" w:hAnsi="GHEA Grapalat"/>
                <w:sz w:val="20"/>
                <w:szCs w:val="20"/>
              </w:rPr>
            </w:pPr>
          </w:p>
        </w:tc>
        <w:tc>
          <w:tcPr>
            <w:tcW w:w="4961" w:type="dxa"/>
          </w:tcPr>
          <w:p w:rsidR="00F0799E" w:rsidRDefault="00F0799E" w:rsidP="007E0598">
            <w:pPr>
              <w:jc w:val="center"/>
              <w:rPr>
                <w:rFonts w:ascii="GHEA Grapalat" w:hAnsi="GHEA Grapalat" w:cs="Sylfaen"/>
                <w:sz w:val="20"/>
                <w:szCs w:val="20"/>
              </w:rPr>
            </w:pPr>
            <w:r w:rsidRPr="00602AF2">
              <w:rPr>
                <w:rFonts w:ascii="GHEA Grapalat" w:hAnsi="GHEA Grapalat" w:cs="Sylfaen"/>
                <w:sz w:val="20"/>
                <w:szCs w:val="20"/>
              </w:rPr>
              <w:t>Свежие апельсины, группа фруктов II, без повреждений, сочные, с тонкой кожурой. Соответствуют требованиям Закона Республики Армения «О безопасности пищевых продуктов» и других нормативно-правовых актов и правил.</w:t>
            </w:r>
          </w:p>
          <w:p w:rsidR="00F0799E" w:rsidRDefault="00F0799E" w:rsidP="007E0598">
            <w:pPr>
              <w:jc w:val="center"/>
              <w:rPr>
                <w:rFonts w:ascii="GHEA Grapalat" w:hAnsi="GHEA Grapalat"/>
                <w:color w:val="000000"/>
                <w:sz w:val="20"/>
                <w:szCs w:val="20"/>
                <w:lang w:val="hy-AM"/>
              </w:rPr>
            </w:pPr>
            <w:r w:rsidRPr="00602AF2">
              <w:rPr>
                <w:rFonts w:ascii="GHEA Grapalat" w:hAnsi="GHEA Grapalat" w:cs="Sylfaen"/>
                <w:color w:val="000000"/>
                <w:sz w:val="20"/>
                <w:szCs w:val="20"/>
                <w:lang w:val="hy-AM"/>
              </w:rPr>
              <w:t>Еда</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поставлять</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 случае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технический</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 описанию</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или</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поставлять</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 условиям</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несоответствие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приложение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придёт</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 случае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несоответствие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исправление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крайний срок</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является</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определенный</w:t>
            </w:r>
            <w:r w:rsidRPr="00602AF2">
              <w:rPr>
                <w:rFonts w:ascii="GHEA Grapalat" w:hAnsi="GHEA Grapalat"/>
                <w:color w:val="000000"/>
                <w:sz w:val="20"/>
                <w:szCs w:val="20"/>
                <w:lang w:val="hy-AM"/>
              </w:rPr>
              <w:t>1</w:t>
            </w:r>
            <w:r w:rsidRPr="00602AF2">
              <w:rPr>
                <w:rFonts w:ascii="GHEA Grapalat" w:hAnsi="GHEA Grapalat" w:cs="Sylfaen"/>
                <w:color w:val="000000"/>
                <w:sz w:val="20"/>
                <w:szCs w:val="20"/>
                <w:lang w:val="hy-AM"/>
              </w:rPr>
              <w:t>день</w:t>
            </w:r>
            <w:r w:rsidRPr="00602AF2">
              <w:rPr>
                <w:rFonts w:ascii="GHEA Grapalat" w:hAnsi="GHEA Grapalat"/>
                <w:color w:val="000000"/>
                <w:sz w:val="20"/>
                <w:szCs w:val="20"/>
                <w:lang w:val="hy-AM"/>
              </w:rPr>
              <w:t>:</w:t>
            </w:r>
          </w:p>
          <w:p w:rsidR="00F0799E" w:rsidRPr="00602AF2" w:rsidRDefault="00F0799E" w:rsidP="007E0598">
            <w:pPr>
              <w:jc w:val="center"/>
              <w:rPr>
                <w:rFonts w:ascii="GHEA Grapalat" w:hAnsi="GHEA Grapalat" w:cs="Sylfaen"/>
                <w:color w:val="000000"/>
                <w:sz w:val="20"/>
                <w:szCs w:val="20"/>
              </w:rPr>
            </w:pPr>
            <w:r w:rsidRPr="00602AF2">
              <w:rPr>
                <w:rFonts w:ascii="GHEA Grapalat" w:hAnsi="GHEA Grapalat" w:cs="Sylfaen"/>
                <w:sz w:val="20"/>
                <w:szCs w:val="20"/>
              </w:rPr>
              <w:t>Сезонный: октябрь-февраль</w:t>
            </w:r>
          </w:p>
        </w:tc>
        <w:tc>
          <w:tcPr>
            <w:tcW w:w="992" w:type="dxa"/>
            <w:tcBorders>
              <w:top w:val="nil"/>
              <w:left w:val="single" w:sz="8" w:space="0" w:color="auto"/>
              <w:bottom w:val="nil"/>
              <w:right w:val="nil"/>
            </w:tcBorders>
            <w:shd w:val="clear" w:color="auto" w:fill="auto"/>
            <w:vAlign w:val="center"/>
          </w:tcPr>
          <w:p w:rsidR="00F0799E" w:rsidRDefault="00F0799E" w:rsidP="007E0598">
            <w:pPr>
              <w:jc w:val="center"/>
              <w:rPr>
                <w:rFonts w:ascii="GHEA Grapalat" w:hAnsi="GHEA Grapalat" w:cs="Sylfaen"/>
                <w:color w:val="000000"/>
                <w:sz w:val="20"/>
                <w:szCs w:val="20"/>
              </w:rPr>
            </w:pPr>
            <w:r>
              <w:rPr>
                <w:rFonts w:ascii="Sylfaen" w:hAnsi="Sylfaen" w:cs="Sylfaen"/>
                <w:color w:val="000000"/>
                <w:sz w:val="20"/>
                <w:szCs w:val="20"/>
              </w:rPr>
              <w:t>кг</w:t>
            </w:r>
          </w:p>
        </w:tc>
        <w:tc>
          <w:tcPr>
            <w:tcW w:w="709" w:type="dxa"/>
          </w:tcPr>
          <w:p w:rsidR="00F0799E" w:rsidRPr="00602AF2" w:rsidRDefault="00F0799E" w:rsidP="007E0598">
            <w:pPr>
              <w:jc w:val="center"/>
              <w:rPr>
                <w:rFonts w:ascii="GHEA Grapalat" w:hAnsi="GHEA Grapalat"/>
                <w:sz w:val="20"/>
                <w:szCs w:val="20"/>
              </w:rPr>
            </w:pPr>
          </w:p>
        </w:tc>
        <w:tc>
          <w:tcPr>
            <w:tcW w:w="709" w:type="dxa"/>
          </w:tcPr>
          <w:p w:rsidR="00F0799E" w:rsidRPr="00602AF2" w:rsidRDefault="00F0799E" w:rsidP="007E0598">
            <w:pPr>
              <w:jc w:val="center"/>
              <w:rPr>
                <w:rFonts w:ascii="GHEA Grapalat" w:hAnsi="GHEA Grapalat"/>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rsidR="00F0799E" w:rsidRDefault="00F0799E" w:rsidP="007E0598">
            <w:pPr>
              <w:jc w:val="center"/>
              <w:rPr>
                <w:rFonts w:ascii="Calibri" w:hAnsi="Calibri"/>
                <w:color w:val="000000"/>
                <w:sz w:val="18"/>
                <w:szCs w:val="18"/>
              </w:rPr>
            </w:pPr>
            <w:r>
              <w:rPr>
                <w:rFonts w:ascii="Calibri" w:hAnsi="Calibri"/>
                <w:b/>
                <w:bCs/>
                <w:color w:val="000000"/>
                <w:sz w:val="20"/>
                <w:szCs w:val="20"/>
              </w:rPr>
              <w:t>80</w:t>
            </w:r>
          </w:p>
        </w:tc>
        <w:tc>
          <w:tcPr>
            <w:tcW w:w="992" w:type="dxa"/>
            <w:tcBorders>
              <w:top w:val="single" w:sz="4" w:space="0" w:color="auto"/>
              <w:bottom w:val="single" w:sz="4" w:space="0" w:color="auto"/>
            </w:tcBorders>
          </w:tcPr>
          <w:p w:rsidR="00F0799E" w:rsidRPr="006267DC" w:rsidRDefault="00F0799E" w:rsidP="007E0598">
            <w:pPr>
              <w:jc w:val="center"/>
              <w:rPr>
                <w:rFonts w:ascii="GHEA Grapalat" w:hAnsi="GHEA Grapalat" w:cs="Sylfaen"/>
                <w:sz w:val="16"/>
                <w:szCs w:val="16"/>
                <w:lang w:val="hy-AM"/>
              </w:rPr>
            </w:pPr>
            <w:r w:rsidRPr="006267DC">
              <w:rPr>
                <w:rFonts w:ascii="GHEA Grapalat" w:hAnsi="GHEA Grapalat" w:cs="Sylfaen"/>
                <w:sz w:val="16"/>
                <w:szCs w:val="16"/>
                <w:lang w:val="hy-AM"/>
              </w:rPr>
              <w:t>К</w:t>
            </w:r>
            <w:r w:rsidRPr="006267DC">
              <w:rPr>
                <w:rFonts w:ascii="MS Mincho" w:eastAsia="MS Mincho" w:hAnsi="MS Mincho" w:cs="MS Mincho" w:hint="eastAsia"/>
                <w:sz w:val="16"/>
                <w:szCs w:val="16"/>
                <w:lang w:val="hy-AM"/>
              </w:rPr>
              <w:t>․</w:t>
            </w:r>
            <w:r w:rsidRPr="006267DC">
              <w:rPr>
                <w:rFonts w:ascii="GHEA Grapalat" w:hAnsi="GHEA Grapalat"/>
                <w:sz w:val="16"/>
                <w:szCs w:val="16"/>
                <w:lang w:val="hy-AM"/>
              </w:rPr>
              <w:t xml:space="preserve"> </w:t>
            </w:r>
            <w:r w:rsidRPr="006267DC">
              <w:rPr>
                <w:rFonts w:ascii="GHEA Grapalat" w:hAnsi="GHEA Grapalat" w:cs="Sylfaen"/>
                <w:sz w:val="16"/>
                <w:szCs w:val="16"/>
                <w:lang w:val="hy-AM"/>
              </w:rPr>
              <w:t>Веди</w:t>
            </w:r>
            <w:r w:rsidRPr="006267DC">
              <w:rPr>
                <w:rFonts w:ascii="GHEA Grapalat" w:hAnsi="GHEA Grapalat"/>
                <w:sz w:val="16"/>
                <w:szCs w:val="16"/>
                <w:lang w:val="hy-AM"/>
              </w:rPr>
              <w:t xml:space="preserve"> </w:t>
            </w:r>
            <w:r w:rsidRPr="006267DC">
              <w:rPr>
                <w:rFonts w:ascii="GHEA Grapalat" w:hAnsi="GHEA Grapalat" w:cs="Sylfaen"/>
                <w:sz w:val="16"/>
                <w:szCs w:val="16"/>
                <w:lang w:val="hy-AM"/>
              </w:rPr>
              <w:t>Араратян</w:t>
            </w:r>
            <w:r w:rsidRPr="006267DC">
              <w:rPr>
                <w:rFonts w:ascii="GHEA Grapalat" w:hAnsi="GHEA Grapalat"/>
                <w:sz w:val="16"/>
                <w:szCs w:val="16"/>
                <w:lang w:val="hy-AM"/>
              </w:rPr>
              <w:t>81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F0799E" w:rsidRDefault="00F0799E" w:rsidP="007E0598">
            <w:pPr>
              <w:jc w:val="center"/>
              <w:rPr>
                <w:rFonts w:ascii="Calibri" w:hAnsi="Calibri"/>
                <w:color w:val="000000"/>
                <w:sz w:val="18"/>
                <w:szCs w:val="18"/>
              </w:rPr>
            </w:pPr>
            <w:r>
              <w:rPr>
                <w:rFonts w:ascii="Calibri" w:hAnsi="Calibri"/>
                <w:b/>
                <w:bCs/>
                <w:color w:val="000000"/>
                <w:sz w:val="20"/>
                <w:szCs w:val="20"/>
              </w:rPr>
              <w:t>80</w:t>
            </w:r>
          </w:p>
        </w:tc>
        <w:tc>
          <w:tcPr>
            <w:tcW w:w="1701" w:type="dxa"/>
          </w:tcPr>
          <w:p w:rsidR="00F0799E" w:rsidRDefault="00F0799E" w:rsidP="007E0598">
            <w:pPr>
              <w:jc w:val="center"/>
              <w:rPr>
                <w:rFonts w:ascii="GHEA Grapalat" w:hAnsi="GHEA Grapalat" w:cs="Sylfaen"/>
                <w:sz w:val="16"/>
                <w:szCs w:val="16"/>
                <w:lang w:val="hy-AM"/>
              </w:rPr>
            </w:pPr>
            <w:r w:rsidRPr="000612A8">
              <w:rPr>
                <w:rFonts w:ascii="GHEA Grapalat" w:hAnsi="GHEA Grapalat" w:cs="Sylfaen"/>
                <w:sz w:val="16"/>
                <w:szCs w:val="16"/>
                <w:lang w:val="hy-AM"/>
              </w:rPr>
              <w:t>После вступления контракта в силу, вплоть до последнего рабочего дня декабря 2026 года включительно, в детском саду.</w:t>
            </w:r>
          </w:p>
        </w:tc>
      </w:tr>
      <w:tr w:rsidR="00F0799E" w:rsidRPr="00602AF2" w:rsidTr="007E0598">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F0799E" w:rsidRPr="00602AF2" w:rsidRDefault="00F0799E" w:rsidP="00F0799E">
            <w:pPr>
              <w:pStyle w:val="aff3"/>
              <w:numPr>
                <w:ilvl w:val="0"/>
                <w:numId w:val="13"/>
              </w:numPr>
              <w:jc w:val="center"/>
              <w:rPr>
                <w:rFonts w:ascii="GHEA Grapalat" w:hAnsi="GHEA Grapalat"/>
                <w:color w:val="000000"/>
                <w:sz w:val="20"/>
                <w:szCs w:val="20"/>
              </w:rPr>
            </w:pPr>
          </w:p>
        </w:tc>
        <w:tc>
          <w:tcPr>
            <w:tcW w:w="1134" w:type="dxa"/>
            <w:tcBorders>
              <w:top w:val="nil"/>
              <w:left w:val="single" w:sz="8" w:space="0" w:color="auto"/>
              <w:bottom w:val="nil"/>
              <w:right w:val="single" w:sz="8" w:space="0" w:color="auto"/>
            </w:tcBorders>
            <w:shd w:val="clear" w:color="auto" w:fill="auto"/>
            <w:vAlign w:val="center"/>
          </w:tcPr>
          <w:p w:rsidR="00F0799E" w:rsidRDefault="00F0799E" w:rsidP="007E0598">
            <w:pPr>
              <w:jc w:val="center"/>
              <w:rPr>
                <w:rFonts w:ascii="Calibri" w:hAnsi="Calibri"/>
                <w:color w:val="000000"/>
                <w:sz w:val="18"/>
                <w:szCs w:val="18"/>
              </w:rPr>
            </w:pPr>
            <w:r>
              <w:rPr>
                <w:rFonts w:ascii="Calibri" w:hAnsi="Calibri"/>
                <w:color w:val="000000"/>
                <w:sz w:val="20"/>
                <w:szCs w:val="20"/>
              </w:rPr>
              <w:t>03222118</w:t>
            </w:r>
          </w:p>
        </w:tc>
        <w:tc>
          <w:tcPr>
            <w:tcW w:w="1559" w:type="dxa"/>
            <w:tcBorders>
              <w:top w:val="single" w:sz="4" w:space="0" w:color="auto"/>
              <w:left w:val="nil"/>
              <w:bottom w:val="single" w:sz="4" w:space="0" w:color="auto"/>
              <w:right w:val="single" w:sz="4" w:space="0" w:color="auto"/>
            </w:tcBorders>
            <w:shd w:val="clear" w:color="auto" w:fill="auto"/>
            <w:vAlign w:val="center"/>
          </w:tcPr>
          <w:p w:rsidR="00F0799E" w:rsidRPr="009A0572" w:rsidRDefault="00F0799E" w:rsidP="007E0598">
            <w:pPr>
              <w:jc w:val="center"/>
              <w:rPr>
                <w:rFonts w:ascii="GHEA Grapalat" w:hAnsi="GHEA Grapalat" w:cs="Arial"/>
                <w:bCs/>
                <w:sz w:val="22"/>
                <w:szCs w:val="22"/>
              </w:rPr>
            </w:pPr>
            <w:r>
              <w:rPr>
                <w:rFonts w:ascii="Sylfaen" w:hAnsi="Sylfaen" w:cs="Sylfaen"/>
                <w:color w:val="000000"/>
                <w:sz w:val="20"/>
                <w:szCs w:val="20"/>
              </w:rPr>
              <w:t>Лимон</w:t>
            </w:r>
          </w:p>
        </w:tc>
        <w:tc>
          <w:tcPr>
            <w:tcW w:w="993" w:type="dxa"/>
            <w:tcBorders>
              <w:left w:val="single" w:sz="4" w:space="0" w:color="auto"/>
            </w:tcBorders>
          </w:tcPr>
          <w:p w:rsidR="00F0799E" w:rsidRPr="00602AF2" w:rsidRDefault="00F0799E" w:rsidP="007E0598">
            <w:pPr>
              <w:jc w:val="center"/>
              <w:rPr>
                <w:rFonts w:ascii="GHEA Grapalat" w:hAnsi="GHEA Grapalat"/>
                <w:sz w:val="20"/>
                <w:szCs w:val="20"/>
              </w:rPr>
            </w:pPr>
          </w:p>
        </w:tc>
        <w:tc>
          <w:tcPr>
            <w:tcW w:w="4961" w:type="dxa"/>
          </w:tcPr>
          <w:p w:rsidR="00F0799E" w:rsidRPr="001A441F" w:rsidRDefault="00F0799E" w:rsidP="007E0598">
            <w:pPr>
              <w:jc w:val="center"/>
              <w:rPr>
                <w:rFonts w:ascii="GHEA Grapalat" w:hAnsi="GHEA Grapalat" w:cs="Sylfaen"/>
                <w:color w:val="000000"/>
                <w:sz w:val="18"/>
                <w:szCs w:val="18"/>
              </w:rPr>
            </w:pPr>
            <w:r w:rsidRPr="001A441F">
              <w:rPr>
                <w:rFonts w:ascii="GHEA Grapalat" w:hAnsi="GHEA Grapalat" w:cs="Sylfaen"/>
                <w:sz w:val="18"/>
                <w:szCs w:val="18"/>
              </w:rPr>
              <w:t>Лимон – свежий, сочный фрукт II группы, с тонкой кожурой, безвредный и полезный. Безопасность соответствует требованиям Закона Республики Армения «О безопасности пищевых продуктов» и другим нормативно-правовым актам и правилам.</w:t>
            </w:r>
            <w:r w:rsidRPr="001A441F">
              <w:rPr>
                <w:rFonts w:ascii="GHEA Grapalat" w:hAnsi="GHEA Grapalat" w:cs="Sylfaen"/>
                <w:color w:val="000000"/>
                <w:sz w:val="18"/>
                <w:szCs w:val="18"/>
                <w:lang w:val="hy-AM"/>
              </w:rPr>
              <w:t>Еда</w:t>
            </w:r>
            <w:r w:rsidRPr="001A441F">
              <w:rPr>
                <w:rFonts w:ascii="GHEA Grapalat" w:hAnsi="GHEA Grapalat"/>
                <w:color w:val="000000"/>
                <w:sz w:val="18"/>
                <w:szCs w:val="18"/>
                <w:lang w:val="hy-AM"/>
              </w:rPr>
              <w:t xml:space="preserve"> </w:t>
            </w:r>
            <w:r w:rsidRPr="001A441F">
              <w:rPr>
                <w:rFonts w:ascii="GHEA Grapalat" w:hAnsi="GHEA Grapalat" w:cs="Sylfaen"/>
                <w:color w:val="000000"/>
                <w:sz w:val="18"/>
                <w:szCs w:val="18"/>
                <w:lang w:val="hy-AM"/>
              </w:rPr>
              <w:t>поставлять</w:t>
            </w:r>
            <w:r w:rsidRPr="001A441F">
              <w:rPr>
                <w:rFonts w:ascii="GHEA Grapalat" w:hAnsi="GHEA Grapalat"/>
                <w:color w:val="000000"/>
                <w:sz w:val="18"/>
                <w:szCs w:val="18"/>
                <w:lang w:val="hy-AM"/>
              </w:rPr>
              <w:t xml:space="preserve"> </w:t>
            </w:r>
            <w:r w:rsidRPr="001A441F">
              <w:rPr>
                <w:rFonts w:ascii="GHEA Grapalat" w:hAnsi="GHEA Grapalat" w:cs="Sylfaen"/>
                <w:color w:val="000000"/>
                <w:sz w:val="18"/>
                <w:szCs w:val="18"/>
                <w:lang w:val="hy-AM"/>
              </w:rPr>
              <w:t>в случае</w:t>
            </w:r>
            <w:r w:rsidRPr="001A441F">
              <w:rPr>
                <w:rFonts w:ascii="GHEA Grapalat" w:hAnsi="GHEA Grapalat"/>
                <w:color w:val="000000"/>
                <w:sz w:val="18"/>
                <w:szCs w:val="18"/>
                <w:lang w:val="hy-AM"/>
              </w:rPr>
              <w:t xml:space="preserve"> </w:t>
            </w:r>
            <w:r w:rsidRPr="001A441F">
              <w:rPr>
                <w:rFonts w:ascii="GHEA Grapalat" w:hAnsi="GHEA Grapalat" w:cs="Sylfaen"/>
                <w:color w:val="000000"/>
                <w:sz w:val="18"/>
                <w:szCs w:val="18"/>
                <w:lang w:val="hy-AM"/>
              </w:rPr>
              <w:t>технический</w:t>
            </w:r>
            <w:r w:rsidRPr="001A441F">
              <w:rPr>
                <w:rFonts w:ascii="GHEA Grapalat" w:hAnsi="GHEA Grapalat"/>
                <w:color w:val="000000"/>
                <w:sz w:val="18"/>
                <w:szCs w:val="18"/>
                <w:lang w:val="hy-AM"/>
              </w:rPr>
              <w:t xml:space="preserve"> </w:t>
            </w:r>
            <w:r w:rsidRPr="001A441F">
              <w:rPr>
                <w:rFonts w:ascii="GHEA Grapalat" w:hAnsi="GHEA Grapalat" w:cs="Sylfaen"/>
                <w:color w:val="000000"/>
                <w:sz w:val="18"/>
                <w:szCs w:val="18"/>
                <w:lang w:val="hy-AM"/>
              </w:rPr>
              <w:t>к описанию</w:t>
            </w:r>
            <w:r w:rsidRPr="001A441F">
              <w:rPr>
                <w:rFonts w:ascii="GHEA Grapalat" w:hAnsi="GHEA Grapalat"/>
                <w:color w:val="000000"/>
                <w:sz w:val="18"/>
                <w:szCs w:val="18"/>
                <w:lang w:val="hy-AM"/>
              </w:rPr>
              <w:t xml:space="preserve"> </w:t>
            </w:r>
            <w:r w:rsidRPr="001A441F">
              <w:rPr>
                <w:rFonts w:ascii="GHEA Grapalat" w:hAnsi="GHEA Grapalat" w:cs="Sylfaen"/>
                <w:color w:val="000000"/>
                <w:sz w:val="18"/>
                <w:szCs w:val="18"/>
                <w:lang w:val="hy-AM"/>
              </w:rPr>
              <w:t>или</w:t>
            </w:r>
            <w:r w:rsidRPr="001A441F">
              <w:rPr>
                <w:rFonts w:ascii="GHEA Grapalat" w:hAnsi="GHEA Grapalat"/>
                <w:color w:val="000000"/>
                <w:sz w:val="18"/>
                <w:szCs w:val="18"/>
                <w:lang w:val="hy-AM"/>
              </w:rPr>
              <w:t xml:space="preserve"> </w:t>
            </w:r>
            <w:r w:rsidRPr="001A441F">
              <w:rPr>
                <w:rFonts w:ascii="GHEA Grapalat" w:hAnsi="GHEA Grapalat" w:cs="Sylfaen"/>
                <w:color w:val="000000"/>
                <w:sz w:val="18"/>
                <w:szCs w:val="18"/>
                <w:lang w:val="hy-AM"/>
              </w:rPr>
              <w:t>поставлять</w:t>
            </w:r>
            <w:r w:rsidRPr="001A441F">
              <w:rPr>
                <w:rFonts w:ascii="GHEA Grapalat" w:hAnsi="GHEA Grapalat"/>
                <w:color w:val="000000"/>
                <w:sz w:val="18"/>
                <w:szCs w:val="18"/>
                <w:lang w:val="hy-AM"/>
              </w:rPr>
              <w:t xml:space="preserve"> </w:t>
            </w:r>
            <w:r w:rsidRPr="001A441F">
              <w:rPr>
                <w:rFonts w:ascii="GHEA Grapalat" w:hAnsi="GHEA Grapalat" w:cs="Sylfaen"/>
                <w:color w:val="000000"/>
                <w:sz w:val="18"/>
                <w:szCs w:val="18"/>
                <w:lang w:val="hy-AM"/>
              </w:rPr>
              <w:t>к условиям</w:t>
            </w:r>
            <w:r w:rsidRPr="001A441F">
              <w:rPr>
                <w:rFonts w:ascii="GHEA Grapalat" w:hAnsi="GHEA Grapalat"/>
                <w:color w:val="000000"/>
                <w:sz w:val="18"/>
                <w:szCs w:val="18"/>
                <w:lang w:val="hy-AM"/>
              </w:rPr>
              <w:t xml:space="preserve"> </w:t>
            </w:r>
            <w:r w:rsidRPr="001A441F">
              <w:rPr>
                <w:rFonts w:ascii="GHEA Grapalat" w:hAnsi="GHEA Grapalat" w:cs="Sylfaen"/>
                <w:color w:val="000000"/>
                <w:sz w:val="18"/>
                <w:szCs w:val="18"/>
                <w:lang w:val="hy-AM"/>
              </w:rPr>
              <w:t>несоответствие</w:t>
            </w:r>
            <w:r w:rsidRPr="001A441F">
              <w:rPr>
                <w:rFonts w:ascii="GHEA Grapalat" w:hAnsi="GHEA Grapalat"/>
                <w:color w:val="000000"/>
                <w:sz w:val="18"/>
                <w:szCs w:val="18"/>
                <w:lang w:val="hy-AM"/>
              </w:rPr>
              <w:t xml:space="preserve"> </w:t>
            </w:r>
            <w:r w:rsidRPr="001A441F">
              <w:rPr>
                <w:rFonts w:ascii="GHEA Grapalat" w:hAnsi="GHEA Grapalat" w:cs="Sylfaen"/>
                <w:color w:val="000000"/>
                <w:sz w:val="18"/>
                <w:szCs w:val="18"/>
                <w:lang w:val="hy-AM"/>
              </w:rPr>
              <w:t>в</w:t>
            </w:r>
            <w:r w:rsidRPr="001A441F">
              <w:rPr>
                <w:rFonts w:ascii="GHEA Grapalat" w:hAnsi="GHEA Grapalat"/>
                <w:color w:val="000000"/>
                <w:sz w:val="18"/>
                <w:szCs w:val="18"/>
                <w:lang w:val="hy-AM"/>
              </w:rPr>
              <w:t xml:space="preserve"> </w:t>
            </w:r>
            <w:r w:rsidRPr="001A441F">
              <w:rPr>
                <w:rFonts w:ascii="GHEA Grapalat" w:hAnsi="GHEA Grapalat" w:cs="Sylfaen"/>
                <w:color w:val="000000"/>
                <w:sz w:val="18"/>
                <w:szCs w:val="18"/>
                <w:lang w:val="hy-AM"/>
              </w:rPr>
              <w:t>приложение</w:t>
            </w:r>
            <w:r w:rsidRPr="001A441F">
              <w:rPr>
                <w:rFonts w:ascii="GHEA Grapalat" w:hAnsi="GHEA Grapalat"/>
                <w:color w:val="000000"/>
                <w:sz w:val="18"/>
                <w:szCs w:val="18"/>
                <w:lang w:val="hy-AM"/>
              </w:rPr>
              <w:t xml:space="preserve"> </w:t>
            </w:r>
            <w:r w:rsidRPr="001A441F">
              <w:rPr>
                <w:rFonts w:ascii="GHEA Grapalat" w:hAnsi="GHEA Grapalat" w:cs="Sylfaen"/>
                <w:color w:val="000000"/>
                <w:sz w:val="18"/>
                <w:szCs w:val="18"/>
                <w:lang w:val="hy-AM"/>
              </w:rPr>
              <w:t>придёт</w:t>
            </w:r>
            <w:r w:rsidRPr="001A441F">
              <w:rPr>
                <w:rFonts w:ascii="GHEA Grapalat" w:hAnsi="GHEA Grapalat"/>
                <w:color w:val="000000"/>
                <w:sz w:val="18"/>
                <w:szCs w:val="18"/>
                <w:lang w:val="hy-AM"/>
              </w:rPr>
              <w:t xml:space="preserve"> </w:t>
            </w:r>
            <w:r w:rsidRPr="001A441F">
              <w:rPr>
                <w:rFonts w:ascii="GHEA Grapalat" w:hAnsi="GHEA Grapalat" w:cs="Sylfaen"/>
                <w:color w:val="000000"/>
                <w:sz w:val="18"/>
                <w:szCs w:val="18"/>
                <w:lang w:val="hy-AM"/>
              </w:rPr>
              <w:t>в случае</w:t>
            </w:r>
            <w:r w:rsidRPr="001A441F">
              <w:rPr>
                <w:rFonts w:ascii="GHEA Grapalat" w:hAnsi="GHEA Grapalat"/>
                <w:color w:val="000000"/>
                <w:sz w:val="18"/>
                <w:szCs w:val="18"/>
                <w:lang w:val="hy-AM"/>
              </w:rPr>
              <w:t xml:space="preserve"> </w:t>
            </w:r>
            <w:r w:rsidRPr="001A441F">
              <w:rPr>
                <w:rFonts w:ascii="GHEA Grapalat" w:hAnsi="GHEA Grapalat" w:cs="Sylfaen"/>
                <w:color w:val="000000"/>
                <w:sz w:val="18"/>
                <w:szCs w:val="18"/>
                <w:lang w:val="hy-AM"/>
              </w:rPr>
              <w:t>несоответствие</w:t>
            </w:r>
            <w:r w:rsidRPr="001A441F">
              <w:rPr>
                <w:rFonts w:ascii="GHEA Grapalat" w:hAnsi="GHEA Grapalat"/>
                <w:color w:val="000000"/>
                <w:sz w:val="18"/>
                <w:szCs w:val="18"/>
                <w:lang w:val="hy-AM"/>
              </w:rPr>
              <w:t xml:space="preserve"> </w:t>
            </w:r>
            <w:r w:rsidRPr="001A441F">
              <w:rPr>
                <w:rFonts w:ascii="GHEA Grapalat" w:hAnsi="GHEA Grapalat" w:cs="Sylfaen"/>
                <w:color w:val="000000"/>
                <w:sz w:val="18"/>
                <w:szCs w:val="18"/>
                <w:lang w:val="hy-AM"/>
              </w:rPr>
              <w:t>исправление</w:t>
            </w:r>
            <w:r w:rsidRPr="001A441F">
              <w:rPr>
                <w:rFonts w:ascii="GHEA Grapalat" w:hAnsi="GHEA Grapalat"/>
                <w:color w:val="000000"/>
                <w:sz w:val="18"/>
                <w:szCs w:val="18"/>
                <w:lang w:val="hy-AM"/>
              </w:rPr>
              <w:t xml:space="preserve"> </w:t>
            </w:r>
            <w:r w:rsidRPr="001A441F">
              <w:rPr>
                <w:rFonts w:ascii="GHEA Grapalat" w:hAnsi="GHEA Grapalat" w:cs="Sylfaen"/>
                <w:color w:val="000000"/>
                <w:sz w:val="18"/>
                <w:szCs w:val="18"/>
                <w:lang w:val="hy-AM"/>
              </w:rPr>
              <w:t>крайний срок</w:t>
            </w:r>
            <w:r w:rsidRPr="001A441F">
              <w:rPr>
                <w:rFonts w:ascii="GHEA Grapalat" w:hAnsi="GHEA Grapalat"/>
                <w:color w:val="000000"/>
                <w:sz w:val="18"/>
                <w:szCs w:val="18"/>
                <w:lang w:val="hy-AM"/>
              </w:rPr>
              <w:t xml:space="preserve"> </w:t>
            </w:r>
            <w:r w:rsidRPr="001A441F">
              <w:rPr>
                <w:rFonts w:ascii="GHEA Grapalat" w:hAnsi="GHEA Grapalat" w:cs="Sylfaen"/>
                <w:color w:val="000000"/>
                <w:sz w:val="18"/>
                <w:szCs w:val="18"/>
                <w:lang w:val="hy-AM"/>
              </w:rPr>
              <w:t>является</w:t>
            </w:r>
            <w:r w:rsidRPr="001A441F">
              <w:rPr>
                <w:rFonts w:ascii="GHEA Grapalat" w:hAnsi="GHEA Grapalat"/>
                <w:color w:val="000000"/>
                <w:sz w:val="18"/>
                <w:szCs w:val="18"/>
                <w:lang w:val="hy-AM"/>
              </w:rPr>
              <w:t xml:space="preserve"> </w:t>
            </w:r>
            <w:r w:rsidRPr="001A441F">
              <w:rPr>
                <w:rFonts w:ascii="GHEA Grapalat" w:hAnsi="GHEA Grapalat" w:cs="Sylfaen"/>
                <w:color w:val="000000"/>
                <w:sz w:val="18"/>
                <w:szCs w:val="18"/>
                <w:lang w:val="hy-AM"/>
              </w:rPr>
              <w:t>определенный</w:t>
            </w:r>
            <w:r w:rsidRPr="001A441F">
              <w:rPr>
                <w:rFonts w:ascii="GHEA Grapalat" w:hAnsi="GHEA Grapalat"/>
                <w:color w:val="000000"/>
                <w:sz w:val="18"/>
                <w:szCs w:val="18"/>
                <w:lang w:val="hy-AM"/>
              </w:rPr>
              <w:t>1</w:t>
            </w:r>
            <w:r w:rsidRPr="001A441F">
              <w:rPr>
                <w:rFonts w:ascii="GHEA Grapalat" w:hAnsi="GHEA Grapalat" w:cs="Sylfaen"/>
                <w:color w:val="000000"/>
                <w:sz w:val="18"/>
                <w:szCs w:val="18"/>
                <w:lang w:val="hy-AM"/>
              </w:rPr>
              <w:t>день</w:t>
            </w:r>
            <w:r w:rsidRPr="001A441F">
              <w:rPr>
                <w:rFonts w:ascii="GHEA Grapalat" w:hAnsi="GHEA Grapalat"/>
                <w:color w:val="000000"/>
                <w:sz w:val="18"/>
                <w:szCs w:val="18"/>
                <w:lang w:val="hy-AM"/>
              </w:rPr>
              <w:t>:</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F0799E" w:rsidRDefault="00F0799E" w:rsidP="007E0598">
            <w:pPr>
              <w:jc w:val="center"/>
              <w:rPr>
                <w:rFonts w:ascii="GHEA Grapalat" w:hAnsi="GHEA Grapalat" w:cs="Sylfaen"/>
                <w:color w:val="000000"/>
                <w:sz w:val="20"/>
                <w:szCs w:val="20"/>
              </w:rPr>
            </w:pPr>
            <w:r>
              <w:rPr>
                <w:rFonts w:ascii="Sylfaen" w:hAnsi="Sylfaen" w:cs="Sylfaen"/>
                <w:color w:val="000000"/>
                <w:sz w:val="20"/>
                <w:szCs w:val="20"/>
              </w:rPr>
              <w:t>кусок</w:t>
            </w:r>
          </w:p>
        </w:tc>
        <w:tc>
          <w:tcPr>
            <w:tcW w:w="709" w:type="dxa"/>
          </w:tcPr>
          <w:p w:rsidR="00F0799E" w:rsidRPr="00602AF2" w:rsidRDefault="00F0799E" w:rsidP="007E0598">
            <w:pPr>
              <w:jc w:val="center"/>
              <w:rPr>
                <w:rFonts w:ascii="GHEA Grapalat" w:hAnsi="GHEA Grapalat"/>
                <w:sz w:val="20"/>
                <w:szCs w:val="20"/>
              </w:rPr>
            </w:pPr>
          </w:p>
        </w:tc>
        <w:tc>
          <w:tcPr>
            <w:tcW w:w="709" w:type="dxa"/>
          </w:tcPr>
          <w:p w:rsidR="00F0799E" w:rsidRPr="00602AF2" w:rsidRDefault="00F0799E" w:rsidP="007E0598">
            <w:pPr>
              <w:jc w:val="center"/>
              <w:rPr>
                <w:rFonts w:ascii="GHEA Grapalat" w:hAnsi="GHEA Grapalat"/>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rsidR="00F0799E" w:rsidRDefault="00F0799E" w:rsidP="007E0598">
            <w:pPr>
              <w:jc w:val="center"/>
              <w:rPr>
                <w:rFonts w:ascii="Calibri" w:hAnsi="Calibri"/>
                <w:color w:val="000000"/>
                <w:sz w:val="18"/>
                <w:szCs w:val="18"/>
              </w:rPr>
            </w:pPr>
            <w:r>
              <w:rPr>
                <w:rFonts w:ascii="Calibri" w:hAnsi="Calibri"/>
                <w:b/>
                <w:bCs/>
                <w:color w:val="000000"/>
                <w:sz w:val="20"/>
                <w:szCs w:val="20"/>
              </w:rPr>
              <w:t>100</w:t>
            </w:r>
          </w:p>
        </w:tc>
        <w:tc>
          <w:tcPr>
            <w:tcW w:w="992" w:type="dxa"/>
            <w:tcBorders>
              <w:top w:val="single" w:sz="4" w:space="0" w:color="auto"/>
              <w:bottom w:val="single" w:sz="4" w:space="0" w:color="auto"/>
            </w:tcBorders>
          </w:tcPr>
          <w:p w:rsidR="00F0799E" w:rsidRPr="006267DC" w:rsidRDefault="00F0799E" w:rsidP="007E0598">
            <w:pPr>
              <w:jc w:val="center"/>
              <w:rPr>
                <w:rFonts w:ascii="GHEA Grapalat" w:hAnsi="GHEA Grapalat" w:cs="Sylfaen"/>
                <w:sz w:val="16"/>
                <w:szCs w:val="16"/>
                <w:lang w:val="hy-AM"/>
              </w:rPr>
            </w:pPr>
            <w:r w:rsidRPr="006267DC">
              <w:rPr>
                <w:rFonts w:ascii="GHEA Grapalat" w:hAnsi="GHEA Grapalat" w:cs="Sylfaen"/>
                <w:sz w:val="16"/>
                <w:szCs w:val="16"/>
                <w:lang w:val="hy-AM"/>
              </w:rPr>
              <w:t>К</w:t>
            </w:r>
            <w:r w:rsidRPr="006267DC">
              <w:rPr>
                <w:rFonts w:ascii="MS Mincho" w:eastAsia="MS Mincho" w:hAnsi="MS Mincho" w:cs="MS Mincho" w:hint="eastAsia"/>
                <w:sz w:val="16"/>
                <w:szCs w:val="16"/>
                <w:lang w:val="hy-AM"/>
              </w:rPr>
              <w:t>․</w:t>
            </w:r>
            <w:r w:rsidRPr="006267DC">
              <w:rPr>
                <w:rFonts w:ascii="GHEA Grapalat" w:hAnsi="GHEA Grapalat"/>
                <w:sz w:val="16"/>
                <w:szCs w:val="16"/>
                <w:lang w:val="hy-AM"/>
              </w:rPr>
              <w:t xml:space="preserve"> </w:t>
            </w:r>
            <w:r w:rsidRPr="006267DC">
              <w:rPr>
                <w:rFonts w:ascii="GHEA Grapalat" w:hAnsi="GHEA Grapalat" w:cs="Sylfaen"/>
                <w:sz w:val="16"/>
                <w:szCs w:val="16"/>
                <w:lang w:val="hy-AM"/>
              </w:rPr>
              <w:t>Веди</w:t>
            </w:r>
            <w:r w:rsidRPr="006267DC">
              <w:rPr>
                <w:rFonts w:ascii="GHEA Grapalat" w:hAnsi="GHEA Grapalat"/>
                <w:sz w:val="16"/>
                <w:szCs w:val="16"/>
                <w:lang w:val="hy-AM"/>
              </w:rPr>
              <w:t xml:space="preserve"> </w:t>
            </w:r>
            <w:r w:rsidRPr="006267DC">
              <w:rPr>
                <w:rFonts w:ascii="GHEA Grapalat" w:hAnsi="GHEA Grapalat" w:cs="Sylfaen"/>
                <w:sz w:val="16"/>
                <w:szCs w:val="16"/>
                <w:lang w:val="hy-AM"/>
              </w:rPr>
              <w:t>Араратян</w:t>
            </w:r>
            <w:r w:rsidRPr="006267DC">
              <w:rPr>
                <w:rFonts w:ascii="GHEA Grapalat" w:hAnsi="GHEA Grapalat"/>
                <w:sz w:val="16"/>
                <w:szCs w:val="16"/>
                <w:lang w:val="hy-AM"/>
              </w:rPr>
              <w:t>81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F0799E" w:rsidRDefault="00F0799E" w:rsidP="007E0598">
            <w:pPr>
              <w:jc w:val="center"/>
              <w:rPr>
                <w:rFonts w:ascii="Calibri" w:hAnsi="Calibri"/>
                <w:color w:val="000000"/>
                <w:sz w:val="18"/>
                <w:szCs w:val="18"/>
              </w:rPr>
            </w:pPr>
            <w:r>
              <w:rPr>
                <w:rFonts w:ascii="Calibri" w:hAnsi="Calibri"/>
                <w:b/>
                <w:bCs/>
                <w:color w:val="000000"/>
                <w:sz w:val="20"/>
                <w:szCs w:val="20"/>
              </w:rPr>
              <w:t>100</w:t>
            </w:r>
          </w:p>
        </w:tc>
        <w:tc>
          <w:tcPr>
            <w:tcW w:w="1701" w:type="dxa"/>
          </w:tcPr>
          <w:p w:rsidR="00F0799E" w:rsidRDefault="00F0799E" w:rsidP="007E0598">
            <w:pPr>
              <w:jc w:val="center"/>
              <w:rPr>
                <w:rFonts w:ascii="GHEA Grapalat" w:hAnsi="GHEA Grapalat" w:cs="Sylfaen"/>
                <w:sz w:val="16"/>
                <w:szCs w:val="16"/>
                <w:lang w:val="hy-AM"/>
              </w:rPr>
            </w:pPr>
            <w:r w:rsidRPr="000612A8">
              <w:rPr>
                <w:rFonts w:ascii="GHEA Grapalat" w:hAnsi="GHEA Grapalat" w:cs="Sylfaen"/>
                <w:sz w:val="16"/>
                <w:szCs w:val="16"/>
                <w:lang w:val="hy-AM"/>
              </w:rPr>
              <w:t>После вступления контракта в силу, вплоть до последнего рабочего дня декабря 2026 года включительно, в детском саду.</w:t>
            </w:r>
          </w:p>
        </w:tc>
      </w:tr>
      <w:tr w:rsidR="00F0799E" w:rsidRPr="00602AF2" w:rsidTr="007E0598">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F0799E" w:rsidRPr="00602AF2" w:rsidRDefault="00F0799E" w:rsidP="00F0799E">
            <w:pPr>
              <w:pStyle w:val="aff3"/>
              <w:numPr>
                <w:ilvl w:val="0"/>
                <w:numId w:val="13"/>
              </w:numPr>
              <w:jc w:val="center"/>
              <w:rPr>
                <w:rFonts w:ascii="GHEA Grapalat" w:hAnsi="GHEA Grapalat"/>
                <w:color w:val="000000"/>
                <w:sz w:val="20"/>
                <w:szCs w:val="20"/>
              </w:rPr>
            </w:pPr>
          </w:p>
        </w:tc>
        <w:tc>
          <w:tcPr>
            <w:tcW w:w="1134" w:type="dxa"/>
            <w:tcBorders>
              <w:top w:val="nil"/>
              <w:left w:val="single" w:sz="8" w:space="0" w:color="auto"/>
              <w:bottom w:val="single" w:sz="8" w:space="0" w:color="auto"/>
              <w:right w:val="single" w:sz="8" w:space="0" w:color="auto"/>
            </w:tcBorders>
            <w:shd w:val="clear" w:color="auto" w:fill="auto"/>
            <w:vAlign w:val="center"/>
          </w:tcPr>
          <w:p w:rsidR="00F0799E" w:rsidRDefault="00F0799E" w:rsidP="007E0598">
            <w:pPr>
              <w:jc w:val="center"/>
              <w:rPr>
                <w:rFonts w:ascii="Calibri" w:hAnsi="Calibri"/>
                <w:color w:val="000000"/>
                <w:sz w:val="18"/>
                <w:szCs w:val="18"/>
              </w:rPr>
            </w:pPr>
            <w:r>
              <w:rPr>
                <w:rFonts w:ascii="Calibri" w:hAnsi="Calibri"/>
                <w:color w:val="000000"/>
                <w:sz w:val="20"/>
                <w:szCs w:val="20"/>
              </w:rPr>
              <w:t>15871257</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rsidR="00F0799E" w:rsidRPr="009A0572" w:rsidRDefault="00F0799E" w:rsidP="007E0598">
            <w:pPr>
              <w:jc w:val="center"/>
              <w:rPr>
                <w:rFonts w:ascii="GHEA Grapalat" w:hAnsi="GHEA Grapalat" w:cs="Arial"/>
                <w:bCs/>
                <w:sz w:val="22"/>
                <w:szCs w:val="22"/>
              </w:rPr>
            </w:pPr>
            <w:r>
              <w:rPr>
                <w:rFonts w:ascii="Sylfaen" w:hAnsi="Sylfaen" w:cs="Sylfaen"/>
                <w:color w:val="000000"/>
                <w:sz w:val="20"/>
                <w:szCs w:val="20"/>
              </w:rPr>
              <w:t>Ваниль</w:t>
            </w:r>
          </w:p>
        </w:tc>
        <w:tc>
          <w:tcPr>
            <w:tcW w:w="993" w:type="dxa"/>
          </w:tcPr>
          <w:p w:rsidR="00F0799E" w:rsidRPr="00602AF2" w:rsidRDefault="00F0799E" w:rsidP="007E0598">
            <w:pPr>
              <w:jc w:val="center"/>
              <w:rPr>
                <w:rFonts w:ascii="GHEA Grapalat" w:hAnsi="GHEA Grapalat"/>
                <w:sz w:val="20"/>
                <w:szCs w:val="20"/>
              </w:rPr>
            </w:pPr>
          </w:p>
        </w:tc>
        <w:tc>
          <w:tcPr>
            <w:tcW w:w="4961" w:type="dxa"/>
          </w:tcPr>
          <w:p w:rsidR="00F0799E" w:rsidRPr="00A16885" w:rsidRDefault="00F0799E" w:rsidP="007E0598">
            <w:pPr>
              <w:jc w:val="center"/>
              <w:rPr>
                <w:rFonts w:ascii="GHEA Grapalat" w:hAnsi="GHEA Grapalat" w:cs="Sylfaen"/>
                <w:color w:val="000000"/>
                <w:sz w:val="16"/>
                <w:szCs w:val="16"/>
              </w:rPr>
            </w:pPr>
            <w:r w:rsidRPr="001A441F">
              <w:rPr>
                <w:rFonts w:ascii="GHEA Grapalat" w:hAnsi="GHEA Grapalat" w:cs="Sylfaen"/>
                <w:sz w:val="16"/>
                <w:szCs w:val="16"/>
              </w:rPr>
              <w:t>Ванилин, насыпной, белого цвета, заводская упаковка. Безопасность и маркировка соответствуют требованиям гигиенических норм № 2-III-4.9-01-2010, Закона Республики Армения «О безопасности пищевых продуктов» и других нормативно-правовых актов и правил. Срок годности: не менее 30 дней.</w:t>
            </w:r>
            <w:r w:rsidRPr="001A441F">
              <w:rPr>
                <w:rFonts w:ascii="GHEA Grapalat" w:hAnsi="GHEA Grapalat" w:cs="Sylfaen"/>
                <w:color w:val="000000"/>
                <w:sz w:val="16"/>
                <w:szCs w:val="16"/>
                <w:lang w:val="hy-AM"/>
              </w:rPr>
              <w:t>Маркировка:</w:t>
            </w:r>
            <w:r w:rsidRPr="001A441F">
              <w:rPr>
                <w:rFonts w:ascii="GHEA Grapalat" w:hAnsi="GHEA Grapalat"/>
                <w:color w:val="000000"/>
                <w:sz w:val="16"/>
                <w:szCs w:val="16"/>
                <w:lang w:val="hy-AM"/>
              </w:rPr>
              <w:t xml:space="preserve"> </w:t>
            </w:r>
            <w:proofErr w:type="gramStart"/>
            <w:r w:rsidRPr="001A441F">
              <w:rPr>
                <w:rFonts w:ascii="GHEA Grapalat" w:hAnsi="GHEA Grapalat" w:cs="Sylfaen"/>
                <w:color w:val="000000"/>
                <w:sz w:val="16"/>
                <w:szCs w:val="16"/>
                <w:lang w:val="hy-AM"/>
              </w:rPr>
              <w:t>читаемый</w:t>
            </w:r>
            <w:r w:rsidRPr="001A441F">
              <w:rPr>
                <w:rFonts w:ascii="GHEA Grapalat" w:hAnsi="GHEA Grapalat"/>
                <w:color w:val="000000"/>
                <w:sz w:val="16"/>
                <w:szCs w:val="16"/>
                <w:lang w:val="hy-AM"/>
              </w:rPr>
              <w:t xml:space="preserve">:  </w:t>
            </w:r>
            <w:r w:rsidRPr="001A441F">
              <w:rPr>
                <w:rFonts w:ascii="GHEA Grapalat" w:hAnsi="GHEA Grapalat" w:cs="Sylfaen"/>
                <w:color w:val="000000"/>
                <w:sz w:val="16"/>
                <w:szCs w:val="16"/>
                <w:lang w:val="hy-AM"/>
              </w:rPr>
              <w:t>Еда</w:t>
            </w:r>
            <w:proofErr w:type="gramEnd"/>
            <w:r w:rsidRPr="001A441F">
              <w:rPr>
                <w:rFonts w:ascii="GHEA Grapalat" w:hAnsi="GHEA Grapalat"/>
                <w:color w:val="000000"/>
                <w:sz w:val="16"/>
                <w:szCs w:val="16"/>
                <w:lang w:val="hy-AM"/>
              </w:rPr>
              <w:t xml:space="preserve"> </w:t>
            </w:r>
            <w:r w:rsidRPr="001A441F">
              <w:rPr>
                <w:rFonts w:ascii="GHEA Grapalat" w:hAnsi="GHEA Grapalat" w:cs="Sylfaen"/>
                <w:color w:val="000000"/>
                <w:sz w:val="16"/>
                <w:szCs w:val="16"/>
                <w:lang w:val="hy-AM"/>
              </w:rPr>
              <w:t>поставлять</w:t>
            </w:r>
            <w:r w:rsidRPr="001A441F">
              <w:rPr>
                <w:rFonts w:ascii="GHEA Grapalat" w:hAnsi="GHEA Grapalat"/>
                <w:color w:val="000000"/>
                <w:sz w:val="16"/>
                <w:szCs w:val="16"/>
                <w:lang w:val="hy-AM"/>
              </w:rPr>
              <w:t xml:space="preserve"> </w:t>
            </w:r>
            <w:r w:rsidRPr="001A441F">
              <w:rPr>
                <w:rFonts w:ascii="GHEA Grapalat" w:hAnsi="GHEA Grapalat" w:cs="Sylfaen"/>
                <w:color w:val="000000"/>
                <w:sz w:val="16"/>
                <w:szCs w:val="16"/>
                <w:lang w:val="hy-AM"/>
              </w:rPr>
              <w:t>в случае</w:t>
            </w:r>
            <w:r w:rsidRPr="001A441F">
              <w:rPr>
                <w:rFonts w:ascii="GHEA Grapalat" w:hAnsi="GHEA Grapalat"/>
                <w:color w:val="000000"/>
                <w:sz w:val="16"/>
                <w:szCs w:val="16"/>
                <w:lang w:val="hy-AM"/>
              </w:rPr>
              <w:t xml:space="preserve"> </w:t>
            </w:r>
            <w:r w:rsidRPr="001A441F">
              <w:rPr>
                <w:rFonts w:ascii="GHEA Grapalat" w:hAnsi="GHEA Grapalat" w:cs="Sylfaen"/>
                <w:color w:val="000000"/>
                <w:sz w:val="16"/>
                <w:szCs w:val="16"/>
                <w:lang w:val="hy-AM"/>
              </w:rPr>
              <w:t>технический</w:t>
            </w:r>
            <w:r w:rsidRPr="001A441F">
              <w:rPr>
                <w:rFonts w:ascii="GHEA Grapalat" w:hAnsi="GHEA Grapalat"/>
                <w:color w:val="000000"/>
                <w:sz w:val="16"/>
                <w:szCs w:val="16"/>
                <w:lang w:val="hy-AM"/>
              </w:rPr>
              <w:t xml:space="preserve"> </w:t>
            </w:r>
            <w:r w:rsidRPr="001A441F">
              <w:rPr>
                <w:rFonts w:ascii="GHEA Grapalat" w:hAnsi="GHEA Grapalat" w:cs="Sylfaen"/>
                <w:color w:val="000000"/>
                <w:sz w:val="16"/>
                <w:szCs w:val="16"/>
                <w:lang w:val="hy-AM"/>
              </w:rPr>
              <w:t>к описанию</w:t>
            </w:r>
            <w:r w:rsidRPr="001A441F">
              <w:rPr>
                <w:rFonts w:ascii="GHEA Grapalat" w:hAnsi="GHEA Grapalat"/>
                <w:color w:val="000000"/>
                <w:sz w:val="16"/>
                <w:szCs w:val="16"/>
                <w:lang w:val="hy-AM"/>
              </w:rPr>
              <w:t xml:space="preserve"> </w:t>
            </w:r>
            <w:r w:rsidRPr="001A441F">
              <w:rPr>
                <w:rFonts w:ascii="GHEA Grapalat" w:hAnsi="GHEA Grapalat" w:cs="Sylfaen"/>
                <w:color w:val="000000"/>
                <w:sz w:val="16"/>
                <w:szCs w:val="16"/>
                <w:lang w:val="hy-AM"/>
              </w:rPr>
              <w:t>или</w:t>
            </w:r>
            <w:r w:rsidRPr="001A441F">
              <w:rPr>
                <w:rFonts w:ascii="GHEA Grapalat" w:hAnsi="GHEA Grapalat"/>
                <w:color w:val="000000"/>
                <w:sz w:val="16"/>
                <w:szCs w:val="16"/>
                <w:lang w:val="hy-AM"/>
              </w:rPr>
              <w:t xml:space="preserve"> </w:t>
            </w:r>
            <w:r w:rsidRPr="001A441F">
              <w:rPr>
                <w:rFonts w:ascii="GHEA Grapalat" w:hAnsi="GHEA Grapalat" w:cs="Sylfaen"/>
                <w:color w:val="000000"/>
                <w:sz w:val="16"/>
                <w:szCs w:val="16"/>
                <w:lang w:val="hy-AM"/>
              </w:rPr>
              <w:t>поставлять</w:t>
            </w:r>
            <w:r w:rsidRPr="001A441F">
              <w:rPr>
                <w:rFonts w:ascii="GHEA Grapalat" w:hAnsi="GHEA Grapalat"/>
                <w:color w:val="000000"/>
                <w:sz w:val="16"/>
                <w:szCs w:val="16"/>
                <w:lang w:val="hy-AM"/>
              </w:rPr>
              <w:t xml:space="preserve"> </w:t>
            </w:r>
            <w:r w:rsidRPr="001A441F">
              <w:rPr>
                <w:rFonts w:ascii="GHEA Grapalat" w:hAnsi="GHEA Grapalat" w:cs="Sylfaen"/>
                <w:color w:val="000000"/>
                <w:sz w:val="16"/>
                <w:szCs w:val="16"/>
                <w:lang w:val="hy-AM"/>
              </w:rPr>
              <w:t>к условиям</w:t>
            </w:r>
            <w:r w:rsidRPr="001A441F">
              <w:rPr>
                <w:rFonts w:ascii="GHEA Grapalat" w:hAnsi="GHEA Grapalat"/>
                <w:color w:val="000000"/>
                <w:sz w:val="16"/>
                <w:szCs w:val="16"/>
                <w:lang w:val="hy-AM"/>
              </w:rPr>
              <w:t xml:space="preserve"> </w:t>
            </w:r>
            <w:r w:rsidRPr="001A441F">
              <w:rPr>
                <w:rFonts w:ascii="GHEA Grapalat" w:hAnsi="GHEA Grapalat" w:cs="Sylfaen"/>
                <w:color w:val="000000"/>
                <w:sz w:val="16"/>
                <w:szCs w:val="16"/>
                <w:lang w:val="hy-AM"/>
              </w:rPr>
              <w:t>несоответствие</w:t>
            </w:r>
            <w:r w:rsidRPr="001A441F">
              <w:rPr>
                <w:rFonts w:ascii="GHEA Grapalat" w:hAnsi="GHEA Grapalat"/>
                <w:color w:val="000000"/>
                <w:sz w:val="16"/>
                <w:szCs w:val="16"/>
                <w:lang w:val="hy-AM"/>
              </w:rPr>
              <w:t xml:space="preserve"> </w:t>
            </w:r>
            <w:r w:rsidRPr="001A441F">
              <w:rPr>
                <w:rFonts w:ascii="GHEA Grapalat" w:hAnsi="GHEA Grapalat" w:cs="Sylfaen"/>
                <w:color w:val="000000"/>
                <w:sz w:val="16"/>
                <w:szCs w:val="16"/>
                <w:lang w:val="hy-AM"/>
              </w:rPr>
              <w:t>в</w:t>
            </w:r>
            <w:r w:rsidRPr="001A441F">
              <w:rPr>
                <w:rFonts w:ascii="GHEA Grapalat" w:hAnsi="GHEA Grapalat"/>
                <w:color w:val="000000"/>
                <w:sz w:val="16"/>
                <w:szCs w:val="16"/>
                <w:lang w:val="hy-AM"/>
              </w:rPr>
              <w:t xml:space="preserve"> </w:t>
            </w:r>
            <w:r w:rsidRPr="001A441F">
              <w:rPr>
                <w:rFonts w:ascii="GHEA Grapalat" w:hAnsi="GHEA Grapalat" w:cs="Sylfaen"/>
                <w:color w:val="000000"/>
                <w:sz w:val="16"/>
                <w:szCs w:val="16"/>
                <w:lang w:val="hy-AM"/>
              </w:rPr>
              <w:t>приложение</w:t>
            </w:r>
            <w:r w:rsidRPr="001A441F">
              <w:rPr>
                <w:rFonts w:ascii="GHEA Grapalat" w:hAnsi="GHEA Grapalat"/>
                <w:color w:val="000000"/>
                <w:sz w:val="16"/>
                <w:szCs w:val="16"/>
                <w:lang w:val="hy-AM"/>
              </w:rPr>
              <w:t xml:space="preserve"> </w:t>
            </w:r>
            <w:r w:rsidRPr="001A441F">
              <w:rPr>
                <w:rFonts w:ascii="GHEA Grapalat" w:hAnsi="GHEA Grapalat" w:cs="Sylfaen"/>
                <w:color w:val="000000"/>
                <w:sz w:val="16"/>
                <w:szCs w:val="16"/>
                <w:lang w:val="hy-AM"/>
              </w:rPr>
              <w:t>придёт</w:t>
            </w:r>
            <w:r w:rsidRPr="001A441F">
              <w:rPr>
                <w:rFonts w:ascii="GHEA Grapalat" w:hAnsi="GHEA Grapalat"/>
                <w:color w:val="000000"/>
                <w:sz w:val="16"/>
                <w:szCs w:val="16"/>
                <w:lang w:val="hy-AM"/>
              </w:rPr>
              <w:t xml:space="preserve"> </w:t>
            </w:r>
            <w:r w:rsidRPr="001A441F">
              <w:rPr>
                <w:rFonts w:ascii="GHEA Grapalat" w:hAnsi="GHEA Grapalat" w:cs="Sylfaen"/>
                <w:color w:val="000000"/>
                <w:sz w:val="16"/>
                <w:szCs w:val="16"/>
                <w:lang w:val="hy-AM"/>
              </w:rPr>
              <w:t>в случае</w:t>
            </w:r>
            <w:r w:rsidRPr="001A441F">
              <w:rPr>
                <w:rFonts w:ascii="GHEA Grapalat" w:hAnsi="GHEA Grapalat"/>
                <w:color w:val="000000"/>
                <w:sz w:val="16"/>
                <w:szCs w:val="16"/>
                <w:lang w:val="hy-AM"/>
              </w:rPr>
              <w:t xml:space="preserve"> </w:t>
            </w:r>
            <w:r w:rsidRPr="001A441F">
              <w:rPr>
                <w:rFonts w:ascii="GHEA Grapalat" w:hAnsi="GHEA Grapalat" w:cs="Sylfaen"/>
                <w:color w:val="000000"/>
                <w:sz w:val="16"/>
                <w:szCs w:val="16"/>
                <w:lang w:val="hy-AM"/>
              </w:rPr>
              <w:t>несоответствие</w:t>
            </w:r>
            <w:r w:rsidRPr="001A441F">
              <w:rPr>
                <w:rFonts w:ascii="GHEA Grapalat" w:hAnsi="GHEA Grapalat"/>
                <w:color w:val="000000"/>
                <w:sz w:val="16"/>
                <w:szCs w:val="16"/>
                <w:lang w:val="hy-AM"/>
              </w:rPr>
              <w:t xml:space="preserve"> </w:t>
            </w:r>
            <w:r w:rsidRPr="001A441F">
              <w:rPr>
                <w:rFonts w:ascii="GHEA Grapalat" w:hAnsi="GHEA Grapalat" w:cs="Sylfaen"/>
                <w:color w:val="000000"/>
                <w:sz w:val="16"/>
                <w:szCs w:val="16"/>
                <w:lang w:val="hy-AM"/>
              </w:rPr>
              <w:t>исправление</w:t>
            </w:r>
            <w:r w:rsidRPr="001A441F">
              <w:rPr>
                <w:rFonts w:ascii="GHEA Grapalat" w:hAnsi="GHEA Grapalat"/>
                <w:color w:val="000000"/>
                <w:sz w:val="16"/>
                <w:szCs w:val="16"/>
                <w:lang w:val="hy-AM"/>
              </w:rPr>
              <w:t xml:space="preserve"> </w:t>
            </w:r>
            <w:r w:rsidRPr="001A441F">
              <w:rPr>
                <w:rFonts w:ascii="GHEA Grapalat" w:hAnsi="GHEA Grapalat" w:cs="Sylfaen"/>
                <w:color w:val="000000"/>
                <w:sz w:val="16"/>
                <w:szCs w:val="16"/>
                <w:lang w:val="hy-AM"/>
              </w:rPr>
              <w:t>крайний срок</w:t>
            </w:r>
            <w:r w:rsidRPr="001A441F">
              <w:rPr>
                <w:rFonts w:ascii="GHEA Grapalat" w:hAnsi="GHEA Grapalat"/>
                <w:color w:val="000000"/>
                <w:sz w:val="16"/>
                <w:szCs w:val="16"/>
                <w:lang w:val="hy-AM"/>
              </w:rPr>
              <w:t xml:space="preserve"> </w:t>
            </w:r>
            <w:r w:rsidRPr="001A441F">
              <w:rPr>
                <w:rFonts w:ascii="GHEA Grapalat" w:hAnsi="GHEA Grapalat" w:cs="Sylfaen"/>
                <w:color w:val="000000"/>
                <w:sz w:val="16"/>
                <w:szCs w:val="16"/>
                <w:lang w:val="hy-AM"/>
              </w:rPr>
              <w:t>является</w:t>
            </w:r>
            <w:r w:rsidRPr="001A441F">
              <w:rPr>
                <w:rFonts w:ascii="GHEA Grapalat" w:hAnsi="GHEA Grapalat"/>
                <w:color w:val="000000"/>
                <w:sz w:val="16"/>
                <w:szCs w:val="16"/>
                <w:lang w:val="hy-AM"/>
              </w:rPr>
              <w:t xml:space="preserve"> </w:t>
            </w:r>
            <w:r w:rsidRPr="001A441F">
              <w:rPr>
                <w:rFonts w:ascii="GHEA Grapalat" w:hAnsi="GHEA Grapalat" w:cs="Sylfaen"/>
                <w:color w:val="000000"/>
                <w:sz w:val="16"/>
                <w:szCs w:val="16"/>
                <w:lang w:val="hy-AM"/>
              </w:rPr>
              <w:t>определенный</w:t>
            </w:r>
            <w:r w:rsidRPr="001A441F">
              <w:rPr>
                <w:rFonts w:ascii="GHEA Grapalat" w:hAnsi="GHEA Grapalat"/>
                <w:color w:val="000000"/>
                <w:sz w:val="16"/>
                <w:szCs w:val="16"/>
                <w:lang w:val="hy-AM"/>
              </w:rPr>
              <w:t>1</w:t>
            </w:r>
            <w:r w:rsidRPr="001A441F">
              <w:rPr>
                <w:rFonts w:ascii="GHEA Grapalat" w:hAnsi="GHEA Grapalat" w:cs="Sylfaen"/>
                <w:color w:val="000000"/>
                <w:sz w:val="16"/>
                <w:szCs w:val="16"/>
                <w:lang w:val="hy-AM"/>
              </w:rPr>
              <w:t>день</w:t>
            </w:r>
            <w:r w:rsidRPr="001A441F">
              <w:rPr>
                <w:rFonts w:ascii="GHEA Grapalat" w:hAnsi="GHEA Grapalat"/>
                <w:color w:val="000000"/>
                <w:sz w:val="16"/>
                <w:szCs w:val="16"/>
                <w:lang w:val="hy-AM"/>
              </w:rPr>
              <w:t>:</w:t>
            </w:r>
          </w:p>
        </w:tc>
        <w:tc>
          <w:tcPr>
            <w:tcW w:w="992" w:type="dxa"/>
            <w:tcBorders>
              <w:top w:val="nil"/>
              <w:left w:val="single" w:sz="4" w:space="0" w:color="auto"/>
              <w:bottom w:val="nil"/>
              <w:right w:val="single" w:sz="4" w:space="0" w:color="auto"/>
            </w:tcBorders>
            <w:shd w:val="clear" w:color="auto" w:fill="auto"/>
            <w:vAlign w:val="center"/>
          </w:tcPr>
          <w:p w:rsidR="00F0799E" w:rsidRDefault="00F0799E" w:rsidP="007E0598">
            <w:pPr>
              <w:jc w:val="center"/>
              <w:rPr>
                <w:rFonts w:ascii="GHEA Grapalat" w:hAnsi="GHEA Grapalat" w:cs="Sylfaen"/>
                <w:color w:val="000000"/>
                <w:sz w:val="20"/>
                <w:szCs w:val="20"/>
              </w:rPr>
            </w:pPr>
            <w:r>
              <w:rPr>
                <w:rFonts w:ascii="Sylfaen" w:hAnsi="Sylfaen" w:cs="Sylfaen"/>
                <w:color w:val="000000"/>
                <w:sz w:val="20"/>
                <w:szCs w:val="20"/>
              </w:rPr>
              <w:t>грамм</w:t>
            </w:r>
          </w:p>
        </w:tc>
        <w:tc>
          <w:tcPr>
            <w:tcW w:w="709" w:type="dxa"/>
          </w:tcPr>
          <w:p w:rsidR="00F0799E" w:rsidRPr="00602AF2" w:rsidRDefault="00F0799E" w:rsidP="007E0598">
            <w:pPr>
              <w:jc w:val="center"/>
              <w:rPr>
                <w:rFonts w:ascii="GHEA Grapalat" w:hAnsi="GHEA Grapalat"/>
                <w:sz w:val="20"/>
                <w:szCs w:val="20"/>
              </w:rPr>
            </w:pPr>
          </w:p>
        </w:tc>
        <w:tc>
          <w:tcPr>
            <w:tcW w:w="709" w:type="dxa"/>
          </w:tcPr>
          <w:p w:rsidR="00F0799E" w:rsidRPr="00602AF2" w:rsidRDefault="00F0799E" w:rsidP="007E0598">
            <w:pPr>
              <w:jc w:val="center"/>
              <w:rPr>
                <w:rFonts w:ascii="GHEA Grapalat" w:hAnsi="GHEA Grapalat"/>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rsidR="00F0799E" w:rsidRDefault="00F0799E" w:rsidP="007E0598">
            <w:pPr>
              <w:jc w:val="center"/>
              <w:rPr>
                <w:rFonts w:ascii="Calibri" w:hAnsi="Calibri"/>
                <w:color w:val="000000"/>
                <w:sz w:val="18"/>
                <w:szCs w:val="18"/>
              </w:rPr>
            </w:pPr>
            <w:r>
              <w:rPr>
                <w:rFonts w:ascii="Calibri" w:hAnsi="Calibri"/>
                <w:b/>
                <w:bCs/>
                <w:color w:val="000000"/>
                <w:sz w:val="20"/>
                <w:szCs w:val="20"/>
              </w:rPr>
              <w:t>40</w:t>
            </w:r>
          </w:p>
        </w:tc>
        <w:tc>
          <w:tcPr>
            <w:tcW w:w="992" w:type="dxa"/>
            <w:tcBorders>
              <w:top w:val="single" w:sz="4" w:space="0" w:color="auto"/>
              <w:bottom w:val="single" w:sz="4" w:space="0" w:color="auto"/>
            </w:tcBorders>
          </w:tcPr>
          <w:p w:rsidR="00F0799E" w:rsidRPr="006267DC" w:rsidRDefault="00F0799E" w:rsidP="007E0598">
            <w:pPr>
              <w:jc w:val="center"/>
              <w:rPr>
                <w:rFonts w:ascii="GHEA Grapalat" w:hAnsi="GHEA Grapalat" w:cs="Sylfaen"/>
                <w:sz w:val="16"/>
                <w:szCs w:val="16"/>
                <w:lang w:val="hy-AM"/>
              </w:rPr>
            </w:pPr>
            <w:r w:rsidRPr="006267DC">
              <w:rPr>
                <w:rFonts w:ascii="GHEA Grapalat" w:hAnsi="GHEA Grapalat" w:cs="Sylfaen"/>
                <w:sz w:val="16"/>
                <w:szCs w:val="16"/>
                <w:lang w:val="hy-AM"/>
              </w:rPr>
              <w:t>К</w:t>
            </w:r>
            <w:r w:rsidRPr="006267DC">
              <w:rPr>
                <w:rFonts w:ascii="MS Mincho" w:eastAsia="MS Mincho" w:hAnsi="MS Mincho" w:cs="MS Mincho" w:hint="eastAsia"/>
                <w:sz w:val="16"/>
                <w:szCs w:val="16"/>
                <w:lang w:val="hy-AM"/>
              </w:rPr>
              <w:t>․</w:t>
            </w:r>
            <w:r w:rsidRPr="006267DC">
              <w:rPr>
                <w:rFonts w:ascii="GHEA Grapalat" w:hAnsi="GHEA Grapalat"/>
                <w:sz w:val="16"/>
                <w:szCs w:val="16"/>
                <w:lang w:val="hy-AM"/>
              </w:rPr>
              <w:t xml:space="preserve"> </w:t>
            </w:r>
            <w:r w:rsidRPr="006267DC">
              <w:rPr>
                <w:rFonts w:ascii="GHEA Grapalat" w:hAnsi="GHEA Grapalat" w:cs="Sylfaen"/>
                <w:sz w:val="16"/>
                <w:szCs w:val="16"/>
                <w:lang w:val="hy-AM"/>
              </w:rPr>
              <w:t>Веди</w:t>
            </w:r>
            <w:r w:rsidRPr="006267DC">
              <w:rPr>
                <w:rFonts w:ascii="GHEA Grapalat" w:hAnsi="GHEA Grapalat"/>
                <w:sz w:val="16"/>
                <w:szCs w:val="16"/>
                <w:lang w:val="hy-AM"/>
              </w:rPr>
              <w:t xml:space="preserve"> </w:t>
            </w:r>
            <w:r w:rsidRPr="006267DC">
              <w:rPr>
                <w:rFonts w:ascii="GHEA Grapalat" w:hAnsi="GHEA Grapalat" w:cs="Sylfaen"/>
                <w:sz w:val="16"/>
                <w:szCs w:val="16"/>
                <w:lang w:val="hy-AM"/>
              </w:rPr>
              <w:t>Араратян</w:t>
            </w:r>
            <w:r w:rsidRPr="006267DC">
              <w:rPr>
                <w:rFonts w:ascii="GHEA Grapalat" w:hAnsi="GHEA Grapalat"/>
                <w:sz w:val="16"/>
                <w:szCs w:val="16"/>
                <w:lang w:val="hy-AM"/>
              </w:rPr>
              <w:t>81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F0799E" w:rsidRDefault="00F0799E" w:rsidP="007E0598">
            <w:pPr>
              <w:jc w:val="center"/>
              <w:rPr>
                <w:rFonts w:ascii="Calibri" w:hAnsi="Calibri"/>
                <w:color w:val="000000"/>
                <w:sz w:val="18"/>
                <w:szCs w:val="18"/>
              </w:rPr>
            </w:pPr>
            <w:r>
              <w:rPr>
                <w:rFonts w:ascii="Calibri" w:hAnsi="Calibri"/>
                <w:b/>
                <w:bCs/>
                <w:color w:val="000000"/>
                <w:sz w:val="20"/>
                <w:szCs w:val="20"/>
              </w:rPr>
              <w:t>40</w:t>
            </w:r>
          </w:p>
        </w:tc>
        <w:tc>
          <w:tcPr>
            <w:tcW w:w="1701" w:type="dxa"/>
          </w:tcPr>
          <w:p w:rsidR="00F0799E" w:rsidRDefault="00F0799E" w:rsidP="007E0598">
            <w:pPr>
              <w:jc w:val="center"/>
              <w:rPr>
                <w:rFonts w:ascii="GHEA Grapalat" w:hAnsi="GHEA Grapalat" w:cs="Sylfaen"/>
                <w:sz w:val="16"/>
                <w:szCs w:val="16"/>
                <w:lang w:val="hy-AM"/>
              </w:rPr>
            </w:pPr>
            <w:r w:rsidRPr="000612A8">
              <w:rPr>
                <w:rFonts w:ascii="GHEA Grapalat" w:hAnsi="GHEA Grapalat" w:cs="Sylfaen"/>
                <w:sz w:val="16"/>
                <w:szCs w:val="16"/>
                <w:lang w:val="hy-AM"/>
              </w:rPr>
              <w:t>После вступления контракта в силу, вплоть до последнего рабочего дня декабря 2026 года включительно, в детском саду.</w:t>
            </w:r>
          </w:p>
        </w:tc>
      </w:tr>
    </w:tbl>
    <w:p w:rsidR="000808BC" w:rsidRDefault="000808BC" w:rsidP="00B46D58">
      <w:pPr>
        <w:widowControl w:val="0"/>
        <w:jc w:val="both"/>
        <w:rPr>
          <w:rFonts w:ascii="GHEA Grapalat" w:hAnsi="GHEA Grapalat"/>
        </w:rPr>
      </w:pPr>
    </w:p>
    <w:p w:rsidR="000808BC" w:rsidRDefault="000808BC" w:rsidP="00B46D58">
      <w:pPr>
        <w:widowControl w:val="0"/>
        <w:jc w:val="both"/>
        <w:rPr>
          <w:rFonts w:ascii="GHEA Grapalat" w:hAnsi="GHEA Grapalat"/>
        </w:rPr>
      </w:pPr>
    </w:p>
    <w:p w:rsidR="000808BC" w:rsidRDefault="000808BC" w:rsidP="00B46D58">
      <w:pPr>
        <w:widowControl w:val="0"/>
        <w:jc w:val="both"/>
        <w:rPr>
          <w:rFonts w:ascii="GHEA Grapalat" w:hAnsi="GHEA Grapalat"/>
        </w:rPr>
      </w:pPr>
    </w:p>
    <w:p w:rsidR="000808BC" w:rsidRPr="00B138F3" w:rsidRDefault="000808BC" w:rsidP="00B46D58">
      <w:pPr>
        <w:widowControl w:val="0"/>
        <w:jc w:val="both"/>
        <w:rPr>
          <w:rFonts w:ascii="GHEA Grapalat" w:hAnsi="GHEA Grapalat"/>
        </w:rPr>
      </w:pPr>
    </w:p>
    <w:tbl>
      <w:tblPr>
        <w:tblW w:w="9639" w:type="dxa"/>
        <w:jc w:val="center"/>
        <w:tblLayout w:type="fixed"/>
        <w:tblLook w:val="0000" w:firstRow="0" w:lastRow="0" w:firstColumn="0" w:lastColumn="0" w:noHBand="0" w:noVBand="0"/>
      </w:tblPr>
      <w:tblGrid>
        <w:gridCol w:w="4536"/>
        <w:gridCol w:w="760"/>
        <w:gridCol w:w="4343"/>
      </w:tblGrid>
      <w:tr w:rsidR="00B138F3" w:rsidRPr="00B138F3" w:rsidTr="00E22E51">
        <w:trPr>
          <w:jc w:val="center"/>
        </w:trPr>
        <w:tc>
          <w:tcPr>
            <w:tcW w:w="4536" w:type="dxa"/>
          </w:tcPr>
          <w:p w:rsidR="00071D1C" w:rsidRDefault="00071D1C" w:rsidP="00B46D58">
            <w:pPr>
              <w:widowControl w:val="0"/>
              <w:jc w:val="center"/>
              <w:rPr>
                <w:rFonts w:ascii="GHEA Grapalat" w:hAnsi="GHEA Grapalat"/>
                <w:b/>
              </w:rPr>
            </w:pPr>
            <w:r w:rsidRPr="00B138F3">
              <w:rPr>
                <w:rFonts w:ascii="GHEA Grapalat" w:hAnsi="GHEA Grapalat"/>
                <w:b/>
              </w:rPr>
              <w:t>ПОКУПАТЕЛЬ</w:t>
            </w:r>
          </w:p>
          <w:p w:rsidR="00071D1C" w:rsidRPr="00B138F3" w:rsidRDefault="00071D1C" w:rsidP="00736151">
            <w:pPr>
              <w:widowControl w:val="0"/>
              <w:spacing w:after="160"/>
              <w:jc w:val="center"/>
              <w:rPr>
                <w:rFonts w:ascii="GHEA Grapalat" w:hAnsi="GHEA Grapalat"/>
              </w:rPr>
            </w:pPr>
          </w:p>
        </w:tc>
        <w:tc>
          <w:tcPr>
            <w:tcW w:w="760" w:type="dxa"/>
          </w:tcPr>
          <w:p w:rsidR="00071D1C" w:rsidRPr="00B138F3" w:rsidRDefault="00071D1C" w:rsidP="00B46D58">
            <w:pPr>
              <w:widowControl w:val="0"/>
              <w:jc w:val="center"/>
              <w:rPr>
                <w:rFonts w:ascii="GHEA Grapalat" w:hAnsi="GHEA Grapalat"/>
              </w:rPr>
            </w:pPr>
          </w:p>
        </w:tc>
        <w:tc>
          <w:tcPr>
            <w:tcW w:w="4343" w:type="dxa"/>
          </w:tcPr>
          <w:p w:rsidR="00071D1C" w:rsidRPr="00B138F3" w:rsidRDefault="00071D1C" w:rsidP="00B46D58">
            <w:pPr>
              <w:widowControl w:val="0"/>
              <w:jc w:val="center"/>
              <w:rPr>
                <w:rFonts w:ascii="GHEA Grapalat" w:hAnsi="GHEA Grapalat" w:cs="Sylfaen"/>
                <w:b/>
                <w:bCs/>
              </w:rPr>
            </w:pPr>
            <w:r w:rsidRPr="00B138F3">
              <w:rPr>
                <w:rFonts w:ascii="GHEA Grapalat" w:hAnsi="GHEA Grapalat"/>
                <w:b/>
              </w:rPr>
              <w:t>ПРОДАВЕЦ</w:t>
            </w:r>
          </w:p>
          <w:p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jc w:val="center"/>
              <w:rPr>
                <w:rFonts w:ascii="GHEA Grapalat" w:hAnsi="GHEA Grapalat"/>
              </w:rPr>
            </w:pPr>
            <w:r w:rsidRPr="00B138F3">
              <w:rPr>
                <w:rFonts w:ascii="GHEA Grapalat" w:hAnsi="GHEA Grapalat"/>
              </w:rPr>
              <w:t>М. П.</w:t>
            </w:r>
          </w:p>
        </w:tc>
      </w:tr>
    </w:tbl>
    <w:p w:rsidR="00071D1C" w:rsidRPr="00B138F3" w:rsidRDefault="00071D1C" w:rsidP="00B46D58">
      <w:pPr>
        <w:widowControl w:val="0"/>
        <w:spacing w:after="160"/>
        <w:jc w:val="right"/>
        <w:rPr>
          <w:rFonts w:ascii="GHEA Grapalat" w:hAnsi="GHEA Grapalat"/>
          <w:i/>
        </w:rPr>
      </w:pPr>
      <w:r w:rsidRPr="00B138F3">
        <w:rPr>
          <w:rFonts w:ascii="GHEA Grapalat" w:hAnsi="GHEA Grapalat"/>
        </w:rPr>
        <w:br w:type="page"/>
      </w:r>
      <w:r w:rsidRPr="00B138F3">
        <w:rPr>
          <w:rFonts w:ascii="GHEA Grapalat" w:hAnsi="GHEA Grapalat"/>
          <w:i/>
        </w:rPr>
        <w:lastRenderedPageBreak/>
        <w:t>Приложение № 2</w:t>
      </w: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5A57B8"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ГРАФИК ОПЛАТЫ</w:t>
      </w:r>
      <w:r w:rsidR="00E67FD5" w:rsidRPr="00B138F3">
        <w:rPr>
          <w:rStyle w:val="af6"/>
          <w:rFonts w:ascii="GHEA Grapalat" w:hAnsi="GHEA Grapalat"/>
        </w:rPr>
        <w:footnoteReference w:customMarkFollows="1" w:id="27"/>
        <w:t>*</w:t>
      </w:r>
    </w:p>
    <w:p w:rsidR="00071D1C" w:rsidRPr="00B138F3" w:rsidRDefault="00071D1C" w:rsidP="00B46D58">
      <w:pPr>
        <w:widowControl w:val="0"/>
        <w:spacing w:after="160"/>
        <w:jc w:val="right"/>
        <w:rPr>
          <w:rFonts w:ascii="GHEA Grapalat" w:hAnsi="GHEA Grapalat"/>
        </w:rPr>
      </w:pPr>
      <w:r w:rsidRPr="00B138F3">
        <w:rPr>
          <w:rFonts w:ascii="GHEA Grapalat" w:hAnsi="GHEA Grapalat"/>
        </w:rPr>
        <w:t>Драмов РА</w:t>
      </w:r>
    </w:p>
    <w:tbl>
      <w:tblPr>
        <w:tblW w:w="159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3"/>
        <w:gridCol w:w="1531"/>
        <w:gridCol w:w="2137"/>
        <w:gridCol w:w="974"/>
        <w:gridCol w:w="987"/>
        <w:gridCol w:w="700"/>
        <w:gridCol w:w="844"/>
        <w:gridCol w:w="538"/>
        <w:gridCol w:w="606"/>
        <w:gridCol w:w="704"/>
        <w:gridCol w:w="832"/>
        <w:gridCol w:w="868"/>
        <w:gridCol w:w="853"/>
        <w:gridCol w:w="975"/>
        <w:gridCol w:w="854"/>
        <w:gridCol w:w="799"/>
      </w:tblGrid>
      <w:tr w:rsidR="00B138F3" w:rsidRPr="00B138F3" w:rsidTr="00D25086">
        <w:trPr>
          <w:trHeight w:val="305"/>
          <w:jc w:val="center"/>
        </w:trPr>
        <w:tc>
          <w:tcPr>
            <w:tcW w:w="15905" w:type="dxa"/>
            <w:gridSpan w:val="16"/>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Товар</w:t>
            </w:r>
          </w:p>
        </w:tc>
      </w:tr>
      <w:tr w:rsidR="00B138F3" w:rsidRPr="00B138F3" w:rsidTr="00665B43">
        <w:trPr>
          <w:trHeight w:val="747"/>
          <w:jc w:val="center"/>
        </w:trPr>
        <w:tc>
          <w:tcPr>
            <w:tcW w:w="1703" w:type="dxa"/>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номер предусмотренного приглашением лота</w:t>
            </w:r>
          </w:p>
        </w:tc>
        <w:tc>
          <w:tcPr>
            <w:tcW w:w="1531" w:type="dxa"/>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промежуточный код, предусмотренный планом закупок по классификации ЕЗК (CPV)</w:t>
            </w:r>
          </w:p>
        </w:tc>
        <w:tc>
          <w:tcPr>
            <w:tcW w:w="2137" w:type="dxa"/>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наименование</w:t>
            </w:r>
          </w:p>
        </w:tc>
        <w:tc>
          <w:tcPr>
            <w:tcW w:w="10534" w:type="dxa"/>
            <w:gridSpan w:val="13"/>
            <w:vAlign w:val="center"/>
          </w:tcPr>
          <w:p w:rsidR="00071D1C" w:rsidRPr="00B138F3" w:rsidRDefault="00071D1C" w:rsidP="002A167F">
            <w:pPr>
              <w:widowControl w:val="0"/>
              <w:jc w:val="both"/>
              <w:rPr>
                <w:rFonts w:ascii="GHEA Grapalat" w:hAnsi="GHEA Grapalat"/>
                <w:sz w:val="16"/>
                <w:szCs w:val="16"/>
              </w:rPr>
            </w:pPr>
            <w:r w:rsidRPr="00B138F3">
              <w:rPr>
                <w:rFonts w:ascii="GHEA Grapalat" w:hAnsi="GHEA Grapalat"/>
                <w:sz w:val="16"/>
                <w:szCs w:val="16"/>
              </w:rPr>
              <w:t>Оплату товара предусматривается произвести в 2</w:t>
            </w:r>
            <w:r w:rsidR="00E67FD5" w:rsidRPr="00B138F3">
              <w:rPr>
                <w:rFonts w:ascii="GHEA Grapalat" w:hAnsi="GHEA Grapalat"/>
                <w:sz w:val="16"/>
                <w:szCs w:val="16"/>
              </w:rPr>
              <w:t>0</w:t>
            </w:r>
            <w:r w:rsidR="002A167F" w:rsidRPr="001B7C87">
              <w:rPr>
                <w:rFonts w:ascii="GHEA Grapalat" w:hAnsi="GHEA Grapalat"/>
                <w:sz w:val="16"/>
                <w:szCs w:val="16"/>
              </w:rPr>
              <w:t>26</w:t>
            </w:r>
            <w:r w:rsidR="00E67FD5" w:rsidRPr="00B138F3">
              <w:rPr>
                <w:rFonts w:ascii="GHEA Grapalat" w:hAnsi="GHEA Grapalat"/>
                <w:sz w:val="16"/>
                <w:szCs w:val="16"/>
              </w:rPr>
              <w:t>г., по месяцам, в том числе</w:t>
            </w:r>
            <w:r w:rsidR="00E67FD5" w:rsidRPr="00B138F3">
              <w:rPr>
                <w:rStyle w:val="af6"/>
                <w:rFonts w:ascii="GHEA Grapalat" w:hAnsi="GHEA Grapalat"/>
                <w:sz w:val="16"/>
                <w:szCs w:val="16"/>
              </w:rPr>
              <w:footnoteReference w:customMarkFollows="1" w:id="28"/>
              <w:t>**</w:t>
            </w:r>
          </w:p>
        </w:tc>
      </w:tr>
      <w:tr w:rsidR="00B138F3" w:rsidRPr="00B138F3" w:rsidTr="00F0799E">
        <w:trPr>
          <w:trHeight w:val="594"/>
          <w:jc w:val="center"/>
        </w:trPr>
        <w:tc>
          <w:tcPr>
            <w:tcW w:w="1703" w:type="dxa"/>
          </w:tcPr>
          <w:p w:rsidR="00071D1C" w:rsidRPr="003773FD" w:rsidRDefault="00071D1C" w:rsidP="00D25086">
            <w:pPr>
              <w:widowControl w:val="0"/>
              <w:ind w:left="360"/>
              <w:jc w:val="center"/>
              <w:rPr>
                <w:rFonts w:ascii="GHEA Grapalat" w:hAnsi="GHEA Grapalat"/>
                <w:color w:val="FF0000"/>
                <w:sz w:val="16"/>
                <w:szCs w:val="16"/>
              </w:rPr>
            </w:pPr>
          </w:p>
        </w:tc>
        <w:tc>
          <w:tcPr>
            <w:tcW w:w="1531" w:type="dxa"/>
            <w:tcBorders>
              <w:bottom w:val="single" w:sz="4" w:space="0" w:color="auto"/>
            </w:tcBorders>
          </w:tcPr>
          <w:p w:rsidR="00071D1C" w:rsidRPr="003773FD" w:rsidRDefault="00071D1C" w:rsidP="00B46D58">
            <w:pPr>
              <w:widowControl w:val="0"/>
              <w:jc w:val="center"/>
              <w:rPr>
                <w:rFonts w:ascii="GHEA Grapalat" w:hAnsi="GHEA Grapalat"/>
                <w:color w:val="FF0000"/>
                <w:sz w:val="16"/>
                <w:szCs w:val="16"/>
              </w:rPr>
            </w:pPr>
          </w:p>
        </w:tc>
        <w:tc>
          <w:tcPr>
            <w:tcW w:w="2137" w:type="dxa"/>
            <w:tcBorders>
              <w:bottom w:val="single" w:sz="4" w:space="0" w:color="auto"/>
            </w:tcBorders>
          </w:tcPr>
          <w:p w:rsidR="00071D1C" w:rsidRPr="003773FD" w:rsidRDefault="00071D1C" w:rsidP="00B46D58">
            <w:pPr>
              <w:widowControl w:val="0"/>
              <w:jc w:val="center"/>
              <w:rPr>
                <w:rFonts w:ascii="GHEA Grapalat" w:hAnsi="GHEA Grapalat"/>
                <w:color w:val="FF0000"/>
                <w:sz w:val="16"/>
                <w:szCs w:val="16"/>
              </w:rPr>
            </w:pPr>
          </w:p>
        </w:tc>
        <w:tc>
          <w:tcPr>
            <w:tcW w:w="974" w:type="dxa"/>
            <w:vAlign w:val="center"/>
          </w:tcPr>
          <w:p w:rsidR="00071D1C" w:rsidRPr="00665B43" w:rsidRDefault="00071D1C" w:rsidP="00B46D58">
            <w:pPr>
              <w:widowControl w:val="0"/>
              <w:ind w:right="-7"/>
              <w:jc w:val="center"/>
              <w:rPr>
                <w:rFonts w:ascii="GHEA Grapalat" w:hAnsi="GHEA Grapalat"/>
                <w:sz w:val="16"/>
                <w:szCs w:val="16"/>
              </w:rPr>
            </w:pPr>
            <w:r w:rsidRPr="00665B43">
              <w:rPr>
                <w:rFonts w:ascii="GHEA Grapalat" w:hAnsi="GHEA Grapalat"/>
                <w:sz w:val="16"/>
                <w:szCs w:val="16"/>
              </w:rPr>
              <w:t>январь</w:t>
            </w:r>
          </w:p>
        </w:tc>
        <w:tc>
          <w:tcPr>
            <w:tcW w:w="987" w:type="dxa"/>
            <w:vAlign w:val="center"/>
          </w:tcPr>
          <w:p w:rsidR="00071D1C" w:rsidRPr="00665B43" w:rsidRDefault="00071D1C" w:rsidP="00B46D58">
            <w:pPr>
              <w:widowControl w:val="0"/>
              <w:ind w:right="-7"/>
              <w:jc w:val="center"/>
              <w:rPr>
                <w:rFonts w:ascii="GHEA Grapalat" w:hAnsi="GHEA Grapalat" w:cs="Sylfaen"/>
                <w:sz w:val="16"/>
                <w:szCs w:val="16"/>
              </w:rPr>
            </w:pPr>
            <w:r w:rsidRPr="00665B43">
              <w:rPr>
                <w:rFonts w:ascii="GHEA Grapalat" w:hAnsi="GHEA Grapalat"/>
                <w:sz w:val="16"/>
                <w:szCs w:val="16"/>
              </w:rPr>
              <w:t>февраль</w:t>
            </w:r>
          </w:p>
        </w:tc>
        <w:tc>
          <w:tcPr>
            <w:tcW w:w="700"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март</w:t>
            </w:r>
          </w:p>
        </w:tc>
        <w:tc>
          <w:tcPr>
            <w:tcW w:w="844" w:type="dxa"/>
            <w:vAlign w:val="center"/>
          </w:tcPr>
          <w:p w:rsidR="00071D1C" w:rsidRPr="00B138F3" w:rsidRDefault="00071D1C" w:rsidP="00B46D58">
            <w:pPr>
              <w:widowControl w:val="0"/>
              <w:ind w:right="-7"/>
              <w:jc w:val="center"/>
              <w:rPr>
                <w:rFonts w:ascii="GHEA Grapalat" w:hAnsi="GHEA Grapalat" w:cs="Sylfaen"/>
                <w:sz w:val="16"/>
                <w:szCs w:val="16"/>
              </w:rPr>
            </w:pPr>
            <w:r w:rsidRPr="00B138F3">
              <w:rPr>
                <w:rFonts w:ascii="GHEA Grapalat" w:hAnsi="GHEA Grapalat"/>
                <w:sz w:val="16"/>
                <w:szCs w:val="16"/>
              </w:rPr>
              <w:t>апрель</w:t>
            </w:r>
          </w:p>
        </w:tc>
        <w:tc>
          <w:tcPr>
            <w:tcW w:w="538"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май</w:t>
            </w:r>
          </w:p>
        </w:tc>
        <w:tc>
          <w:tcPr>
            <w:tcW w:w="606"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июнь</w:t>
            </w:r>
          </w:p>
        </w:tc>
        <w:tc>
          <w:tcPr>
            <w:tcW w:w="704"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июль</w:t>
            </w:r>
          </w:p>
        </w:tc>
        <w:tc>
          <w:tcPr>
            <w:tcW w:w="832"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август</w:t>
            </w:r>
          </w:p>
        </w:tc>
        <w:tc>
          <w:tcPr>
            <w:tcW w:w="868"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сентябрь</w:t>
            </w:r>
          </w:p>
        </w:tc>
        <w:tc>
          <w:tcPr>
            <w:tcW w:w="853"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октябрь</w:t>
            </w:r>
          </w:p>
        </w:tc>
        <w:tc>
          <w:tcPr>
            <w:tcW w:w="975"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ноябрь</w:t>
            </w:r>
          </w:p>
        </w:tc>
        <w:tc>
          <w:tcPr>
            <w:tcW w:w="854"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декабрь</w:t>
            </w:r>
          </w:p>
        </w:tc>
        <w:tc>
          <w:tcPr>
            <w:tcW w:w="799" w:type="dxa"/>
            <w:vAlign w:val="center"/>
          </w:tcPr>
          <w:p w:rsidR="00071D1C" w:rsidRPr="00B138F3" w:rsidRDefault="00071D1C" w:rsidP="00B46D58">
            <w:pPr>
              <w:widowControl w:val="0"/>
              <w:ind w:right="-1"/>
              <w:jc w:val="center"/>
              <w:rPr>
                <w:rFonts w:ascii="GHEA Grapalat" w:hAnsi="GHEA Grapalat"/>
                <w:sz w:val="16"/>
                <w:szCs w:val="16"/>
                <w:lang w:val="en-US"/>
              </w:rPr>
            </w:pPr>
            <w:r w:rsidRPr="00B138F3">
              <w:rPr>
                <w:rFonts w:ascii="GHEA Grapalat" w:hAnsi="GHEA Grapalat"/>
                <w:sz w:val="16"/>
                <w:szCs w:val="16"/>
              </w:rPr>
              <w:t>Всего</w:t>
            </w:r>
          </w:p>
        </w:tc>
      </w:tr>
      <w:tr w:rsidR="00F0799E" w:rsidRPr="00B138F3" w:rsidTr="00F0799E">
        <w:trPr>
          <w:trHeight w:val="594"/>
          <w:jc w:val="center"/>
        </w:trPr>
        <w:tc>
          <w:tcPr>
            <w:tcW w:w="1703" w:type="dxa"/>
            <w:tcBorders>
              <w:right w:val="single" w:sz="4" w:space="0" w:color="auto"/>
            </w:tcBorders>
          </w:tcPr>
          <w:p w:rsidR="00F0799E" w:rsidRPr="00665B43" w:rsidRDefault="00F0799E" w:rsidP="00F0799E">
            <w:pPr>
              <w:pStyle w:val="aff3"/>
              <w:widowControl w:val="0"/>
              <w:numPr>
                <w:ilvl w:val="0"/>
                <w:numId w:val="14"/>
              </w:numPr>
              <w:jc w:val="center"/>
              <w:rPr>
                <w:rFonts w:ascii="GHEA Grapalat" w:hAnsi="GHEA Grapalat"/>
                <w:sz w:val="16"/>
                <w:szCs w:val="16"/>
              </w:rPr>
            </w:pPr>
          </w:p>
        </w:tc>
        <w:tc>
          <w:tcPr>
            <w:tcW w:w="1531" w:type="dxa"/>
            <w:tcBorders>
              <w:top w:val="single" w:sz="4" w:space="0" w:color="auto"/>
              <w:left w:val="single" w:sz="4" w:space="0" w:color="auto"/>
              <w:bottom w:val="single" w:sz="4" w:space="0" w:color="auto"/>
              <w:right w:val="single" w:sz="4" w:space="0" w:color="auto"/>
            </w:tcBorders>
            <w:shd w:val="clear" w:color="auto" w:fill="auto"/>
            <w:vAlign w:val="center"/>
          </w:tcPr>
          <w:p w:rsidR="00F0799E" w:rsidRPr="00602AF2" w:rsidRDefault="00F0799E" w:rsidP="00F0799E">
            <w:pPr>
              <w:jc w:val="center"/>
              <w:rPr>
                <w:rFonts w:ascii="GHEA Grapalat" w:hAnsi="GHEA Grapalat"/>
                <w:sz w:val="20"/>
                <w:szCs w:val="20"/>
              </w:rPr>
            </w:pPr>
            <w:r>
              <w:rPr>
                <w:rFonts w:ascii="Calibri" w:hAnsi="Calibri"/>
                <w:color w:val="000000"/>
                <w:sz w:val="20"/>
                <w:szCs w:val="20"/>
              </w:rPr>
              <w:t>15811100</w:t>
            </w:r>
          </w:p>
        </w:tc>
        <w:tc>
          <w:tcPr>
            <w:tcW w:w="2137" w:type="dxa"/>
            <w:tcBorders>
              <w:top w:val="single" w:sz="4" w:space="0" w:color="auto"/>
              <w:left w:val="single" w:sz="4" w:space="0" w:color="auto"/>
              <w:bottom w:val="single" w:sz="4" w:space="0" w:color="auto"/>
              <w:right w:val="single" w:sz="4" w:space="0" w:color="auto"/>
            </w:tcBorders>
            <w:shd w:val="clear" w:color="auto" w:fill="auto"/>
            <w:vAlign w:val="center"/>
          </w:tcPr>
          <w:p w:rsidR="00F0799E" w:rsidRPr="00602AF2" w:rsidRDefault="00F0799E" w:rsidP="00F0799E">
            <w:pPr>
              <w:jc w:val="center"/>
              <w:rPr>
                <w:rFonts w:ascii="GHEA Grapalat" w:hAnsi="GHEA Grapalat"/>
                <w:sz w:val="20"/>
                <w:szCs w:val="20"/>
              </w:rPr>
            </w:pPr>
            <w:r>
              <w:rPr>
                <w:rFonts w:ascii="Sylfaen" w:hAnsi="Sylfaen" w:cs="Sylfaen"/>
                <w:color w:val="000000"/>
                <w:sz w:val="20"/>
                <w:szCs w:val="20"/>
              </w:rPr>
              <w:t>Хлеб</w:t>
            </w:r>
            <w:r>
              <w:rPr>
                <w:rFonts w:ascii="Calibri" w:hAnsi="Calibri"/>
                <w:color w:val="000000"/>
                <w:sz w:val="20"/>
                <w:szCs w:val="20"/>
              </w:rPr>
              <w:t xml:space="preserve"> </w:t>
            </w:r>
          </w:p>
        </w:tc>
        <w:tc>
          <w:tcPr>
            <w:tcW w:w="974" w:type="dxa"/>
          </w:tcPr>
          <w:p w:rsidR="00F0799E" w:rsidRPr="00665B43" w:rsidRDefault="00F0799E" w:rsidP="00F0799E">
            <w:r w:rsidRPr="00665B43">
              <w:rPr>
                <w:rFonts w:ascii="GHEA Grapalat" w:hAnsi="GHEA Grapalat"/>
                <w:sz w:val="16"/>
                <w:szCs w:val="16"/>
              </w:rPr>
              <w:t>... %</w:t>
            </w:r>
          </w:p>
        </w:tc>
        <w:tc>
          <w:tcPr>
            <w:tcW w:w="987" w:type="dxa"/>
          </w:tcPr>
          <w:p w:rsidR="00F0799E" w:rsidRPr="00665B43" w:rsidRDefault="00F0799E" w:rsidP="00F0799E">
            <w:r w:rsidRPr="00665B43">
              <w:rPr>
                <w:rFonts w:ascii="GHEA Grapalat" w:hAnsi="GHEA Grapalat"/>
                <w:sz w:val="16"/>
                <w:szCs w:val="16"/>
              </w:rPr>
              <w:t>... %</w:t>
            </w:r>
          </w:p>
        </w:tc>
        <w:tc>
          <w:tcPr>
            <w:tcW w:w="700" w:type="dxa"/>
          </w:tcPr>
          <w:p w:rsidR="00F0799E" w:rsidRDefault="00F0799E" w:rsidP="00F0799E">
            <w:r w:rsidRPr="00824B79">
              <w:rPr>
                <w:rFonts w:ascii="GHEA Grapalat" w:hAnsi="GHEA Grapalat"/>
                <w:sz w:val="16"/>
                <w:szCs w:val="16"/>
              </w:rPr>
              <w:t>... %</w:t>
            </w:r>
          </w:p>
        </w:tc>
        <w:tc>
          <w:tcPr>
            <w:tcW w:w="844" w:type="dxa"/>
          </w:tcPr>
          <w:p w:rsidR="00F0799E" w:rsidRDefault="00F0799E" w:rsidP="00F0799E">
            <w:r w:rsidRPr="00824B79">
              <w:rPr>
                <w:rFonts w:ascii="GHEA Grapalat" w:hAnsi="GHEA Grapalat"/>
                <w:sz w:val="16"/>
                <w:szCs w:val="16"/>
              </w:rPr>
              <w:t>... %</w:t>
            </w:r>
          </w:p>
        </w:tc>
        <w:tc>
          <w:tcPr>
            <w:tcW w:w="538" w:type="dxa"/>
          </w:tcPr>
          <w:p w:rsidR="00F0799E" w:rsidRDefault="00F0799E" w:rsidP="00F0799E">
            <w:r w:rsidRPr="00824B79">
              <w:rPr>
                <w:rFonts w:ascii="GHEA Grapalat" w:hAnsi="GHEA Grapalat"/>
                <w:sz w:val="16"/>
                <w:szCs w:val="16"/>
              </w:rPr>
              <w:t>... %</w:t>
            </w:r>
          </w:p>
        </w:tc>
        <w:tc>
          <w:tcPr>
            <w:tcW w:w="606" w:type="dxa"/>
          </w:tcPr>
          <w:p w:rsidR="00F0799E" w:rsidRDefault="00F0799E" w:rsidP="00F0799E">
            <w:r w:rsidRPr="00824B79">
              <w:rPr>
                <w:rFonts w:ascii="GHEA Grapalat" w:hAnsi="GHEA Grapalat"/>
                <w:sz w:val="16"/>
                <w:szCs w:val="16"/>
              </w:rPr>
              <w:t>... %</w:t>
            </w:r>
          </w:p>
        </w:tc>
        <w:tc>
          <w:tcPr>
            <w:tcW w:w="704" w:type="dxa"/>
          </w:tcPr>
          <w:p w:rsidR="00F0799E" w:rsidRDefault="00F0799E" w:rsidP="00F0799E">
            <w:r w:rsidRPr="00824B79">
              <w:rPr>
                <w:rFonts w:ascii="GHEA Grapalat" w:hAnsi="GHEA Grapalat"/>
                <w:sz w:val="16"/>
                <w:szCs w:val="16"/>
              </w:rPr>
              <w:t>... %</w:t>
            </w:r>
          </w:p>
        </w:tc>
        <w:tc>
          <w:tcPr>
            <w:tcW w:w="832" w:type="dxa"/>
          </w:tcPr>
          <w:p w:rsidR="00F0799E" w:rsidRDefault="00F0799E" w:rsidP="00F0799E">
            <w:r w:rsidRPr="00824B79">
              <w:rPr>
                <w:rFonts w:ascii="GHEA Grapalat" w:hAnsi="GHEA Grapalat"/>
                <w:sz w:val="16"/>
                <w:szCs w:val="16"/>
              </w:rPr>
              <w:t>... %</w:t>
            </w:r>
          </w:p>
        </w:tc>
        <w:tc>
          <w:tcPr>
            <w:tcW w:w="868" w:type="dxa"/>
          </w:tcPr>
          <w:p w:rsidR="00F0799E" w:rsidRDefault="00F0799E" w:rsidP="00F0799E">
            <w:r w:rsidRPr="00824B79">
              <w:rPr>
                <w:rFonts w:ascii="GHEA Grapalat" w:hAnsi="GHEA Grapalat"/>
                <w:sz w:val="16"/>
                <w:szCs w:val="16"/>
              </w:rPr>
              <w:t>... %</w:t>
            </w:r>
          </w:p>
        </w:tc>
        <w:tc>
          <w:tcPr>
            <w:tcW w:w="853" w:type="dxa"/>
          </w:tcPr>
          <w:p w:rsidR="00F0799E" w:rsidRDefault="00F0799E" w:rsidP="00F0799E">
            <w:r w:rsidRPr="00824B79">
              <w:rPr>
                <w:rFonts w:ascii="GHEA Grapalat" w:hAnsi="GHEA Grapalat"/>
                <w:sz w:val="16"/>
                <w:szCs w:val="16"/>
              </w:rPr>
              <w:t>... %</w:t>
            </w:r>
          </w:p>
        </w:tc>
        <w:tc>
          <w:tcPr>
            <w:tcW w:w="975" w:type="dxa"/>
          </w:tcPr>
          <w:p w:rsidR="00F0799E" w:rsidRDefault="00F0799E" w:rsidP="00F0799E">
            <w:r w:rsidRPr="00824B79">
              <w:rPr>
                <w:rFonts w:ascii="GHEA Grapalat" w:hAnsi="GHEA Grapalat"/>
                <w:sz w:val="16"/>
                <w:szCs w:val="16"/>
              </w:rPr>
              <w:t>... %</w:t>
            </w:r>
          </w:p>
        </w:tc>
        <w:tc>
          <w:tcPr>
            <w:tcW w:w="854" w:type="dxa"/>
          </w:tcPr>
          <w:p w:rsidR="00F0799E" w:rsidRDefault="00F0799E" w:rsidP="00F0799E">
            <w:r w:rsidRPr="00824B79">
              <w:rPr>
                <w:rFonts w:ascii="GHEA Grapalat" w:hAnsi="GHEA Grapalat"/>
                <w:sz w:val="16"/>
                <w:szCs w:val="16"/>
              </w:rPr>
              <w:t>... %</w:t>
            </w:r>
          </w:p>
        </w:tc>
        <w:tc>
          <w:tcPr>
            <w:tcW w:w="799" w:type="dxa"/>
          </w:tcPr>
          <w:p w:rsidR="00F0799E" w:rsidRDefault="00F0799E" w:rsidP="00F0799E">
            <w:r w:rsidRPr="00824B79">
              <w:rPr>
                <w:rFonts w:ascii="GHEA Grapalat" w:hAnsi="GHEA Grapalat"/>
                <w:sz w:val="16"/>
                <w:szCs w:val="16"/>
              </w:rPr>
              <w:t>... %</w:t>
            </w:r>
          </w:p>
        </w:tc>
      </w:tr>
      <w:tr w:rsidR="00F0799E" w:rsidRPr="00B138F3" w:rsidTr="00F0799E">
        <w:trPr>
          <w:trHeight w:val="404"/>
          <w:jc w:val="center"/>
        </w:trPr>
        <w:tc>
          <w:tcPr>
            <w:tcW w:w="1703" w:type="dxa"/>
            <w:tcBorders>
              <w:right w:val="single" w:sz="4" w:space="0" w:color="auto"/>
            </w:tcBorders>
          </w:tcPr>
          <w:p w:rsidR="00F0799E" w:rsidRPr="00665B43" w:rsidRDefault="00F0799E" w:rsidP="00F0799E">
            <w:pPr>
              <w:pStyle w:val="aff3"/>
              <w:widowControl w:val="0"/>
              <w:numPr>
                <w:ilvl w:val="0"/>
                <w:numId w:val="14"/>
              </w:numPr>
              <w:jc w:val="center"/>
              <w:rPr>
                <w:rFonts w:ascii="GHEA Grapalat" w:hAnsi="GHEA Grapalat"/>
                <w:sz w:val="16"/>
                <w:szCs w:val="16"/>
              </w:rPr>
            </w:pPr>
          </w:p>
        </w:tc>
        <w:tc>
          <w:tcPr>
            <w:tcW w:w="1531" w:type="dxa"/>
            <w:tcBorders>
              <w:top w:val="single" w:sz="4" w:space="0" w:color="auto"/>
              <w:left w:val="single" w:sz="4" w:space="0" w:color="auto"/>
              <w:bottom w:val="single" w:sz="4" w:space="0" w:color="auto"/>
              <w:right w:val="single" w:sz="4" w:space="0" w:color="auto"/>
            </w:tcBorders>
            <w:shd w:val="clear" w:color="auto" w:fill="auto"/>
            <w:vAlign w:val="center"/>
          </w:tcPr>
          <w:p w:rsidR="00F0799E" w:rsidRPr="00602AF2" w:rsidRDefault="00F0799E" w:rsidP="00F0799E">
            <w:pPr>
              <w:jc w:val="center"/>
              <w:rPr>
                <w:rFonts w:ascii="GHEA Grapalat" w:hAnsi="GHEA Grapalat"/>
                <w:color w:val="000000"/>
                <w:sz w:val="20"/>
                <w:szCs w:val="20"/>
              </w:rPr>
            </w:pPr>
            <w:r>
              <w:rPr>
                <w:rFonts w:ascii="Calibri" w:hAnsi="Calibri"/>
                <w:color w:val="000000"/>
                <w:sz w:val="20"/>
                <w:szCs w:val="20"/>
              </w:rPr>
              <w:t>15821500</w:t>
            </w:r>
          </w:p>
        </w:tc>
        <w:tc>
          <w:tcPr>
            <w:tcW w:w="2137" w:type="dxa"/>
            <w:tcBorders>
              <w:top w:val="single" w:sz="4" w:space="0" w:color="auto"/>
              <w:left w:val="single" w:sz="4" w:space="0" w:color="auto"/>
              <w:bottom w:val="single" w:sz="4" w:space="0" w:color="auto"/>
              <w:right w:val="single" w:sz="4" w:space="0" w:color="auto"/>
            </w:tcBorders>
            <w:shd w:val="clear" w:color="auto" w:fill="auto"/>
            <w:vAlign w:val="center"/>
          </w:tcPr>
          <w:p w:rsidR="00F0799E" w:rsidRPr="00602AF2" w:rsidRDefault="00F0799E" w:rsidP="00F0799E">
            <w:pPr>
              <w:jc w:val="center"/>
              <w:rPr>
                <w:rFonts w:ascii="GHEA Grapalat" w:hAnsi="GHEA Grapalat" w:cs="Sylfaen"/>
                <w:color w:val="000000"/>
                <w:sz w:val="20"/>
                <w:szCs w:val="20"/>
              </w:rPr>
            </w:pPr>
            <w:r>
              <w:rPr>
                <w:rFonts w:ascii="Sylfaen" w:hAnsi="Sylfaen" w:cs="Sylfaen"/>
                <w:color w:val="000000"/>
                <w:sz w:val="20"/>
                <w:szCs w:val="20"/>
              </w:rPr>
              <w:t>Овсянка</w:t>
            </w:r>
            <w:r>
              <w:rPr>
                <w:rFonts w:ascii="Calibri" w:hAnsi="Calibri"/>
                <w:color w:val="000000"/>
                <w:sz w:val="20"/>
                <w:szCs w:val="20"/>
              </w:rPr>
              <w:t xml:space="preserve"> </w:t>
            </w:r>
            <w:r>
              <w:rPr>
                <w:rFonts w:ascii="Sylfaen" w:hAnsi="Sylfaen" w:cs="Sylfaen"/>
                <w:color w:val="000000"/>
                <w:sz w:val="20"/>
                <w:szCs w:val="20"/>
              </w:rPr>
              <w:t>пончик</w:t>
            </w:r>
          </w:p>
        </w:tc>
        <w:tc>
          <w:tcPr>
            <w:tcW w:w="974" w:type="dxa"/>
          </w:tcPr>
          <w:p w:rsidR="00F0799E" w:rsidRPr="00665B43" w:rsidRDefault="00F0799E" w:rsidP="00F0799E">
            <w:r w:rsidRPr="00665B43">
              <w:rPr>
                <w:rFonts w:ascii="GHEA Grapalat" w:hAnsi="GHEA Grapalat"/>
                <w:sz w:val="16"/>
                <w:szCs w:val="16"/>
              </w:rPr>
              <w:t>... %</w:t>
            </w:r>
          </w:p>
        </w:tc>
        <w:tc>
          <w:tcPr>
            <w:tcW w:w="987" w:type="dxa"/>
          </w:tcPr>
          <w:p w:rsidR="00F0799E" w:rsidRPr="00665B43" w:rsidRDefault="00F0799E" w:rsidP="00F0799E">
            <w:r w:rsidRPr="00665B43">
              <w:rPr>
                <w:rFonts w:ascii="GHEA Grapalat" w:hAnsi="GHEA Grapalat"/>
                <w:sz w:val="16"/>
                <w:szCs w:val="16"/>
              </w:rPr>
              <w:t>... %</w:t>
            </w:r>
          </w:p>
        </w:tc>
        <w:tc>
          <w:tcPr>
            <w:tcW w:w="700" w:type="dxa"/>
          </w:tcPr>
          <w:p w:rsidR="00F0799E" w:rsidRDefault="00F0799E" w:rsidP="00F0799E">
            <w:r w:rsidRPr="00824B79">
              <w:rPr>
                <w:rFonts w:ascii="GHEA Grapalat" w:hAnsi="GHEA Grapalat"/>
                <w:sz w:val="16"/>
                <w:szCs w:val="16"/>
              </w:rPr>
              <w:t>... %</w:t>
            </w:r>
          </w:p>
        </w:tc>
        <w:tc>
          <w:tcPr>
            <w:tcW w:w="844" w:type="dxa"/>
          </w:tcPr>
          <w:p w:rsidR="00F0799E" w:rsidRDefault="00F0799E" w:rsidP="00F0799E">
            <w:r w:rsidRPr="00824B79">
              <w:rPr>
                <w:rFonts w:ascii="GHEA Grapalat" w:hAnsi="GHEA Grapalat"/>
                <w:sz w:val="16"/>
                <w:szCs w:val="16"/>
              </w:rPr>
              <w:t>... %</w:t>
            </w:r>
          </w:p>
        </w:tc>
        <w:tc>
          <w:tcPr>
            <w:tcW w:w="538" w:type="dxa"/>
          </w:tcPr>
          <w:p w:rsidR="00F0799E" w:rsidRDefault="00F0799E" w:rsidP="00F0799E">
            <w:r w:rsidRPr="00824B79">
              <w:rPr>
                <w:rFonts w:ascii="GHEA Grapalat" w:hAnsi="GHEA Grapalat"/>
                <w:sz w:val="16"/>
                <w:szCs w:val="16"/>
              </w:rPr>
              <w:t>... %</w:t>
            </w:r>
          </w:p>
        </w:tc>
        <w:tc>
          <w:tcPr>
            <w:tcW w:w="606" w:type="dxa"/>
          </w:tcPr>
          <w:p w:rsidR="00F0799E" w:rsidRDefault="00F0799E" w:rsidP="00F0799E">
            <w:r w:rsidRPr="00824B79">
              <w:rPr>
                <w:rFonts w:ascii="GHEA Grapalat" w:hAnsi="GHEA Grapalat"/>
                <w:sz w:val="16"/>
                <w:szCs w:val="16"/>
              </w:rPr>
              <w:t>... %</w:t>
            </w:r>
          </w:p>
        </w:tc>
        <w:tc>
          <w:tcPr>
            <w:tcW w:w="704" w:type="dxa"/>
          </w:tcPr>
          <w:p w:rsidR="00F0799E" w:rsidRDefault="00F0799E" w:rsidP="00F0799E">
            <w:r w:rsidRPr="00824B79">
              <w:rPr>
                <w:rFonts w:ascii="GHEA Grapalat" w:hAnsi="GHEA Grapalat"/>
                <w:sz w:val="16"/>
                <w:szCs w:val="16"/>
              </w:rPr>
              <w:t>... %</w:t>
            </w:r>
          </w:p>
        </w:tc>
        <w:tc>
          <w:tcPr>
            <w:tcW w:w="832" w:type="dxa"/>
          </w:tcPr>
          <w:p w:rsidR="00F0799E" w:rsidRDefault="00F0799E" w:rsidP="00F0799E">
            <w:r w:rsidRPr="00824B79">
              <w:rPr>
                <w:rFonts w:ascii="GHEA Grapalat" w:hAnsi="GHEA Grapalat"/>
                <w:sz w:val="16"/>
                <w:szCs w:val="16"/>
              </w:rPr>
              <w:t>... %</w:t>
            </w:r>
          </w:p>
        </w:tc>
        <w:tc>
          <w:tcPr>
            <w:tcW w:w="868" w:type="dxa"/>
          </w:tcPr>
          <w:p w:rsidR="00F0799E" w:rsidRDefault="00F0799E" w:rsidP="00F0799E">
            <w:r w:rsidRPr="00824B79">
              <w:rPr>
                <w:rFonts w:ascii="GHEA Grapalat" w:hAnsi="GHEA Grapalat"/>
                <w:sz w:val="16"/>
                <w:szCs w:val="16"/>
              </w:rPr>
              <w:t>... %</w:t>
            </w:r>
          </w:p>
        </w:tc>
        <w:tc>
          <w:tcPr>
            <w:tcW w:w="853" w:type="dxa"/>
          </w:tcPr>
          <w:p w:rsidR="00F0799E" w:rsidRDefault="00F0799E" w:rsidP="00F0799E">
            <w:r w:rsidRPr="00824B79">
              <w:rPr>
                <w:rFonts w:ascii="GHEA Grapalat" w:hAnsi="GHEA Grapalat"/>
                <w:sz w:val="16"/>
                <w:szCs w:val="16"/>
              </w:rPr>
              <w:t>... %</w:t>
            </w:r>
          </w:p>
        </w:tc>
        <w:tc>
          <w:tcPr>
            <w:tcW w:w="975" w:type="dxa"/>
          </w:tcPr>
          <w:p w:rsidR="00F0799E" w:rsidRDefault="00F0799E" w:rsidP="00F0799E">
            <w:r w:rsidRPr="00824B79">
              <w:rPr>
                <w:rFonts w:ascii="GHEA Grapalat" w:hAnsi="GHEA Grapalat"/>
                <w:sz w:val="16"/>
                <w:szCs w:val="16"/>
              </w:rPr>
              <w:t>... %</w:t>
            </w:r>
          </w:p>
        </w:tc>
        <w:tc>
          <w:tcPr>
            <w:tcW w:w="854" w:type="dxa"/>
          </w:tcPr>
          <w:p w:rsidR="00F0799E" w:rsidRDefault="00F0799E" w:rsidP="00F0799E">
            <w:r w:rsidRPr="00824B79">
              <w:rPr>
                <w:rFonts w:ascii="GHEA Grapalat" w:hAnsi="GHEA Grapalat"/>
                <w:sz w:val="16"/>
                <w:szCs w:val="16"/>
              </w:rPr>
              <w:t>... %</w:t>
            </w:r>
          </w:p>
        </w:tc>
        <w:tc>
          <w:tcPr>
            <w:tcW w:w="799" w:type="dxa"/>
          </w:tcPr>
          <w:p w:rsidR="00F0799E" w:rsidRDefault="00F0799E" w:rsidP="00F0799E">
            <w:r w:rsidRPr="00824B79">
              <w:rPr>
                <w:rFonts w:ascii="GHEA Grapalat" w:hAnsi="GHEA Grapalat"/>
                <w:sz w:val="16"/>
                <w:szCs w:val="16"/>
              </w:rPr>
              <w:t>... %</w:t>
            </w:r>
          </w:p>
        </w:tc>
      </w:tr>
      <w:tr w:rsidR="00F0799E" w:rsidRPr="00B138F3" w:rsidTr="00F0799E">
        <w:trPr>
          <w:trHeight w:val="404"/>
          <w:jc w:val="center"/>
        </w:trPr>
        <w:tc>
          <w:tcPr>
            <w:tcW w:w="1703" w:type="dxa"/>
            <w:tcBorders>
              <w:right w:val="single" w:sz="4" w:space="0" w:color="auto"/>
            </w:tcBorders>
          </w:tcPr>
          <w:p w:rsidR="00F0799E" w:rsidRPr="00665B43" w:rsidRDefault="00F0799E" w:rsidP="00F0799E">
            <w:pPr>
              <w:pStyle w:val="aff3"/>
              <w:widowControl w:val="0"/>
              <w:numPr>
                <w:ilvl w:val="0"/>
                <w:numId w:val="14"/>
              </w:numPr>
              <w:jc w:val="center"/>
              <w:rPr>
                <w:rFonts w:ascii="GHEA Grapalat" w:hAnsi="GHEA Grapalat"/>
                <w:sz w:val="16"/>
                <w:szCs w:val="16"/>
              </w:rPr>
            </w:pPr>
          </w:p>
        </w:tc>
        <w:tc>
          <w:tcPr>
            <w:tcW w:w="1531" w:type="dxa"/>
            <w:tcBorders>
              <w:top w:val="single" w:sz="4" w:space="0" w:color="auto"/>
              <w:left w:val="single" w:sz="4" w:space="0" w:color="auto"/>
              <w:bottom w:val="single" w:sz="4" w:space="0" w:color="auto"/>
              <w:right w:val="single" w:sz="4" w:space="0" w:color="auto"/>
            </w:tcBorders>
            <w:shd w:val="clear" w:color="auto" w:fill="auto"/>
            <w:vAlign w:val="center"/>
          </w:tcPr>
          <w:p w:rsidR="00F0799E" w:rsidRPr="00602AF2" w:rsidRDefault="00F0799E" w:rsidP="00F0799E">
            <w:pPr>
              <w:jc w:val="center"/>
              <w:rPr>
                <w:rFonts w:ascii="GHEA Grapalat" w:hAnsi="GHEA Grapalat"/>
                <w:color w:val="000000"/>
                <w:sz w:val="20"/>
                <w:szCs w:val="20"/>
              </w:rPr>
            </w:pPr>
            <w:r>
              <w:rPr>
                <w:rFonts w:ascii="Calibri" w:hAnsi="Calibri"/>
                <w:color w:val="000000"/>
                <w:sz w:val="20"/>
                <w:szCs w:val="20"/>
              </w:rPr>
              <w:t>15851100</w:t>
            </w:r>
          </w:p>
        </w:tc>
        <w:tc>
          <w:tcPr>
            <w:tcW w:w="2137" w:type="dxa"/>
            <w:tcBorders>
              <w:top w:val="single" w:sz="4" w:space="0" w:color="auto"/>
              <w:left w:val="single" w:sz="4" w:space="0" w:color="auto"/>
              <w:bottom w:val="single" w:sz="4" w:space="0" w:color="auto"/>
              <w:right w:val="single" w:sz="4" w:space="0" w:color="auto"/>
            </w:tcBorders>
            <w:shd w:val="clear" w:color="auto" w:fill="auto"/>
            <w:vAlign w:val="center"/>
          </w:tcPr>
          <w:p w:rsidR="00F0799E" w:rsidRPr="00602AF2" w:rsidRDefault="00F0799E" w:rsidP="00F0799E">
            <w:pPr>
              <w:jc w:val="center"/>
              <w:rPr>
                <w:rFonts w:ascii="GHEA Grapalat" w:hAnsi="GHEA Grapalat" w:cs="Sylfaen"/>
                <w:color w:val="000000"/>
                <w:sz w:val="20"/>
                <w:szCs w:val="20"/>
              </w:rPr>
            </w:pPr>
            <w:r>
              <w:rPr>
                <w:rFonts w:ascii="Sylfaen" w:hAnsi="Sylfaen" w:cs="Sylfaen"/>
                <w:color w:val="000000"/>
                <w:sz w:val="20"/>
                <w:szCs w:val="20"/>
              </w:rPr>
              <w:t>Паста</w:t>
            </w:r>
          </w:p>
        </w:tc>
        <w:tc>
          <w:tcPr>
            <w:tcW w:w="974" w:type="dxa"/>
          </w:tcPr>
          <w:p w:rsidR="00F0799E" w:rsidRPr="00665B43" w:rsidRDefault="00F0799E" w:rsidP="00F0799E">
            <w:r w:rsidRPr="00665B43">
              <w:rPr>
                <w:rFonts w:ascii="GHEA Grapalat" w:hAnsi="GHEA Grapalat"/>
                <w:sz w:val="16"/>
                <w:szCs w:val="16"/>
              </w:rPr>
              <w:t>... %</w:t>
            </w:r>
          </w:p>
        </w:tc>
        <w:tc>
          <w:tcPr>
            <w:tcW w:w="987" w:type="dxa"/>
          </w:tcPr>
          <w:p w:rsidR="00F0799E" w:rsidRPr="00665B43" w:rsidRDefault="00F0799E" w:rsidP="00F0799E">
            <w:r w:rsidRPr="00665B43">
              <w:rPr>
                <w:rFonts w:ascii="GHEA Grapalat" w:hAnsi="GHEA Grapalat"/>
                <w:sz w:val="16"/>
                <w:szCs w:val="16"/>
              </w:rPr>
              <w:t>... %</w:t>
            </w:r>
          </w:p>
        </w:tc>
        <w:tc>
          <w:tcPr>
            <w:tcW w:w="700" w:type="dxa"/>
          </w:tcPr>
          <w:p w:rsidR="00F0799E" w:rsidRDefault="00F0799E" w:rsidP="00F0799E">
            <w:r w:rsidRPr="00824B79">
              <w:rPr>
                <w:rFonts w:ascii="GHEA Grapalat" w:hAnsi="GHEA Grapalat"/>
                <w:sz w:val="16"/>
                <w:szCs w:val="16"/>
              </w:rPr>
              <w:t>... %</w:t>
            </w:r>
          </w:p>
        </w:tc>
        <w:tc>
          <w:tcPr>
            <w:tcW w:w="844" w:type="dxa"/>
          </w:tcPr>
          <w:p w:rsidR="00F0799E" w:rsidRDefault="00F0799E" w:rsidP="00F0799E">
            <w:r w:rsidRPr="00824B79">
              <w:rPr>
                <w:rFonts w:ascii="GHEA Grapalat" w:hAnsi="GHEA Grapalat"/>
                <w:sz w:val="16"/>
                <w:szCs w:val="16"/>
              </w:rPr>
              <w:t>... %</w:t>
            </w:r>
          </w:p>
        </w:tc>
        <w:tc>
          <w:tcPr>
            <w:tcW w:w="538" w:type="dxa"/>
          </w:tcPr>
          <w:p w:rsidR="00F0799E" w:rsidRDefault="00F0799E" w:rsidP="00F0799E">
            <w:r w:rsidRPr="00824B79">
              <w:rPr>
                <w:rFonts w:ascii="GHEA Grapalat" w:hAnsi="GHEA Grapalat"/>
                <w:sz w:val="16"/>
                <w:szCs w:val="16"/>
              </w:rPr>
              <w:t>... %</w:t>
            </w:r>
          </w:p>
        </w:tc>
        <w:tc>
          <w:tcPr>
            <w:tcW w:w="606" w:type="dxa"/>
          </w:tcPr>
          <w:p w:rsidR="00F0799E" w:rsidRDefault="00F0799E" w:rsidP="00F0799E">
            <w:r w:rsidRPr="00824B79">
              <w:rPr>
                <w:rFonts w:ascii="GHEA Grapalat" w:hAnsi="GHEA Grapalat"/>
                <w:sz w:val="16"/>
                <w:szCs w:val="16"/>
              </w:rPr>
              <w:t>... %</w:t>
            </w:r>
          </w:p>
        </w:tc>
        <w:tc>
          <w:tcPr>
            <w:tcW w:w="704" w:type="dxa"/>
          </w:tcPr>
          <w:p w:rsidR="00F0799E" w:rsidRDefault="00F0799E" w:rsidP="00F0799E">
            <w:r w:rsidRPr="00824B79">
              <w:rPr>
                <w:rFonts w:ascii="GHEA Grapalat" w:hAnsi="GHEA Grapalat"/>
                <w:sz w:val="16"/>
                <w:szCs w:val="16"/>
              </w:rPr>
              <w:t>... %</w:t>
            </w:r>
          </w:p>
        </w:tc>
        <w:tc>
          <w:tcPr>
            <w:tcW w:w="832" w:type="dxa"/>
          </w:tcPr>
          <w:p w:rsidR="00F0799E" w:rsidRDefault="00F0799E" w:rsidP="00F0799E">
            <w:r w:rsidRPr="00824B79">
              <w:rPr>
                <w:rFonts w:ascii="GHEA Grapalat" w:hAnsi="GHEA Grapalat"/>
                <w:sz w:val="16"/>
                <w:szCs w:val="16"/>
              </w:rPr>
              <w:t>... %</w:t>
            </w:r>
          </w:p>
        </w:tc>
        <w:tc>
          <w:tcPr>
            <w:tcW w:w="868" w:type="dxa"/>
          </w:tcPr>
          <w:p w:rsidR="00F0799E" w:rsidRDefault="00F0799E" w:rsidP="00F0799E">
            <w:r w:rsidRPr="00824B79">
              <w:rPr>
                <w:rFonts w:ascii="GHEA Grapalat" w:hAnsi="GHEA Grapalat"/>
                <w:sz w:val="16"/>
                <w:szCs w:val="16"/>
              </w:rPr>
              <w:t>... %</w:t>
            </w:r>
          </w:p>
        </w:tc>
        <w:tc>
          <w:tcPr>
            <w:tcW w:w="853" w:type="dxa"/>
          </w:tcPr>
          <w:p w:rsidR="00F0799E" w:rsidRDefault="00F0799E" w:rsidP="00F0799E">
            <w:r w:rsidRPr="00824B79">
              <w:rPr>
                <w:rFonts w:ascii="GHEA Grapalat" w:hAnsi="GHEA Grapalat"/>
                <w:sz w:val="16"/>
                <w:szCs w:val="16"/>
              </w:rPr>
              <w:t>... %</w:t>
            </w:r>
          </w:p>
        </w:tc>
        <w:tc>
          <w:tcPr>
            <w:tcW w:w="975" w:type="dxa"/>
          </w:tcPr>
          <w:p w:rsidR="00F0799E" w:rsidRDefault="00F0799E" w:rsidP="00F0799E">
            <w:r w:rsidRPr="00824B79">
              <w:rPr>
                <w:rFonts w:ascii="GHEA Grapalat" w:hAnsi="GHEA Grapalat"/>
                <w:sz w:val="16"/>
                <w:szCs w:val="16"/>
              </w:rPr>
              <w:t>... %</w:t>
            </w:r>
          </w:p>
        </w:tc>
        <w:tc>
          <w:tcPr>
            <w:tcW w:w="854" w:type="dxa"/>
          </w:tcPr>
          <w:p w:rsidR="00F0799E" w:rsidRDefault="00F0799E" w:rsidP="00F0799E">
            <w:r w:rsidRPr="00824B79">
              <w:rPr>
                <w:rFonts w:ascii="GHEA Grapalat" w:hAnsi="GHEA Grapalat"/>
                <w:sz w:val="16"/>
                <w:szCs w:val="16"/>
              </w:rPr>
              <w:t>... %</w:t>
            </w:r>
          </w:p>
        </w:tc>
        <w:tc>
          <w:tcPr>
            <w:tcW w:w="799" w:type="dxa"/>
          </w:tcPr>
          <w:p w:rsidR="00F0799E" w:rsidRDefault="00F0799E" w:rsidP="00F0799E">
            <w:r w:rsidRPr="00824B79">
              <w:rPr>
                <w:rFonts w:ascii="GHEA Grapalat" w:hAnsi="GHEA Grapalat"/>
                <w:sz w:val="16"/>
                <w:szCs w:val="16"/>
              </w:rPr>
              <w:t>... %</w:t>
            </w:r>
          </w:p>
        </w:tc>
      </w:tr>
      <w:tr w:rsidR="00F0799E" w:rsidRPr="00B138F3" w:rsidTr="00F0799E">
        <w:trPr>
          <w:trHeight w:val="404"/>
          <w:jc w:val="center"/>
        </w:trPr>
        <w:tc>
          <w:tcPr>
            <w:tcW w:w="1703" w:type="dxa"/>
            <w:tcBorders>
              <w:right w:val="single" w:sz="4" w:space="0" w:color="auto"/>
            </w:tcBorders>
          </w:tcPr>
          <w:p w:rsidR="00F0799E" w:rsidRPr="00665B43" w:rsidRDefault="00F0799E" w:rsidP="00F0799E">
            <w:pPr>
              <w:pStyle w:val="aff3"/>
              <w:widowControl w:val="0"/>
              <w:numPr>
                <w:ilvl w:val="0"/>
                <w:numId w:val="14"/>
              </w:numPr>
              <w:jc w:val="center"/>
              <w:rPr>
                <w:rFonts w:ascii="GHEA Grapalat" w:hAnsi="GHEA Grapalat"/>
                <w:sz w:val="16"/>
                <w:szCs w:val="16"/>
              </w:rPr>
            </w:pPr>
          </w:p>
        </w:tc>
        <w:tc>
          <w:tcPr>
            <w:tcW w:w="1531" w:type="dxa"/>
            <w:tcBorders>
              <w:top w:val="single" w:sz="4" w:space="0" w:color="auto"/>
              <w:left w:val="single" w:sz="4" w:space="0" w:color="auto"/>
              <w:bottom w:val="single" w:sz="4" w:space="0" w:color="auto"/>
              <w:right w:val="single" w:sz="4" w:space="0" w:color="auto"/>
            </w:tcBorders>
            <w:shd w:val="clear" w:color="auto" w:fill="auto"/>
            <w:vAlign w:val="center"/>
          </w:tcPr>
          <w:p w:rsidR="00F0799E" w:rsidRPr="00602AF2" w:rsidRDefault="00F0799E" w:rsidP="00F0799E">
            <w:pPr>
              <w:jc w:val="center"/>
              <w:rPr>
                <w:rFonts w:ascii="GHEA Grapalat" w:hAnsi="GHEA Grapalat"/>
                <w:color w:val="000000"/>
                <w:sz w:val="20"/>
                <w:szCs w:val="20"/>
                <w:lang w:val="hy-AM"/>
              </w:rPr>
            </w:pPr>
            <w:r>
              <w:rPr>
                <w:rFonts w:ascii="Calibri" w:hAnsi="Calibri"/>
                <w:color w:val="000000"/>
                <w:sz w:val="20"/>
                <w:szCs w:val="20"/>
              </w:rPr>
              <w:t>15831000</w:t>
            </w:r>
          </w:p>
        </w:tc>
        <w:tc>
          <w:tcPr>
            <w:tcW w:w="2137" w:type="dxa"/>
            <w:tcBorders>
              <w:top w:val="single" w:sz="4" w:space="0" w:color="auto"/>
              <w:left w:val="single" w:sz="4" w:space="0" w:color="auto"/>
              <w:bottom w:val="single" w:sz="4" w:space="0" w:color="auto"/>
              <w:right w:val="single" w:sz="4" w:space="0" w:color="auto"/>
            </w:tcBorders>
            <w:shd w:val="clear" w:color="auto" w:fill="auto"/>
            <w:vAlign w:val="center"/>
          </w:tcPr>
          <w:p w:rsidR="00F0799E" w:rsidRPr="00602AF2" w:rsidRDefault="00F0799E" w:rsidP="00F0799E">
            <w:pPr>
              <w:jc w:val="center"/>
              <w:rPr>
                <w:rFonts w:ascii="GHEA Grapalat" w:hAnsi="GHEA Grapalat" w:cs="Sylfaen"/>
                <w:color w:val="000000"/>
                <w:sz w:val="20"/>
                <w:szCs w:val="20"/>
              </w:rPr>
            </w:pPr>
            <w:r>
              <w:rPr>
                <w:rFonts w:ascii="Sylfaen" w:hAnsi="Sylfaen" w:cs="Sylfaen"/>
                <w:color w:val="000000"/>
                <w:sz w:val="20"/>
                <w:szCs w:val="20"/>
              </w:rPr>
              <w:t>Сахар</w:t>
            </w:r>
          </w:p>
        </w:tc>
        <w:tc>
          <w:tcPr>
            <w:tcW w:w="974" w:type="dxa"/>
          </w:tcPr>
          <w:p w:rsidR="00F0799E" w:rsidRPr="00665B43" w:rsidRDefault="00F0799E" w:rsidP="00F0799E">
            <w:r w:rsidRPr="00665B43">
              <w:rPr>
                <w:rFonts w:ascii="GHEA Grapalat" w:hAnsi="GHEA Grapalat"/>
                <w:sz w:val="16"/>
                <w:szCs w:val="16"/>
              </w:rPr>
              <w:t>... %</w:t>
            </w:r>
          </w:p>
        </w:tc>
        <w:tc>
          <w:tcPr>
            <w:tcW w:w="987" w:type="dxa"/>
          </w:tcPr>
          <w:p w:rsidR="00F0799E" w:rsidRPr="00665B43" w:rsidRDefault="00F0799E" w:rsidP="00F0799E">
            <w:r w:rsidRPr="00665B43">
              <w:rPr>
                <w:rFonts w:ascii="GHEA Grapalat" w:hAnsi="GHEA Grapalat"/>
                <w:sz w:val="16"/>
                <w:szCs w:val="16"/>
              </w:rPr>
              <w:t>... %</w:t>
            </w:r>
          </w:p>
        </w:tc>
        <w:tc>
          <w:tcPr>
            <w:tcW w:w="700" w:type="dxa"/>
          </w:tcPr>
          <w:p w:rsidR="00F0799E" w:rsidRDefault="00F0799E" w:rsidP="00F0799E">
            <w:r w:rsidRPr="00824B79">
              <w:rPr>
                <w:rFonts w:ascii="GHEA Grapalat" w:hAnsi="GHEA Grapalat"/>
                <w:sz w:val="16"/>
                <w:szCs w:val="16"/>
              </w:rPr>
              <w:t>... %</w:t>
            </w:r>
          </w:p>
        </w:tc>
        <w:tc>
          <w:tcPr>
            <w:tcW w:w="844" w:type="dxa"/>
          </w:tcPr>
          <w:p w:rsidR="00F0799E" w:rsidRDefault="00F0799E" w:rsidP="00F0799E">
            <w:r w:rsidRPr="00824B79">
              <w:rPr>
                <w:rFonts w:ascii="GHEA Grapalat" w:hAnsi="GHEA Grapalat"/>
                <w:sz w:val="16"/>
                <w:szCs w:val="16"/>
              </w:rPr>
              <w:t>... %</w:t>
            </w:r>
          </w:p>
        </w:tc>
        <w:tc>
          <w:tcPr>
            <w:tcW w:w="538" w:type="dxa"/>
          </w:tcPr>
          <w:p w:rsidR="00F0799E" w:rsidRDefault="00F0799E" w:rsidP="00F0799E">
            <w:r w:rsidRPr="00824B79">
              <w:rPr>
                <w:rFonts w:ascii="GHEA Grapalat" w:hAnsi="GHEA Grapalat"/>
                <w:sz w:val="16"/>
                <w:szCs w:val="16"/>
              </w:rPr>
              <w:t>... %</w:t>
            </w:r>
          </w:p>
        </w:tc>
        <w:tc>
          <w:tcPr>
            <w:tcW w:w="606" w:type="dxa"/>
          </w:tcPr>
          <w:p w:rsidR="00F0799E" w:rsidRDefault="00F0799E" w:rsidP="00F0799E">
            <w:r w:rsidRPr="00824B79">
              <w:rPr>
                <w:rFonts w:ascii="GHEA Grapalat" w:hAnsi="GHEA Grapalat"/>
                <w:sz w:val="16"/>
                <w:szCs w:val="16"/>
              </w:rPr>
              <w:t>... %</w:t>
            </w:r>
          </w:p>
        </w:tc>
        <w:tc>
          <w:tcPr>
            <w:tcW w:w="704" w:type="dxa"/>
          </w:tcPr>
          <w:p w:rsidR="00F0799E" w:rsidRDefault="00F0799E" w:rsidP="00F0799E">
            <w:r w:rsidRPr="00824B79">
              <w:rPr>
                <w:rFonts w:ascii="GHEA Grapalat" w:hAnsi="GHEA Grapalat"/>
                <w:sz w:val="16"/>
                <w:szCs w:val="16"/>
              </w:rPr>
              <w:t>... %</w:t>
            </w:r>
          </w:p>
        </w:tc>
        <w:tc>
          <w:tcPr>
            <w:tcW w:w="832" w:type="dxa"/>
          </w:tcPr>
          <w:p w:rsidR="00F0799E" w:rsidRDefault="00F0799E" w:rsidP="00F0799E">
            <w:r w:rsidRPr="00824B79">
              <w:rPr>
                <w:rFonts w:ascii="GHEA Grapalat" w:hAnsi="GHEA Grapalat"/>
                <w:sz w:val="16"/>
                <w:szCs w:val="16"/>
              </w:rPr>
              <w:t>... %</w:t>
            </w:r>
          </w:p>
        </w:tc>
        <w:tc>
          <w:tcPr>
            <w:tcW w:w="868" w:type="dxa"/>
          </w:tcPr>
          <w:p w:rsidR="00F0799E" w:rsidRDefault="00F0799E" w:rsidP="00F0799E">
            <w:r w:rsidRPr="00824B79">
              <w:rPr>
                <w:rFonts w:ascii="GHEA Grapalat" w:hAnsi="GHEA Grapalat"/>
                <w:sz w:val="16"/>
                <w:szCs w:val="16"/>
              </w:rPr>
              <w:t>... %</w:t>
            </w:r>
          </w:p>
        </w:tc>
        <w:tc>
          <w:tcPr>
            <w:tcW w:w="853" w:type="dxa"/>
          </w:tcPr>
          <w:p w:rsidR="00F0799E" w:rsidRDefault="00F0799E" w:rsidP="00F0799E">
            <w:r w:rsidRPr="00824B79">
              <w:rPr>
                <w:rFonts w:ascii="GHEA Grapalat" w:hAnsi="GHEA Grapalat"/>
                <w:sz w:val="16"/>
                <w:szCs w:val="16"/>
              </w:rPr>
              <w:t>... %</w:t>
            </w:r>
          </w:p>
        </w:tc>
        <w:tc>
          <w:tcPr>
            <w:tcW w:w="975" w:type="dxa"/>
          </w:tcPr>
          <w:p w:rsidR="00F0799E" w:rsidRDefault="00F0799E" w:rsidP="00F0799E">
            <w:r w:rsidRPr="00824B79">
              <w:rPr>
                <w:rFonts w:ascii="GHEA Grapalat" w:hAnsi="GHEA Grapalat"/>
                <w:sz w:val="16"/>
                <w:szCs w:val="16"/>
              </w:rPr>
              <w:t>... %</w:t>
            </w:r>
          </w:p>
        </w:tc>
        <w:tc>
          <w:tcPr>
            <w:tcW w:w="854" w:type="dxa"/>
          </w:tcPr>
          <w:p w:rsidR="00F0799E" w:rsidRDefault="00F0799E" w:rsidP="00F0799E">
            <w:r w:rsidRPr="00824B79">
              <w:rPr>
                <w:rFonts w:ascii="GHEA Grapalat" w:hAnsi="GHEA Grapalat"/>
                <w:sz w:val="16"/>
                <w:szCs w:val="16"/>
              </w:rPr>
              <w:t>... %</w:t>
            </w:r>
          </w:p>
        </w:tc>
        <w:tc>
          <w:tcPr>
            <w:tcW w:w="799" w:type="dxa"/>
          </w:tcPr>
          <w:p w:rsidR="00F0799E" w:rsidRDefault="00F0799E" w:rsidP="00F0799E">
            <w:r w:rsidRPr="00824B79">
              <w:rPr>
                <w:rFonts w:ascii="GHEA Grapalat" w:hAnsi="GHEA Grapalat"/>
                <w:sz w:val="16"/>
                <w:szCs w:val="16"/>
              </w:rPr>
              <w:t>... %</w:t>
            </w:r>
          </w:p>
        </w:tc>
      </w:tr>
      <w:tr w:rsidR="00F0799E" w:rsidRPr="00B138F3" w:rsidTr="00F0799E">
        <w:trPr>
          <w:trHeight w:val="404"/>
          <w:jc w:val="center"/>
        </w:trPr>
        <w:tc>
          <w:tcPr>
            <w:tcW w:w="1703" w:type="dxa"/>
            <w:tcBorders>
              <w:right w:val="single" w:sz="4" w:space="0" w:color="auto"/>
            </w:tcBorders>
          </w:tcPr>
          <w:p w:rsidR="00F0799E" w:rsidRPr="00D25086" w:rsidRDefault="00F0799E" w:rsidP="00F0799E">
            <w:pPr>
              <w:pStyle w:val="aff3"/>
              <w:widowControl w:val="0"/>
              <w:numPr>
                <w:ilvl w:val="0"/>
                <w:numId w:val="14"/>
              </w:numPr>
              <w:jc w:val="center"/>
              <w:rPr>
                <w:rFonts w:ascii="GHEA Grapalat" w:hAnsi="GHEA Grapalat"/>
                <w:sz w:val="16"/>
                <w:szCs w:val="16"/>
              </w:rPr>
            </w:pPr>
          </w:p>
        </w:tc>
        <w:tc>
          <w:tcPr>
            <w:tcW w:w="1531" w:type="dxa"/>
            <w:tcBorders>
              <w:top w:val="single" w:sz="4" w:space="0" w:color="auto"/>
              <w:left w:val="single" w:sz="4" w:space="0" w:color="auto"/>
              <w:bottom w:val="single" w:sz="4" w:space="0" w:color="auto"/>
              <w:right w:val="single" w:sz="4" w:space="0" w:color="auto"/>
            </w:tcBorders>
            <w:shd w:val="clear" w:color="auto" w:fill="auto"/>
            <w:vAlign w:val="center"/>
          </w:tcPr>
          <w:p w:rsidR="00F0799E" w:rsidRPr="00602AF2" w:rsidRDefault="00F0799E" w:rsidP="00F0799E">
            <w:pPr>
              <w:jc w:val="center"/>
              <w:rPr>
                <w:rFonts w:ascii="GHEA Grapalat" w:hAnsi="GHEA Grapalat"/>
                <w:color w:val="000000"/>
                <w:sz w:val="20"/>
                <w:szCs w:val="20"/>
                <w:lang w:val="hy-AM"/>
              </w:rPr>
            </w:pPr>
            <w:r>
              <w:rPr>
                <w:rFonts w:ascii="Calibri" w:hAnsi="Calibri"/>
                <w:color w:val="000000"/>
                <w:sz w:val="20"/>
                <w:szCs w:val="20"/>
              </w:rPr>
              <w:t>15531100</w:t>
            </w:r>
          </w:p>
        </w:tc>
        <w:tc>
          <w:tcPr>
            <w:tcW w:w="2137" w:type="dxa"/>
            <w:tcBorders>
              <w:top w:val="single" w:sz="4" w:space="0" w:color="auto"/>
              <w:left w:val="single" w:sz="4" w:space="0" w:color="auto"/>
              <w:bottom w:val="single" w:sz="4" w:space="0" w:color="auto"/>
              <w:right w:val="single" w:sz="4" w:space="0" w:color="auto"/>
            </w:tcBorders>
            <w:shd w:val="clear" w:color="auto" w:fill="auto"/>
            <w:vAlign w:val="center"/>
          </w:tcPr>
          <w:p w:rsidR="00F0799E" w:rsidRPr="00602AF2" w:rsidRDefault="00F0799E" w:rsidP="00F0799E">
            <w:pPr>
              <w:jc w:val="center"/>
              <w:rPr>
                <w:rFonts w:ascii="GHEA Grapalat" w:hAnsi="GHEA Grapalat" w:cs="Sylfaen"/>
                <w:color w:val="000000"/>
                <w:sz w:val="20"/>
                <w:szCs w:val="20"/>
              </w:rPr>
            </w:pPr>
            <w:r>
              <w:rPr>
                <w:rFonts w:ascii="Sylfaen" w:hAnsi="Sylfaen" w:cs="Sylfaen"/>
                <w:color w:val="000000"/>
                <w:sz w:val="20"/>
                <w:szCs w:val="20"/>
              </w:rPr>
              <w:t>Масло</w:t>
            </w:r>
            <w:r>
              <w:rPr>
                <w:rFonts w:ascii="Calibri" w:hAnsi="Calibri"/>
                <w:color w:val="000000"/>
                <w:sz w:val="20"/>
                <w:szCs w:val="20"/>
              </w:rPr>
              <w:t xml:space="preserve"> </w:t>
            </w:r>
          </w:p>
        </w:tc>
        <w:tc>
          <w:tcPr>
            <w:tcW w:w="974" w:type="dxa"/>
          </w:tcPr>
          <w:p w:rsidR="00F0799E" w:rsidRPr="00665B43" w:rsidRDefault="00F0799E" w:rsidP="00F0799E">
            <w:r w:rsidRPr="00665B43">
              <w:rPr>
                <w:rFonts w:ascii="GHEA Grapalat" w:hAnsi="GHEA Grapalat"/>
                <w:sz w:val="16"/>
                <w:szCs w:val="16"/>
              </w:rPr>
              <w:t>... %</w:t>
            </w:r>
          </w:p>
        </w:tc>
        <w:tc>
          <w:tcPr>
            <w:tcW w:w="987" w:type="dxa"/>
          </w:tcPr>
          <w:p w:rsidR="00F0799E" w:rsidRPr="00665B43" w:rsidRDefault="00F0799E" w:rsidP="00F0799E">
            <w:r w:rsidRPr="00665B43">
              <w:rPr>
                <w:rFonts w:ascii="GHEA Grapalat" w:hAnsi="GHEA Grapalat"/>
                <w:sz w:val="16"/>
                <w:szCs w:val="16"/>
              </w:rPr>
              <w:t>... %</w:t>
            </w:r>
          </w:p>
        </w:tc>
        <w:tc>
          <w:tcPr>
            <w:tcW w:w="700" w:type="dxa"/>
          </w:tcPr>
          <w:p w:rsidR="00F0799E" w:rsidRDefault="00F0799E" w:rsidP="00F0799E">
            <w:r w:rsidRPr="00824B79">
              <w:rPr>
                <w:rFonts w:ascii="GHEA Grapalat" w:hAnsi="GHEA Grapalat"/>
                <w:sz w:val="16"/>
                <w:szCs w:val="16"/>
              </w:rPr>
              <w:t>... %</w:t>
            </w:r>
          </w:p>
        </w:tc>
        <w:tc>
          <w:tcPr>
            <w:tcW w:w="844" w:type="dxa"/>
          </w:tcPr>
          <w:p w:rsidR="00F0799E" w:rsidRDefault="00F0799E" w:rsidP="00F0799E">
            <w:r w:rsidRPr="00824B79">
              <w:rPr>
                <w:rFonts w:ascii="GHEA Grapalat" w:hAnsi="GHEA Grapalat"/>
                <w:sz w:val="16"/>
                <w:szCs w:val="16"/>
              </w:rPr>
              <w:t>... %</w:t>
            </w:r>
          </w:p>
        </w:tc>
        <w:tc>
          <w:tcPr>
            <w:tcW w:w="538" w:type="dxa"/>
          </w:tcPr>
          <w:p w:rsidR="00F0799E" w:rsidRDefault="00F0799E" w:rsidP="00F0799E">
            <w:r w:rsidRPr="00824B79">
              <w:rPr>
                <w:rFonts w:ascii="GHEA Grapalat" w:hAnsi="GHEA Grapalat"/>
                <w:sz w:val="16"/>
                <w:szCs w:val="16"/>
              </w:rPr>
              <w:t>... %</w:t>
            </w:r>
          </w:p>
        </w:tc>
        <w:tc>
          <w:tcPr>
            <w:tcW w:w="606" w:type="dxa"/>
          </w:tcPr>
          <w:p w:rsidR="00F0799E" w:rsidRDefault="00F0799E" w:rsidP="00F0799E">
            <w:r w:rsidRPr="00824B79">
              <w:rPr>
                <w:rFonts w:ascii="GHEA Grapalat" w:hAnsi="GHEA Grapalat"/>
                <w:sz w:val="16"/>
                <w:szCs w:val="16"/>
              </w:rPr>
              <w:t>... %</w:t>
            </w:r>
          </w:p>
        </w:tc>
        <w:tc>
          <w:tcPr>
            <w:tcW w:w="704" w:type="dxa"/>
          </w:tcPr>
          <w:p w:rsidR="00F0799E" w:rsidRDefault="00F0799E" w:rsidP="00F0799E">
            <w:r w:rsidRPr="00824B79">
              <w:rPr>
                <w:rFonts w:ascii="GHEA Grapalat" w:hAnsi="GHEA Grapalat"/>
                <w:sz w:val="16"/>
                <w:szCs w:val="16"/>
              </w:rPr>
              <w:t>... %</w:t>
            </w:r>
          </w:p>
        </w:tc>
        <w:tc>
          <w:tcPr>
            <w:tcW w:w="832" w:type="dxa"/>
          </w:tcPr>
          <w:p w:rsidR="00F0799E" w:rsidRDefault="00F0799E" w:rsidP="00F0799E">
            <w:r w:rsidRPr="00824B79">
              <w:rPr>
                <w:rFonts w:ascii="GHEA Grapalat" w:hAnsi="GHEA Grapalat"/>
                <w:sz w:val="16"/>
                <w:szCs w:val="16"/>
              </w:rPr>
              <w:t>... %</w:t>
            </w:r>
          </w:p>
        </w:tc>
        <w:tc>
          <w:tcPr>
            <w:tcW w:w="868" w:type="dxa"/>
          </w:tcPr>
          <w:p w:rsidR="00F0799E" w:rsidRDefault="00F0799E" w:rsidP="00F0799E">
            <w:r w:rsidRPr="00824B79">
              <w:rPr>
                <w:rFonts w:ascii="GHEA Grapalat" w:hAnsi="GHEA Grapalat"/>
                <w:sz w:val="16"/>
                <w:szCs w:val="16"/>
              </w:rPr>
              <w:t>... %</w:t>
            </w:r>
          </w:p>
        </w:tc>
        <w:tc>
          <w:tcPr>
            <w:tcW w:w="853" w:type="dxa"/>
          </w:tcPr>
          <w:p w:rsidR="00F0799E" w:rsidRDefault="00F0799E" w:rsidP="00F0799E">
            <w:r w:rsidRPr="00824B79">
              <w:rPr>
                <w:rFonts w:ascii="GHEA Grapalat" w:hAnsi="GHEA Grapalat"/>
                <w:sz w:val="16"/>
                <w:szCs w:val="16"/>
              </w:rPr>
              <w:t>... %</w:t>
            </w:r>
          </w:p>
        </w:tc>
        <w:tc>
          <w:tcPr>
            <w:tcW w:w="975" w:type="dxa"/>
          </w:tcPr>
          <w:p w:rsidR="00F0799E" w:rsidRDefault="00F0799E" w:rsidP="00F0799E">
            <w:r w:rsidRPr="00824B79">
              <w:rPr>
                <w:rFonts w:ascii="GHEA Grapalat" w:hAnsi="GHEA Grapalat"/>
                <w:sz w:val="16"/>
                <w:szCs w:val="16"/>
              </w:rPr>
              <w:t>... %</w:t>
            </w:r>
          </w:p>
        </w:tc>
        <w:tc>
          <w:tcPr>
            <w:tcW w:w="854" w:type="dxa"/>
          </w:tcPr>
          <w:p w:rsidR="00F0799E" w:rsidRDefault="00F0799E" w:rsidP="00F0799E">
            <w:r w:rsidRPr="00824B79">
              <w:rPr>
                <w:rFonts w:ascii="GHEA Grapalat" w:hAnsi="GHEA Grapalat"/>
                <w:sz w:val="16"/>
                <w:szCs w:val="16"/>
              </w:rPr>
              <w:t>... %</w:t>
            </w:r>
          </w:p>
        </w:tc>
        <w:tc>
          <w:tcPr>
            <w:tcW w:w="799" w:type="dxa"/>
          </w:tcPr>
          <w:p w:rsidR="00F0799E" w:rsidRDefault="00F0799E" w:rsidP="00F0799E">
            <w:r w:rsidRPr="00824B79">
              <w:rPr>
                <w:rFonts w:ascii="GHEA Grapalat" w:hAnsi="GHEA Grapalat"/>
                <w:sz w:val="16"/>
                <w:szCs w:val="16"/>
              </w:rPr>
              <w:t>... %</w:t>
            </w:r>
          </w:p>
        </w:tc>
      </w:tr>
      <w:tr w:rsidR="00F0799E" w:rsidRPr="00B138F3" w:rsidTr="00F0799E">
        <w:trPr>
          <w:trHeight w:val="404"/>
          <w:jc w:val="center"/>
        </w:trPr>
        <w:tc>
          <w:tcPr>
            <w:tcW w:w="1703" w:type="dxa"/>
            <w:tcBorders>
              <w:right w:val="single" w:sz="4" w:space="0" w:color="auto"/>
            </w:tcBorders>
          </w:tcPr>
          <w:p w:rsidR="00F0799E" w:rsidRPr="00D25086" w:rsidRDefault="00F0799E" w:rsidP="00F0799E">
            <w:pPr>
              <w:pStyle w:val="aff3"/>
              <w:widowControl w:val="0"/>
              <w:numPr>
                <w:ilvl w:val="0"/>
                <w:numId w:val="14"/>
              </w:numPr>
              <w:jc w:val="center"/>
              <w:rPr>
                <w:rFonts w:ascii="GHEA Grapalat" w:hAnsi="GHEA Grapalat"/>
                <w:sz w:val="16"/>
                <w:szCs w:val="16"/>
              </w:rPr>
            </w:pPr>
          </w:p>
        </w:tc>
        <w:tc>
          <w:tcPr>
            <w:tcW w:w="1531" w:type="dxa"/>
            <w:tcBorders>
              <w:top w:val="single" w:sz="4" w:space="0" w:color="auto"/>
              <w:left w:val="single" w:sz="4" w:space="0" w:color="auto"/>
              <w:bottom w:val="single" w:sz="4" w:space="0" w:color="auto"/>
              <w:right w:val="single" w:sz="4" w:space="0" w:color="auto"/>
            </w:tcBorders>
            <w:shd w:val="clear" w:color="auto" w:fill="auto"/>
            <w:vAlign w:val="center"/>
          </w:tcPr>
          <w:p w:rsidR="00F0799E" w:rsidRPr="00602AF2" w:rsidRDefault="00F0799E" w:rsidP="00F0799E">
            <w:pPr>
              <w:jc w:val="center"/>
              <w:rPr>
                <w:rFonts w:ascii="GHEA Grapalat" w:hAnsi="GHEA Grapalat"/>
                <w:color w:val="000000"/>
                <w:sz w:val="20"/>
                <w:szCs w:val="20"/>
              </w:rPr>
            </w:pPr>
            <w:r>
              <w:rPr>
                <w:rFonts w:ascii="Calibri" w:hAnsi="Calibri"/>
                <w:color w:val="000000"/>
                <w:sz w:val="20"/>
                <w:szCs w:val="20"/>
              </w:rPr>
              <w:t>15111120</w:t>
            </w:r>
          </w:p>
        </w:tc>
        <w:tc>
          <w:tcPr>
            <w:tcW w:w="2137" w:type="dxa"/>
            <w:tcBorders>
              <w:top w:val="single" w:sz="4" w:space="0" w:color="auto"/>
              <w:left w:val="single" w:sz="4" w:space="0" w:color="auto"/>
              <w:bottom w:val="single" w:sz="4" w:space="0" w:color="auto"/>
              <w:right w:val="single" w:sz="4" w:space="0" w:color="auto"/>
            </w:tcBorders>
            <w:shd w:val="clear" w:color="auto" w:fill="auto"/>
            <w:vAlign w:val="center"/>
          </w:tcPr>
          <w:p w:rsidR="00F0799E" w:rsidRPr="00602AF2" w:rsidRDefault="00F0799E" w:rsidP="00F0799E">
            <w:pPr>
              <w:jc w:val="center"/>
              <w:rPr>
                <w:rFonts w:ascii="GHEA Grapalat" w:hAnsi="GHEA Grapalat" w:cs="Sylfaen"/>
                <w:color w:val="000000"/>
                <w:sz w:val="20"/>
                <w:szCs w:val="20"/>
              </w:rPr>
            </w:pPr>
            <w:r>
              <w:rPr>
                <w:rFonts w:ascii="Sylfaen" w:hAnsi="Sylfaen" w:cs="Sylfaen"/>
                <w:color w:val="000000"/>
                <w:sz w:val="20"/>
                <w:szCs w:val="20"/>
              </w:rPr>
              <w:t>Говядина</w:t>
            </w:r>
            <w:r>
              <w:rPr>
                <w:rFonts w:ascii="Calibri" w:hAnsi="Calibri"/>
                <w:color w:val="000000"/>
                <w:sz w:val="20"/>
                <w:szCs w:val="20"/>
              </w:rPr>
              <w:t xml:space="preserve"> </w:t>
            </w:r>
            <w:r>
              <w:rPr>
                <w:rFonts w:ascii="Sylfaen" w:hAnsi="Sylfaen" w:cs="Sylfaen"/>
                <w:color w:val="000000"/>
                <w:sz w:val="20"/>
                <w:szCs w:val="20"/>
              </w:rPr>
              <w:t>мясо</w:t>
            </w:r>
            <w:r>
              <w:rPr>
                <w:rFonts w:ascii="Calibri" w:hAnsi="Calibri"/>
                <w:color w:val="000000"/>
                <w:sz w:val="20"/>
                <w:szCs w:val="20"/>
              </w:rPr>
              <w:t xml:space="preserve"> </w:t>
            </w:r>
          </w:p>
        </w:tc>
        <w:tc>
          <w:tcPr>
            <w:tcW w:w="974" w:type="dxa"/>
          </w:tcPr>
          <w:p w:rsidR="00F0799E" w:rsidRDefault="00F0799E" w:rsidP="00F0799E">
            <w:r w:rsidRPr="00824B79">
              <w:rPr>
                <w:rFonts w:ascii="GHEA Grapalat" w:hAnsi="GHEA Grapalat"/>
                <w:sz w:val="16"/>
                <w:szCs w:val="16"/>
              </w:rPr>
              <w:t>... %</w:t>
            </w:r>
          </w:p>
        </w:tc>
        <w:tc>
          <w:tcPr>
            <w:tcW w:w="987" w:type="dxa"/>
          </w:tcPr>
          <w:p w:rsidR="00F0799E" w:rsidRDefault="00F0799E" w:rsidP="00F0799E">
            <w:r w:rsidRPr="00824B79">
              <w:rPr>
                <w:rFonts w:ascii="GHEA Grapalat" w:hAnsi="GHEA Grapalat"/>
                <w:sz w:val="16"/>
                <w:szCs w:val="16"/>
              </w:rPr>
              <w:t>... %</w:t>
            </w:r>
          </w:p>
        </w:tc>
        <w:tc>
          <w:tcPr>
            <w:tcW w:w="700" w:type="dxa"/>
          </w:tcPr>
          <w:p w:rsidR="00F0799E" w:rsidRDefault="00F0799E" w:rsidP="00F0799E">
            <w:r w:rsidRPr="00824B79">
              <w:rPr>
                <w:rFonts w:ascii="GHEA Grapalat" w:hAnsi="GHEA Grapalat"/>
                <w:sz w:val="16"/>
                <w:szCs w:val="16"/>
              </w:rPr>
              <w:t>... %</w:t>
            </w:r>
          </w:p>
        </w:tc>
        <w:tc>
          <w:tcPr>
            <w:tcW w:w="844" w:type="dxa"/>
          </w:tcPr>
          <w:p w:rsidR="00F0799E" w:rsidRDefault="00F0799E" w:rsidP="00F0799E">
            <w:r w:rsidRPr="00824B79">
              <w:rPr>
                <w:rFonts w:ascii="GHEA Grapalat" w:hAnsi="GHEA Grapalat"/>
                <w:sz w:val="16"/>
                <w:szCs w:val="16"/>
              </w:rPr>
              <w:t>... %</w:t>
            </w:r>
          </w:p>
        </w:tc>
        <w:tc>
          <w:tcPr>
            <w:tcW w:w="538" w:type="dxa"/>
          </w:tcPr>
          <w:p w:rsidR="00F0799E" w:rsidRDefault="00F0799E" w:rsidP="00F0799E">
            <w:r w:rsidRPr="00824B79">
              <w:rPr>
                <w:rFonts w:ascii="GHEA Grapalat" w:hAnsi="GHEA Grapalat"/>
                <w:sz w:val="16"/>
                <w:szCs w:val="16"/>
              </w:rPr>
              <w:t>... %</w:t>
            </w:r>
          </w:p>
        </w:tc>
        <w:tc>
          <w:tcPr>
            <w:tcW w:w="606" w:type="dxa"/>
          </w:tcPr>
          <w:p w:rsidR="00F0799E" w:rsidRDefault="00F0799E" w:rsidP="00F0799E">
            <w:r w:rsidRPr="00824B79">
              <w:rPr>
                <w:rFonts w:ascii="GHEA Grapalat" w:hAnsi="GHEA Grapalat"/>
                <w:sz w:val="16"/>
                <w:szCs w:val="16"/>
              </w:rPr>
              <w:t>... %</w:t>
            </w:r>
          </w:p>
        </w:tc>
        <w:tc>
          <w:tcPr>
            <w:tcW w:w="704" w:type="dxa"/>
          </w:tcPr>
          <w:p w:rsidR="00F0799E" w:rsidRDefault="00F0799E" w:rsidP="00F0799E">
            <w:r w:rsidRPr="00824B79">
              <w:rPr>
                <w:rFonts w:ascii="GHEA Grapalat" w:hAnsi="GHEA Grapalat"/>
                <w:sz w:val="16"/>
                <w:szCs w:val="16"/>
              </w:rPr>
              <w:t>... %</w:t>
            </w:r>
          </w:p>
        </w:tc>
        <w:tc>
          <w:tcPr>
            <w:tcW w:w="832" w:type="dxa"/>
          </w:tcPr>
          <w:p w:rsidR="00F0799E" w:rsidRDefault="00F0799E" w:rsidP="00F0799E">
            <w:r w:rsidRPr="00824B79">
              <w:rPr>
                <w:rFonts w:ascii="GHEA Grapalat" w:hAnsi="GHEA Grapalat"/>
                <w:sz w:val="16"/>
                <w:szCs w:val="16"/>
              </w:rPr>
              <w:t>... %</w:t>
            </w:r>
          </w:p>
        </w:tc>
        <w:tc>
          <w:tcPr>
            <w:tcW w:w="868" w:type="dxa"/>
          </w:tcPr>
          <w:p w:rsidR="00F0799E" w:rsidRDefault="00F0799E" w:rsidP="00F0799E">
            <w:r w:rsidRPr="00824B79">
              <w:rPr>
                <w:rFonts w:ascii="GHEA Grapalat" w:hAnsi="GHEA Grapalat"/>
                <w:sz w:val="16"/>
                <w:szCs w:val="16"/>
              </w:rPr>
              <w:t>... %</w:t>
            </w:r>
          </w:p>
        </w:tc>
        <w:tc>
          <w:tcPr>
            <w:tcW w:w="853" w:type="dxa"/>
          </w:tcPr>
          <w:p w:rsidR="00F0799E" w:rsidRDefault="00F0799E" w:rsidP="00F0799E">
            <w:r w:rsidRPr="00824B79">
              <w:rPr>
                <w:rFonts w:ascii="GHEA Grapalat" w:hAnsi="GHEA Grapalat"/>
                <w:sz w:val="16"/>
                <w:szCs w:val="16"/>
              </w:rPr>
              <w:t>... %</w:t>
            </w:r>
          </w:p>
        </w:tc>
        <w:tc>
          <w:tcPr>
            <w:tcW w:w="975" w:type="dxa"/>
          </w:tcPr>
          <w:p w:rsidR="00F0799E" w:rsidRDefault="00F0799E" w:rsidP="00F0799E">
            <w:r w:rsidRPr="00824B79">
              <w:rPr>
                <w:rFonts w:ascii="GHEA Grapalat" w:hAnsi="GHEA Grapalat"/>
                <w:sz w:val="16"/>
                <w:szCs w:val="16"/>
              </w:rPr>
              <w:t>... %</w:t>
            </w:r>
          </w:p>
        </w:tc>
        <w:tc>
          <w:tcPr>
            <w:tcW w:w="854" w:type="dxa"/>
          </w:tcPr>
          <w:p w:rsidR="00F0799E" w:rsidRDefault="00F0799E" w:rsidP="00F0799E">
            <w:r w:rsidRPr="00824B79">
              <w:rPr>
                <w:rFonts w:ascii="GHEA Grapalat" w:hAnsi="GHEA Grapalat"/>
                <w:sz w:val="16"/>
                <w:szCs w:val="16"/>
              </w:rPr>
              <w:t>... %</w:t>
            </w:r>
          </w:p>
        </w:tc>
        <w:tc>
          <w:tcPr>
            <w:tcW w:w="799" w:type="dxa"/>
          </w:tcPr>
          <w:p w:rsidR="00F0799E" w:rsidRDefault="00F0799E" w:rsidP="00F0799E">
            <w:r w:rsidRPr="00824B79">
              <w:rPr>
                <w:rFonts w:ascii="GHEA Grapalat" w:hAnsi="GHEA Grapalat"/>
                <w:sz w:val="16"/>
                <w:szCs w:val="16"/>
              </w:rPr>
              <w:t>... %</w:t>
            </w:r>
          </w:p>
        </w:tc>
      </w:tr>
      <w:tr w:rsidR="00F0799E" w:rsidRPr="00B138F3" w:rsidTr="00F0799E">
        <w:trPr>
          <w:trHeight w:val="404"/>
          <w:jc w:val="center"/>
        </w:trPr>
        <w:tc>
          <w:tcPr>
            <w:tcW w:w="1703" w:type="dxa"/>
            <w:tcBorders>
              <w:right w:val="single" w:sz="4" w:space="0" w:color="auto"/>
            </w:tcBorders>
          </w:tcPr>
          <w:p w:rsidR="00F0799E" w:rsidRPr="00D25086" w:rsidRDefault="00F0799E" w:rsidP="00F0799E">
            <w:pPr>
              <w:pStyle w:val="aff3"/>
              <w:widowControl w:val="0"/>
              <w:numPr>
                <w:ilvl w:val="0"/>
                <w:numId w:val="14"/>
              </w:numPr>
              <w:jc w:val="center"/>
              <w:rPr>
                <w:rFonts w:ascii="GHEA Grapalat" w:hAnsi="GHEA Grapalat"/>
                <w:sz w:val="16"/>
                <w:szCs w:val="16"/>
              </w:rPr>
            </w:pPr>
          </w:p>
        </w:tc>
        <w:tc>
          <w:tcPr>
            <w:tcW w:w="1531" w:type="dxa"/>
            <w:tcBorders>
              <w:top w:val="single" w:sz="4" w:space="0" w:color="auto"/>
              <w:left w:val="single" w:sz="4" w:space="0" w:color="auto"/>
              <w:bottom w:val="single" w:sz="4" w:space="0" w:color="auto"/>
              <w:right w:val="single" w:sz="4" w:space="0" w:color="auto"/>
            </w:tcBorders>
            <w:shd w:val="clear" w:color="auto" w:fill="auto"/>
            <w:vAlign w:val="center"/>
          </w:tcPr>
          <w:p w:rsidR="00F0799E" w:rsidRPr="00602AF2" w:rsidRDefault="00F0799E" w:rsidP="00F0799E">
            <w:pPr>
              <w:jc w:val="center"/>
              <w:rPr>
                <w:rFonts w:ascii="GHEA Grapalat" w:hAnsi="GHEA Grapalat"/>
                <w:color w:val="000000"/>
                <w:sz w:val="20"/>
                <w:szCs w:val="20"/>
              </w:rPr>
            </w:pPr>
            <w:r>
              <w:rPr>
                <w:rFonts w:ascii="Calibri" w:hAnsi="Calibri"/>
                <w:color w:val="000000"/>
                <w:sz w:val="20"/>
                <w:szCs w:val="20"/>
              </w:rPr>
              <w:t>15112160</w:t>
            </w:r>
          </w:p>
        </w:tc>
        <w:tc>
          <w:tcPr>
            <w:tcW w:w="2137" w:type="dxa"/>
            <w:tcBorders>
              <w:top w:val="single" w:sz="4" w:space="0" w:color="auto"/>
              <w:left w:val="single" w:sz="4" w:space="0" w:color="auto"/>
              <w:bottom w:val="single" w:sz="4" w:space="0" w:color="auto"/>
              <w:right w:val="single" w:sz="4" w:space="0" w:color="auto"/>
            </w:tcBorders>
            <w:shd w:val="clear" w:color="auto" w:fill="auto"/>
            <w:vAlign w:val="center"/>
          </w:tcPr>
          <w:p w:rsidR="00F0799E" w:rsidRPr="00602AF2" w:rsidRDefault="00F0799E" w:rsidP="00F0799E">
            <w:pPr>
              <w:jc w:val="center"/>
              <w:rPr>
                <w:rFonts w:ascii="GHEA Grapalat" w:hAnsi="GHEA Grapalat" w:cs="Sylfaen"/>
                <w:color w:val="000000"/>
                <w:sz w:val="20"/>
                <w:szCs w:val="20"/>
              </w:rPr>
            </w:pPr>
            <w:r>
              <w:rPr>
                <w:rFonts w:ascii="Sylfaen" w:hAnsi="Sylfaen" w:cs="Sylfaen"/>
                <w:color w:val="000000"/>
                <w:sz w:val="20"/>
                <w:szCs w:val="20"/>
              </w:rPr>
              <w:t>Курица</w:t>
            </w:r>
            <w:r>
              <w:rPr>
                <w:rFonts w:ascii="Calibri" w:hAnsi="Calibri"/>
                <w:color w:val="000000"/>
                <w:sz w:val="20"/>
                <w:szCs w:val="20"/>
              </w:rPr>
              <w:t xml:space="preserve"> </w:t>
            </w:r>
            <w:r>
              <w:rPr>
                <w:rFonts w:ascii="Sylfaen" w:hAnsi="Sylfaen" w:cs="Sylfaen"/>
                <w:color w:val="000000"/>
                <w:sz w:val="20"/>
                <w:szCs w:val="20"/>
              </w:rPr>
              <w:t>грудное мясо</w:t>
            </w:r>
            <w:r>
              <w:rPr>
                <w:rFonts w:ascii="Calibri" w:hAnsi="Calibri"/>
                <w:color w:val="000000"/>
                <w:sz w:val="20"/>
                <w:szCs w:val="20"/>
              </w:rPr>
              <w:t xml:space="preserve"> </w:t>
            </w:r>
          </w:p>
        </w:tc>
        <w:tc>
          <w:tcPr>
            <w:tcW w:w="974" w:type="dxa"/>
          </w:tcPr>
          <w:p w:rsidR="00F0799E" w:rsidRDefault="00F0799E" w:rsidP="00F0799E">
            <w:r w:rsidRPr="00824B79">
              <w:rPr>
                <w:rFonts w:ascii="GHEA Grapalat" w:hAnsi="GHEA Grapalat"/>
                <w:sz w:val="16"/>
                <w:szCs w:val="16"/>
              </w:rPr>
              <w:t>... %</w:t>
            </w:r>
          </w:p>
        </w:tc>
        <w:tc>
          <w:tcPr>
            <w:tcW w:w="987" w:type="dxa"/>
          </w:tcPr>
          <w:p w:rsidR="00F0799E" w:rsidRDefault="00F0799E" w:rsidP="00F0799E">
            <w:r w:rsidRPr="00824B79">
              <w:rPr>
                <w:rFonts w:ascii="GHEA Grapalat" w:hAnsi="GHEA Grapalat"/>
                <w:sz w:val="16"/>
                <w:szCs w:val="16"/>
              </w:rPr>
              <w:t>... %</w:t>
            </w:r>
          </w:p>
        </w:tc>
        <w:tc>
          <w:tcPr>
            <w:tcW w:w="700" w:type="dxa"/>
          </w:tcPr>
          <w:p w:rsidR="00F0799E" w:rsidRDefault="00F0799E" w:rsidP="00F0799E">
            <w:r w:rsidRPr="00824B79">
              <w:rPr>
                <w:rFonts w:ascii="GHEA Grapalat" w:hAnsi="GHEA Grapalat"/>
                <w:sz w:val="16"/>
                <w:szCs w:val="16"/>
              </w:rPr>
              <w:t>... %</w:t>
            </w:r>
          </w:p>
        </w:tc>
        <w:tc>
          <w:tcPr>
            <w:tcW w:w="844" w:type="dxa"/>
          </w:tcPr>
          <w:p w:rsidR="00F0799E" w:rsidRDefault="00F0799E" w:rsidP="00F0799E">
            <w:r w:rsidRPr="00824B79">
              <w:rPr>
                <w:rFonts w:ascii="GHEA Grapalat" w:hAnsi="GHEA Grapalat"/>
                <w:sz w:val="16"/>
                <w:szCs w:val="16"/>
              </w:rPr>
              <w:t>... %</w:t>
            </w:r>
          </w:p>
        </w:tc>
        <w:tc>
          <w:tcPr>
            <w:tcW w:w="538" w:type="dxa"/>
          </w:tcPr>
          <w:p w:rsidR="00F0799E" w:rsidRDefault="00F0799E" w:rsidP="00F0799E">
            <w:r w:rsidRPr="00824B79">
              <w:rPr>
                <w:rFonts w:ascii="GHEA Grapalat" w:hAnsi="GHEA Grapalat"/>
                <w:sz w:val="16"/>
                <w:szCs w:val="16"/>
              </w:rPr>
              <w:t>... %</w:t>
            </w:r>
          </w:p>
        </w:tc>
        <w:tc>
          <w:tcPr>
            <w:tcW w:w="606" w:type="dxa"/>
          </w:tcPr>
          <w:p w:rsidR="00F0799E" w:rsidRDefault="00F0799E" w:rsidP="00F0799E">
            <w:r w:rsidRPr="00824B79">
              <w:rPr>
                <w:rFonts w:ascii="GHEA Grapalat" w:hAnsi="GHEA Grapalat"/>
                <w:sz w:val="16"/>
                <w:szCs w:val="16"/>
              </w:rPr>
              <w:t>... %</w:t>
            </w:r>
          </w:p>
        </w:tc>
        <w:tc>
          <w:tcPr>
            <w:tcW w:w="704" w:type="dxa"/>
          </w:tcPr>
          <w:p w:rsidR="00F0799E" w:rsidRDefault="00F0799E" w:rsidP="00F0799E">
            <w:r w:rsidRPr="00824B79">
              <w:rPr>
                <w:rFonts w:ascii="GHEA Grapalat" w:hAnsi="GHEA Grapalat"/>
                <w:sz w:val="16"/>
                <w:szCs w:val="16"/>
              </w:rPr>
              <w:t>... %</w:t>
            </w:r>
          </w:p>
        </w:tc>
        <w:tc>
          <w:tcPr>
            <w:tcW w:w="832" w:type="dxa"/>
          </w:tcPr>
          <w:p w:rsidR="00F0799E" w:rsidRDefault="00F0799E" w:rsidP="00F0799E">
            <w:r w:rsidRPr="00824B79">
              <w:rPr>
                <w:rFonts w:ascii="GHEA Grapalat" w:hAnsi="GHEA Grapalat"/>
                <w:sz w:val="16"/>
                <w:szCs w:val="16"/>
              </w:rPr>
              <w:t>... %</w:t>
            </w:r>
          </w:p>
        </w:tc>
        <w:tc>
          <w:tcPr>
            <w:tcW w:w="868" w:type="dxa"/>
          </w:tcPr>
          <w:p w:rsidR="00F0799E" w:rsidRDefault="00F0799E" w:rsidP="00F0799E">
            <w:r w:rsidRPr="00824B79">
              <w:rPr>
                <w:rFonts w:ascii="GHEA Grapalat" w:hAnsi="GHEA Grapalat"/>
                <w:sz w:val="16"/>
                <w:szCs w:val="16"/>
              </w:rPr>
              <w:t>... %</w:t>
            </w:r>
          </w:p>
        </w:tc>
        <w:tc>
          <w:tcPr>
            <w:tcW w:w="853" w:type="dxa"/>
          </w:tcPr>
          <w:p w:rsidR="00F0799E" w:rsidRDefault="00F0799E" w:rsidP="00F0799E">
            <w:r w:rsidRPr="00824B79">
              <w:rPr>
                <w:rFonts w:ascii="GHEA Grapalat" w:hAnsi="GHEA Grapalat"/>
                <w:sz w:val="16"/>
                <w:szCs w:val="16"/>
              </w:rPr>
              <w:t>... %</w:t>
            </w:r>
          </w:p>
        </w:tc>
        <w:tc>
          <w:tcPr>
            <w:tcW w:w="975" w:type="dxa"/>
          </w:tcPr>
          <w:p w:rsidR="00F0799E" w:rsidRDefault="00F0799E" w:rsidP="00F0799E">
            <w:r w:rsidRPr="00824B79">
              <w:rPr>
                <w:rFonts w:ascii="GHEA Grapalat" w:hAnsi="GHEA Grapalat"/>
                <w:sz w:val="16"/>
                <w:szCs w:val="16"/>
              </w:rPr>
              <w:t>... %</w:t>
            </w:r>
          </w:p>
        </w:tc>
        <w:tc>
          <w:tcPr>
            <w:tcW w:w="854" w:type="dxa"/>
          </w:tcPr>
          <w:p w:rsidR="00F0799E" w:rsidRDefault="00F0799E" w:rsidP="00F0799E">
            <w:r w:rsidRPr="00824B79">
              <w:rPr>
                <w:rFonts w:ascii="GHEA Grapalat" w:hAnsi="GHEA Grapalat"/>
                <w:sz w:val="16"/>
                <w:szCs w:val="16"/>
              </w:rPr>
              <w:t>... %</w:t>
            </w:r>
          </w:p>
        </w:tc>
        <w:tc>
          <w:tcPr>
            <w:tcW w:w="799" w:type="dxa"/>
          </w:tcPr>
          <w:p w:rsidR="00F0799E" w:rsidRDefault="00F0799E" w:rsidP="00F0799E">
            <w:r w:rsidRPr="00824B79">
              <w:rPr>
                <w:rFonts w:ascii="GHEA Grapalat" w:hAnsi="GHEA Grapalat"/>
                <w:sz w:val="16"/>
                <w:szCs w:val="16"/>
              </w:rPr>
              <w:t>... %</w:t>
            </w:r>
          </w:p>
        </w:tc>
      </w:tr>
      <w:tr w:rsidR="00F0799E" w:rsidRPr="00B138F3" w:rsidTr="00F0799E">
        <w:trPr>
          <w:trHeight w:val="404"/>
          <w:jc w:val="center"/>
        </w:trPr>
        <w:tc>
          <w:tcPr>
            <w:tcW w:w="1703" w:type="dxa"/>
            <w:tcBorders>
              <w:right w:val="single" w:sz="4" w:space="0" w:color="auto"/>
            </w:tcBorders>
          </w:tcPr>
          <w:p w:rsidR="00F0799E" w:rsidRPr="00D25086" w:rsidRDefault="00F0799E" w:rsidP="00F0799E">
            <w:pPr>
              <w:pStyle w:val="aff3"/>
              <w:widowControl w:val="0"/>
              <w:numPr>
                <w:ilvl w:val="0"/>
                <w:numId w:val="14"/>
              </w:numPr>
              <w:jc w:val="center"/>
              <w:rPr>
                <w:rFonts w:ascii="GHEA Grapalat" w:hAnsi="GHEA Grapalat"/>
                <w:sz w:val="16"/>
                <w:szCs w:val="16"/>
              </w:rPr>
            </w:pPr>
          </w:p>
        </w:tc>
        <w:tc>
          <w:tcPr>
            <w:tcW w:w="1531" w:type="dxa"/>
            <w:tcBorders>
              <w:top w:val="single" w:sz="4" w:space="0" w:color="auto"/>
              <w:left w:val="single" w:sz="4" w:space="0" w:color="auto"/>
              <w:bottom w:val="single" w:sz="4" w:space="0" w:color="auto"/>
              <w:right w:val="single" w:sz="4" w:space="0" w:color="auto"/>
            </w:tcBorders>
            <w:shd w:val="clear" w:color="auto" w:fill="auto"/>
            <w:vAlign w:val="center"/>
          </w:tcPr>
          <w:p w:rsidR="00F0799E" w:rsidRPr="00602AF2" w:rsidRDefault="00F0799E" w:rsidP="00F0799E">
            <w:pPr>
              <w:jc w:val="center"/>
              <w:rPr>
                <w:rFonts w:ascii="GHEA Grapalat" w:hAnsi="GHEA Grapalat"/>
                <w:color w:val="000000"/>
                <w:sz w:val="20"/>
                <w:szCs w:val="20"/>
              </w:rPr>
            </w:pPr>
            <w:r>
              <w:rPr>
                <w:rFonts w:ascii="Calibri" w:hAnsi="Calibri"/>
                <w:color w:val="000000"/>
                <w:sz w:val="20"/>
                <w:szCs w:val="20"/>
              </w:rPr>
              <w:t>15541200</w:t>
            </w:r>
          </w:p>
        </w:tc>
        <w:tc>
          <w:tcPr>
            <w:tcW w:w="2137" w:type="dxa"/>
            <w:tcBorders>
              <w:top w:val="single" w:sz="4" w:space="0" w:color="auto"/>
              <w:left w:val="single" w:sz="4" w:space="0" w:color="auto"/>
              <w:bottom w:val="single" w:sz="4" w:space="0" w:color="auto"/>
              <w:right w:val="single" w:sz="4" w:space="0" w:color="auto"/>
            </w:tcBorders>
            <w:shd w:val="clear" w:color="auto" w:fill="auto"/>
            <w:vAlign w:val="center"/>
          </w:tcPr>
          <w:p w:rsidR="00F0799E" w:rsidRPr="00602AF2" w:rsidRDefault="00F0799E" w:rsidP="00F0799E">
            <w:pPr>
              <w:jc w:val="center"/>
              <w:rPr>
                <w:rFonts w:ascii="GHEA Grapalat" w:hAnsi="GHEA Grapalat" w:cs="Sylfaen"/>
                <w:color w:val="000000"/>
                <w:sz w:val="20"/>
                <w:szCs w:val="20"/>
              </w:rPr>
            </w:pPr>
            <w:r>
              <w:rPr>
                <w:rFonts w:ascii="Sylfaen" w:hAnsi="Sylfaen" w:cs="Sylfaen"/>
                <w:color w:val="000000"/>
                <w:sz w:val="20"/>
                <w:szCs w:val="20"/>
              </w:rPr>
              <w:t>Сыр</w:t>
            </w:r>
            <w:r>
              <w:rPr>
                <w:rFonts w:ascii="Calibri" w:hAnsi="Calibri"/>
                <w:color w:val="000000"/>
                <w:sz w:val="20"/>
                <w:szCs w:val="20"/>
              </w:rPr>
              <w:t xml:space="preserve"> </w:t>
            </w:r>
            <w:r>
              <w:rPr>
                <w:rFonts w:ascii="Sylfaen" w:hAnsi="Sylfaen" w:cs="Sylfaen"/>
                <w:color w:val="000000"/>
                <w:sz w:val="20"/>
                <w:szCs w:val="20"/>
              </w:rPr>
              <w:t>бедный</w:t>
            </w:r>
          </w:p>
        </w:tc>
        <w:tc>
          <w:tcPr>
            <w:tcW w:w="974" w:type="dxa"/>
          </w:tcPr>
          <w:p w:rsidR="00F0799E" w:rsidRDefault="00F0799E" w:rsidP="00F0799E">
            <w:r w:rsidRPr="00824B79">
              <w:rPr>
                <w:rFonts w:ascii="GHEA Grapalat" w:hAnsi="GHEA Grapalat"/>
                <w:sz w:val="16"/>
                <w:szCs w:val="16"/>
              </w:rPr>
              <w:t>... %</w:t>
            </w:r>
          </w:p>
        </w:tc>
        <w:tc>
          <w:tcPr>
            <w:tcW w:w="987" w:type="dxa"/>
          </w:tcPr>
          <w:p w:rsidR="00F0799E" w:rsidRDefault="00F0799E" w:rsidP="00F0799E">
            <w:r w:rsidRPr="00824B79">
              <w:rPr>
                <w:rFonts w:ascii="GHEA Grapalat" w:hAnsi="GHEA Grapalat"/>
                <w:sz w:val="16"/>
                <w:szCs w:val="16"/>
              </w:rPr>
              <w:t>... %</w:t>
            </w:r>
          </w:p>
        </w:tc>
        <w:tc>
          <w:tcPr>
            <w:tcW w:w="700" w:type="dxa"/>
          </w:tcPr>
          <w:p w:rsidR="00F0799E" w:rsidRDefault="00F0799E" w:rsidP="00F0799E">
            <w:r w:rsidRPr="00824B79">
              <w:rPr>
                <w:rFonts w:ascii="GHEA Grapalat" w:hAnsi="GHEA Grapalat"/>
                <w:sz w:val="16"/>
                <w:szCs w:val="16"/>
              </w:rPr>
              <w:t>... %</w:t>
            </w:r>
          </w:p>
        </w:tc>
        <w:tc>
          <w:tcPr>
            <w:tcW w:w="844" w:type="dxa"/>
          </w:tcPr>
          <w:p w:rsidR="00F0799E" w:rsidRDefault="00F0799E" w:rsidP="00F0799E">
            <w:r w:rsidRPr="00824B79">
              <w:rPr>
                <w:rFonts w:ascii="GHEA Grapalat" w:hAnsi="GHEA Grapalat"/>
                <w:sz w:val="16"/>
                <w:szCs w:val="16"/>
              </w:rPr>
              <w:t>... %</w:t>
            </w:r>
          </w:p>
        </w:tc>
        <w:tc>
          <w:tcPr>
            <w:tcW w:w="538" w:type="dxa"/>
          </w:tcPr>
          <w:p w:rsidR="00F0799E" w:rsidRDefault="00F0799E" w:rsidP="00F0799E">
            <w:r w:rsidRPr="00824B79">
              <w:rPr>
                <w:rFonts w:ascii="GHEA Grapalat" w:hAnsi="GHEA Grapalat"/>
                <w:sz w:val="16"/>
                <w:szCs w:val="16"/>
              </w:rPr>
              <w:t>... %</w:t>
            </w:r>
          </w:p>
        </w:tc>
        <w:tc>
          <w:tcPr>
            <w:tcW w:w="606" w:type="dxa"/>
          </w:tcPr>
          <w:p w:rsidR="00F0799E" w:rsidRDefault="00F0799E" w:rsidP="00F0799E">
            <w:r w:rsidRPr="00824B79">
              <w:rPr>
                <w:rFonts w:ascii="GHEA Grapalat" w:hAnsi="GHEA Grapalat"/>
                <w:sz w:val="16"/>
                <w:szCs w:val="16"/>
              </w:rPr>
              <w:t>... %</w:t>
            </w:r>
          </w:p>
        </w:tc>
        <w:tc>
          <w:tcPr>
            <w:tcW w:w="704" w:type="dxa"/>
          </w:tcPr>
          <w:p w:rsidR="00F0799E" w:rsidRDefault="00F0799E" w:rsidP="00F0799E">
            <w:r w:rsidRPr="00824B79">
              <w:rPr>
                <w:rFonts w:ascii="GHEA Grapalat" w:hAnsi="GHEA Grapalat"/>
                <w:sz w:val="16"/>
                <w:szCs w:val="16"/>
              </w:rPr>
              <w:t>... %</w:t>
            </w:r>
          </w:p>
        </w:tc>
        <w:tc>
          <w:tcPr>
            <w:tcW w:w="832" w:type="dxa"/>
          </w:tcPr>
          <w:p w:rsidR="00F0799E" w:rsidRDefault="00F0799E" w:rsidP="00F0799E">
            <w:r w:rsidRPr="00824B79">
              <w:rPr>
                <w:rFonts w:ascii="GHEA Grapalat" w:hAnsi="GHEA Grapalat"/>
                <w:sz w:val="16"/>
                <w:szCs w:val="16"/>
              </w:rPr>
              <w:t>... %</w:t>
            </w:r>
          </w:p>
        </w:tc>
        <w:tc>
          <w:tcPr>
            <w:tcW w:w="868" w:type="dxa"/>
          </w:tcPr>
          <w:p w:rsidR="00F0799E" w:rsidRDefault="00F0799E" w:rsidP="00F0799E">
            <w:r w:rsidRPr="00824B79">
              <w:rPr>
                <w:rFonts w:ascii="GHEA Grapalat" w:hAnsi="GHEA Grapalat"/>
                <w:sz w:val="16"/>
                <w:szCs w:val="16"/>
              </w:rPr>
              <w:t>... %</w:t>
            </w:r>
          </w:p>
        </w:tc>
        <w:tc>
          <w:tcPr>
            <w:tcW w:w="853" w:type="dxa"/>
          </w:tcPr>
          <w:p w:rsidR="00F0799E" w:rsidRDefault="00F0799E" w:rsidP="00F0799E">
            <w:r w:rsidRPr="00824B79">
              <w:rPr>
                <w:rFonts w:ascii="GHEA Grapalat" w:hAnsi="GHEA Grapalat"/>
                <w:sz w:val="16"/>
                <w:szCs w:val="16"/>
              </w:rPr>
              <w:t>... %</w:t>
            </w:r>
          </w:p>
        </w:tc>
        <w:tc>
          <w:tcPr>
            <w:tcW w:w="975" w:type="dxa"/>
          </w:tcPr>
          <w:p w:rsidR="00F0799E" w:rsidRDefault="00F0799E" w:rsidP="00F0799E">
            <w:r w:rsidRPr="00824B79">
              <w:rPr>
                <w:rFonts w:ascii="GHEA Grapalat" w:hAnsi="GHEA Grapalat"/>
                <w:sz w:val="16"/>
                <w:szCs w:val="16"/>
              </w:rPr>
              <w:t>... %</w:t>
            </w:r>
          </w:p>
        </w:tc>
        <w:tc>
          <w:tcPr>
            <w:tcW w:w="854" w:type="dxa"/>
          </w:tcPr>
          <w:p w:rsidR="00F0799E" w:rsidRDefault="00F0799E" w:rsidP="00F0799E">
            <w:r w:rsidRPr="00824B79">
              <w:rPr>
                <w:rFonts w:ascii="GHEA Grapalat" w:hAnsi="GHEA Grapalat"/>
                <w:sz w:val="16"/>
                <w:szCs w:val="16"/>
              </w:rPr>
              <w:t>... %</w:t>
            </w:r>
          </w:p>
        </w:tc>
        <w:tc>
          <w:tcPr>
            <w:tcW w:w="799" w:type="dxa"/>
          </w:tcPr>
          <w:p w:rsidR="00F0799E" w:rsidRDefault="00F0799E" w:rsidP="00F0799E">
            <w:r w:rsidRPr="00824B79">
              <w:rPr>
                <w:rFonts w:ascii="GHEA Grapalat" w:hAnsi="GHEA Grapalat"/>
                <w:sz w:val="16"/>
                <w:szCs w:val="16"/>
              </w:rPr>
              <w:t>... %</w:t>
            </w:r>
          </w:p>
        </w:tc>
      </w:tr>
      <w:tr w:rsidR="00F0799E" w:rsidRPr="00B138F3" w:rsidTr="00F0799E">
        <w:trPr>
          <w:trHeight w:val="404"/>
          <w:jc w:val="center"/>
        </w:trPr>
        <w:tc>
          <w:tcPr>
            <w:tcW w:w="1703" w:type="dxa"/>
            <w:tcBorders>
              <w:right w:val="single" w:sz="4" w:space="0" w:color="auto"/>
            </w:tcBorders>
          </w:tcPr>
          <w:p w:rsidR="00F0799E" w:rsidRPr="00D25086" w:rsidRDefault="00F0799E" w:rsidP="00F0799E">
            <w:pPr>
              <w:pStyle w:val="aff3"/>
              <w:widowControl w:val="0"/>
              <w:numPr>
                <w:ilvl w:val="0"/>
                <w:numId w:val="14"/>
              </w:numPr>
              <w:jc w:val="center"/>
              <w:rPr>
                <w:rFonts w:ascii="GHEA Grapalat" w:hAnsi="GHEA Grapalat"/>
                <w:sz w:val="16"/>
                <w:szCs w:val="16"/>
              </w:rPr>
            </w:pPr>
          </w:p>
        </w:tc>
        <w:tc>
          <w:tcPr>
            <w:tcW w:w="1531" w:type="dxa"/>
            <w:tcBorders>
              <w:top w:val="single" w:sz="4" w:space="0" w:color="auto"/>
              <w:left w:val="single" w:sz="4" w:space="0" w:color="auto"/>
              <w:bottom w:val="single" w:sz="4" w:space="0" w:color="auto"/>
              <w:right w:val="single" w:sz="4" w:space="0" w:color="auto"/>
            </w:tcBorders>
            <w:shd w:val="clear" w:color="auto" w:fill="auto"/>
            <w:vAlign w:val="center"/>
          </w:tcPr>
          <w:p w:rsidR="00F0799E" w:rsidRPr="00602AF2" w:rsidRDefault="00F0799E" w:rsidP="00F0799E">
            <w:pPr>
              <w:jc w:val="center"/>
              <w:rPr>
                <w:rFonts w:ascii="GHEA Grapalat" w:hAnsi="GHEA Grapalat"/>
                <w:color w:val="000000"/>
                <w:sz w:val="20"/>
                <w:szCs w:val="20"/>
              </w:rPr>
            </w:pPr>
            <w:r>
              <w:rPr>
                <w:rFonts w:ascii="Calibri" w:hAnsi="Calibri"/>
                <w:color w:val="000000"/>
                <w:sz w:val="20"/>
                <w:szCs w:val="20"/>
              </w:rPr>
              <w:t>15511100</w:t>
            </w:r>
          </w:p>
        </w:tc>
        <w:tc>
          <w:tcPr>
            <w:tcW w:w="2137" w:type="dxa"/>
            <w:tcBorders>
              <w:top w:val="single" w:sz="4" w:space="0" w:color="auto"/>
              <w:left w:val="single" w:sz="4" w:space="0" w:color="auto"/>
              <w:bottom w:val="single" w:sz="4" w:space="0" w:color="auto"/>
              <w:right w:val="single" w:sz="4" w:space="0" w:color="auto"/>
            </w:tcBorders>
            <w:shd w:val="clear" w:color="auto" w:fill="auto"/>
            <w:vAlign w:val="center"/>
          </w:tcPr>
          <w:p w:rsidR="00F0799E" w:rsidRPr="00602AF2" w:rsidRDefault="00F0799E" w:rsidP="00F0799E">
            <w:pPr>
              <w:jc w:val="center"/>
              <w:rPr>
                <w:rFonts w:ascii="GHEA Grapalat" w:hAnsi="GHEA Grapalat" w:cs="Sylfaen"/>
                <w:color w:val="000000"/>
                <w:sz w:val="20"/>
                <w:szCs w:val="20"/>
              </w:rPr>
            </w:pPr>
            <w:r>
              <w:rPr>
                <w:rFonts w:ascii="Sylfaen" w:hAnsi="Sylfaen" w:cs="Sylfaen"/>
                <w:color w:val="000000"/>
                <w:sz w:val="20"/>
                <w:szCs w:val="20"/>
              </w:rPr>
              <w:t>Молоко</w:t>
            </w:r>
          </w:p>
        </w:tc>
        <w:tc>
          <w:tcPr>
            <w:tcW w:w="974" w:type="dxa"/>
          </w:tcPr>
          <w:p w:rsidR="00F0799E" w:rsidRDefault="00F0799E" w:rsidP="00F0799E">
            <w:r w:rsidRPr="00824B79">
              <w:rPr>
                <w:rFonts w:ascii="GHEA Grapalat" w:hAnsi="GHEA Grapalat"/>
                <w:sz w:val="16"/>
                <w:szCs w:val="16"/>
              </w:rPr>
              <w:t>... %</w:t>
            </w:r>
          </w:p>
        </w:tc>
        <w:tc>
          <w:tcPr>
            <w:tcW w:w="987" w:type="dxa"/>
          </w:tcPr>
          <w:p w:rsidR="00F0799E" w:rsidRDefault="00F0799E" w:rsidP="00F0799E">
            <w:r w:rsidRPr="00824B79">
              <w:rPr>
                <w:rFonts w:ascii="GHEA Grapalat" w:hAnsi="GHEA Grapalat"/>
                <w:sz w:val="16"/>
                <w:szCs w:val="16"/>
              </w:rPr>
              <w:t>... %</w:t>
            </w:r>
          </w:p>
        </w:tc>
        <w:tc>
          <w:tcPr>
            <w:tcW w:w="700" w:type="dxa"/>
          </w:tcPr>
          <w:p w:rsidR="00F0799E" w:rsidRDefault="00F0799E" w:rsidP="00F0799E">
            <w:r w:rsidRPr="00824B79">
              <w:rPr>
                <w:rFonts w:ascii="GHEA Grapalat" w:hAnsi="GHEA Grapalat"/>
                <w:sz w:val="16"/>
                <w:szCs w:val="16"/>
              </w:rPr>
              <w:t>... %</w:t>
            </w:r>
          </w:p>
        </w:tc>
        <w:tc>
          <w:tcPr>
            <w:tcW w:w="844" w:type="dxa"/>
          </w:tcPr>
          <w:p w:rsidR="00F0799E" w:rsidRDefault="00F0799E" w:rsidP="00F0799E">
            <w:r w:rsidRPr="00824B79">
              <w:rPr>
                <w:rFonts w:ascii="GHEA Grapalat" w:hAnsi="GHEA Grapalat"/>
                <w:sz w:val="16"/>
                <w:szCs w:val="16"/>
              </w:rPr>
              <w:t>... %</w:t>
            </w:r>
          </w:p>
        </w:tc>
        <w:tc>
          <w:tcPr>
            <w:tcW w:w="538" w:type="dxa"/>
          </w:tcPr>
          <w:p w:rsidR="00F0799E" w:rsidRDefault="00F0799E" w:rsidP="00F0799E">
            <w:r w:rsidRPr="00824B79">
              <w:rPr>
                <w:rFonts w:ascii="GHEA Grapalat" w:hAnsi="GHEA Grapalat"/>
                <w:sz w:val="16"/>
                <w:szCs w:val="16"/>
              </w:rPr>
              <w:t>... %</w:t>
            </w:r>
          </w:p>
        </w:tc>
        <w:tc>
          <w:tcPr>
            <w:tcW w:w="606" w:type="dxa"/>
          </w:tcPr>
          <w:p w:rsidR="00F0799E" w:rsidRDefault="00F0799E" w:rsidP="00F0799E">
            <w:r w:rsidRPr="00824B79">
              <w:rPr>
                <w:rFonts w:ascii="GHEA Grapalat" w:hAnsi="GHEA Grapalat"/>
                <w:sz w:val="16"/>
                <w:szCs w:val="16"/>
              </w:rPr>
              <w:t>... %</w:t>
            </w:r>
          </w:p>
        </w:tc>
        <w:tc>
          <w:tcPr>
            <w:tcW w:w="704" w:type="dxa"/>
          </w:tcPr>
          <w:p w:rsidR="00F0799E" w:rsidRDefault="00F0799E" w:rsidP="00F0799E">
            <w:r w:rsidRPr="00824B79">
              <w:rPr>
                <w:rFonts w:ascii="GHEA Grapalat" w:hAnsi="GHEA Grapalat"/>
                <w:sz w:val="16"/>
                <w:szCs w:val="16"/>
              </w:rPr>
              <w:t>... %</w:t>
            </w:r>
          </w:p>
        </w:tc>
        <w:tc>
          <w:tcPr>
            <w:tcW w:w="832" w:type="dxa"/>
          </w:tcPr>
          <w:p w:rsidR="00F0799E" w:rsidRDefault="00F0799E" w:rsidP="00F0799E">
            <w:r w:rsidRPr="00824B79">
              <w:rPr>
                <w:rFonts w:ascii="GHEA Grapalat" w:hAnsi="GHEA Grapalat"/>
                <w:sz w:val="16"/>
                <w:szCs w:val="16"/>
              </w:rPr>
              <w:t>... %</w:t>
            </w:r>
          </w:p>
        </w:tc>
        <w:tc>
          <w:tcPr>
            <w:tcW w:w="868" w:type="dxa"/>
          </w:tcPr>
          <w:p w:rsidR="00F0799E" w:rsidRDefault="00F0799E" w:rsidP="00F0799E">
            <w:r w:rsidRPr="00824B79">
              <w:rPr>
                <w:rFonts w:ascii="GHEA Grapalat" w:hAnsi="GHEA Grapalat"/>
                <w:sz w:val="16"/>
                <w:szCs w:val="16"/>
              </w:rPr>
              <w:t>... %</w:t>
            </w:r>
          </w:p>
        </w:tc>
        <w:tc>
          <w:tcPr>
            <w:tcW w:w="853" w:type="dxa"/>
          </w:tcPr>
          <w:p w:rsidR="00F0799E" w:rsidRDefault="00F0799E" w:rsidP="00F0799E">
            <w:r w:rsidRPr="00824B79">
              <w:rPr>
                <w:rFonts w:ascii="GHEA Grapalat" w:hAnsi="GHEA Grapalat"/>
                <w:sz w:val="16"/>
                <w:szCs w:val="16"/>
              </w:rPr>
              <w:t>... %</w:t>
            </w:r>
          </w:p>
        </w:tc>
        <w:tc>
          <w:tcPr>
            <w:tcW w:w="975" w:type="dxa"/>
          </w:tcPr>
          <w:p w:rsidR="00F0799E" w:rsidRDefault="00F0799E" w:rsidP="00F0799E">
            <w:r w:rsidRPr="00824B79">
              <w:rPr>
                <w:rFonts w:ascii="GHEA Grapalat" w:hAnsi="GHEA Grapalat"/>
                <w:sz w:val="16"/>
                <w:szCs w:val="16"/>
              </w:rPr>
              <w:t>... %</w:t>
            </w:r>
          </w:p>
        </w:tc>
        <w:tc>
          <w:tcPr>
            <w:tcW w:w="854" w:type="dxa"/>
          </w:tcPr>
          <w:p w:rsidR="00F0799E" w:rsidRDefault="00F0799E" w:rsidP="00F0799E">
            <w:r w:rsidRPr="00824B79">
              <w:rPr>
                <w:rFonts w:ascii="GHEA Grapalat" w:hAnsi="GHEA Grapalat"/>
                <w:sz w:val="16"/>
                <w:szCs w:val="16"/>
              </w:rPr>
              <w:t>... %</w:t>
            </w:r>
          </w:p>
        </w:tc>
        <w:tc>
          <w:tcPr>
            <w:tcW w:w="799" w:type="dxa"/>
          </w:tcPr>
          <w:p w:rsidR="00F0799E" w:rsidRDefault="00F0799E" w:rsidP="00F0799E">
            <w:r w:rsidRPr="00824B79">
              <w:rPr>
                <w:rFonts w:ascii="GHEA Grapalat" w:hAnsi="GHEA Grapalat"/>
                <w:sz w:val="16"/>
                <w:szCs w:val="16"/>
              </w:rPr>
              <w:t>... %</w:t>
            </w:r>
          </w:p>
        </w:tc>
      </w:tr>
      <w:tr w:rsidR="00F0799E" w:rsidRPr="00B138F3" w:rsidTr="00F0799E">
        <w:trPr>
          <w:trHeight w:val="404"/>
          <w:jc w:val="center"/>
        </w:trPr>
        <w:tc>
          <w:tcPr>
            <w:tcW w:w="1703" w:type="dxa"/>
            <w:tcBorders>
              <w:right w:val="single" w:sz="4" w:space="0" w:color="auto"/>
            </w:tcBorders>
          </w:tcPr>
          <w:p w:rsidR="00F0799E" w:rsidRPr="00D25086" w:rsidRDefault="00F0799E" w:rsidP="00F0799E">
            <w:pPr>
              <w:pStyle w:val="aff3"/>
              <w:widowControl w:val="0"/>
              <w:numPr>
                <w:ilvl w:val="0"/>
                <w:numId w:val="14"/>
              </w:numPr>
              <w:jc w:val="center"/>
              <w:rPr>
                <w:rFonts w:ascii="GHEA Grapalat" w:hAnsi="GHEA Grapalat"/>
                <w:sz w:val="16"/>
                <w:szCs w:val="16"/>
              </w:rPr>
            </w:pPr>
          </w:p>
        </w:tc>
        <w:tc>
          <w:tcPr>
            <w:tcW w:w="1531" w:type="dxa"/>
            <w:tcBorders>
              <w:top w:val="single" w:sz="4" w:space="0" w:color="auto"/>
              <w:left w:val="single" w:sz="4" w:space="0" w:color="auto"/>
              <w:bottom w:val="single" w:sz="4" w:space="0" w:color="auto"/>
              <w:right w:val="single" w:sz="4" w:space="0" w:color="auto"/>
            </w:tcBorders>
            <w:shd w:val="clear" w:color="auto" w:fill="auto"/>
            <w:vAlign w:val="center"/>
          </w:tcPr>
          <w:p w:rsidR="00F0799E" w:rsidRPr="00602AF2" w:rsidRDefault="00F0799E" w:rsidP="00F0799E">
            <w:pPr>
              <w:jc w:val="center"/>
              <w:rPr>
                <w:rFonts w:ascii="GHEA Grapalat" w:hAnsi="GHEA Grapalat"/>
                <w:color w:val="000000"/>
                <w:sz w:val="20"/>
                <w:szCs w:val="20"/>
              </w:rPr>
            </w:pPr>
            <w:r>
              <w:rPr>
                <w:rFonts w:ascii="Calibri" w:hAnsi="Calibri"/>
                <w:color w:val="000000"/>
                <w:sz w:val="20"/>
                <w:szCs w:val="20"/>
              </w:rPr>
              <w:t>15551600</w:t>
            </w:r>
          </w:p>
        </w:tc>
        <w:tc>
          <w:tcPr>
            <w:tcW w:w="2137" w:type="dxa"/>
            <w:tcBorders>
              <w:top w:val="single" w:sz="4" w:space="0" w:color="auto"/>
              <w:left w:val="single" w:sz="4" w:space="0" w:color="auto"/>
              <w:bottom w:val="single" w:sz="4" w:space="0" w:color="auto"/>
              <w:right w:val="single" w:sz="4" w:space="0" w:color="auto"/>
            </w:tcBorders>
            <w:shd w:val="clear" w:color="auto" w:fill="auto"/>
            <w:vAlign w:val="center"/>
          </w:tcPr>
          <w:p w:rsidR="00F0799E" w:rsidRPr="00602AF2" w:rsidRDefault="00F0799E" w:rsidP="00F0799E">
            <w:pPr>
              <w:jc w:val="center"/>
              <w:rPr>
                <w:rFonts w:ascii="GHEA Grapalat" w:hAnsi="GHEA Grapalat" w:cs="Sylfaen"/>
                <w:color w:val="000000"/>
                <w:sz w:val="20"/>
                <w:szCs w:val="20"/>
              </w:rPr>
            </w:pPr>
            <w:r>
              <w:rPr>
                <w:rFonts w:ascii="Sylfaen" w:hAnsi="Sylfaen" w:cs="Sylfaen"/>
                <w:color w:val="000000"/>
                <w:sz w:val="20"/>
                <w:szCs w:val="20"/>
              </w:rPr>
              <w:t>Йогурт</w:t>
            </w:r>
          </w:p>
        </w:tc>
        <w:tc>
          <w:tcPr>
            <w:tcW w:w="974" w:type="dxa"/>
          </w:tcPr>
          <w:p w:rsidR="00F0799E" w:rsidRDefault="00F0799E" w:rsidP="00F0799E">
            <w:r w:rsidRPr="00824B79">
              <w:rPr>
                <w:rFonts w:ascii="GHEA Grapalat" w:hAnsi="GHEA Grapalat"/>
                <w:sz w:val="16"/>
                <w:szCs w:val="16"/>
              </w:rPr>
              <w:t>... %</w:t>
            </w:r>
          </w:p>
        </w:tc>
        <w:tc>
          <w:tcPr>
            <w:tcW w:w="987" w:type="dxa"/>
          </w:tcPr>
          <w:p w:rsidR="00F0799E" w:rsidRDefault="00F0799E" w:rsidP="00F0799E">
            <w:r w:rsidRPr="00824B79">
              <w:rPr>
                <w:rFonts w:ascii="GHEA Grapalat" w:hAnsi="GHEA Grapalat"/>
                <w:sz w:val="16"/>
                <w:szCs w:val="16"/>
              </w:rPr>
              <w:t>... %</w:t>
            </w:r>
          </w:p>
        </w:tc>
        <w:tc>
          <w:tcPr>
            <w:tcW w:w="700" w:type="dxa"/>
          </w:tcPr>
          <w:p w:rsidR="00F0799E" w:rsidRDefault="00F0799E" w:rsidP="00F0799E">
            <w:r w:rsidRPr="00824B79">
              <w:rPr>
                <w:rFonts w:ascii="GHEA Grapalat" w:hAnsi="GHEA Grapalat"/>
                <w:sz w:val="16"/>
                <w:szCs w:val="16"/>
              </w:rPr>
              <w:t>... %</w:t>
            </w:r>
          </w:p>
        </w:tc>
        <w:tc>
          <w:tcPr>
            <w:tcW w:w="844" w:type="dxa"/>
          </w:tcPr>
          <w:p w:rsidR="00F0799E" w:rsidRDefault="00F0799E" w:rsidP="00F0799E">
            <w:r w:rsidRPr="00824B79">
              <w:rPr>
                <w:rFonts w:ascii="GHEA Grapalat" w:hAnsi="GHEA Grapalat"/>
                <w:sz w:val="16"/>
                <w:szCs w:val="16"/>
              </w:rPr>
              <w:t>... %</w:t>
            </w:r>
          </w:p>
        </w:tc>
        <w:tc>
          <w:tcPr>
            <w:tcW w:w="538" w:type="dxa"/>
          </w:tcPr>
          <w:p w:rsidR="00F0799E" w:rsidRDefault="00F0799E" w:rsidP="00F0799E">
            <w:r w:rsidRPr="00824B79">
              <w:rPr>
                <w:rFonts w:ascii="GHEA Grapalat" w:hAnsi="GHEA Grapalat"/>
                <w:sz w:val="16"/>
                <w:szCs w:val="16"/>
              </w:rPr>
              <w:t>... %</w:t>
            </w:r>
          </w:p>
        </w:tc>
        <w:tc>
          <w:tcPr>
            <w:tcW w:w="606" w:type="dxa"/>
          </w:tcPr>
          <w:p w:rsidR="00F0799E" w:rsidRDefault="00F0799E" w:rsidP="00F0799E">
            <w:r w:rsidRPr="00824B79">
              <w:rPr>
                <w:rFonts w:ascii="GHEA Grapalat" w:hAnsi="GHEA Grapalat"/>
                <w:sz w:val="16"/>
                <w:szCs w:val="16"/>
              </w:rPr>
              <w:t>... %</w:t>
            </w:r>
          </w:p>
        </w:tc>
        <w:tc>
          <w:tcPr>
            <w:tcW w:w="704" w:type="dxa"/>
          </w:tcPr>
          <w:p w:rsidR="00F0799E" w:rsidRDefault="00F0799E" w:rsidP="00F0799E">
            <w:r w:rsidRPr="00824B79">
              <w:rPr>
                <w:rFonts w:ascii="GHEA Grapalat" w:hAnsi="GHEA Grapalat"/>
                <w:sz w:val="16"/>
                <w:szCs w:val="16"/>
              </w:rPr>
              <w:t>... %</w:t>
            </w:r>
          </w:p>
        </w:tc>
        <w:tc>
          <w:tcPr>
            <w:tcW w:w="832" w:type="dxa"/>
          </w:tcPr>
          <w:p w:rsidR="00F0799E" w:rsidRDefault="00F0799E" w:rsidP="00F0799E">
            <w:r w:rsidRPr="00824B79">
              <w:rPr>
                <w:rFonts w:ascii="GHEA Grapalat" w:hAnsi="GHEA Grapalat"/>
                <w:sz w:val="16"/>
                <w:szCs w:val="16"/>
              </w:rPr>
              <w:t>... %</w:t>
            </w:r>
          </w:p>
        </w:tc>
        <w:tc>
          <w:tcPr>
            <w:tcW w:w="868" w:type="dxa"/>
          </w:tcPr>
          <w:p w:rsidR="00F0799E" w:rsidRDefault="00F0799E" w:rsidP="00F0799E">
            <w:r w:rsidRPr="00824B79">
              <w:rPr>
                <w:rFonts w:ascii="GHEA Grapalat" w:hAnsi="GHEA Grapalat"/>
                <w:sz w:val="16"/>
                <w:szCs w:val="16"/>
              </w:rPr>
              <w:t>... %</w:t>
            </w:r>
          </w:p>
        </w:tc>
        <w:tc>
          <w:tcPr>
            <w:tcW w:w="853" w:type="dxa"/>
          </w:tcPr>
          <w:p w:rsidR="00F0799E" w:rsidRDefault="00F0799E" w:rsidP="00F0799E">
            <w:r w:rsidRPr="00824B79">
              <w:rPr>
                <w:rFonts w:ascii="GHEA Grapalat" w:hAnsi="GHEA Grapalat"/>
                <w:sz w:val="16"/>
                <w:szCs w:val="16"/>
              </w:rPr>
              <w:t>... %</w:t>
            </w:r>
          </w:p>
        </w:tc>
        <w:tc>
          <w:tcPr>
            <w:tcW w:w="975" w:type="dxa"/>
          </w:tcPr>
          <w:p w:rsidR="00F0799E" w:rsidRDefault="00F0799E" w:rsidP="00F0799E">
            <w:r w:rsidRPr="00824B79">
              <w:rPr>
                <w:rFonts w:ascii="GHEA Grapalat" w:hAnsi="GHEA Grapalat"/>
                <w:sz w:val="16"/>
                <w:szCs w:val="16"/>
              </w:rPr>
              <w:t>... %</w:t>
            </w:r>
          </w:p>
        </w:tc>
        <w:tc>
          <w:tcPr>
            <w:tcW w:w="854" w:type="dxa"/>
          </w:tcPr>
          <w:p w:rsidR="00F0799E" w:rsidRDefault="00F0799E" w:rsidP="00F0799E">
            <w:r w:rsidRPr="00824B79">
              <w:rPr>
                <w:rFonts w:ascii="GHEA Grapalat" w:hAnsi="GHEA Grapalat"/>
                <w:sz w:val="16"/>
                <w:szCs w:val="16"/>
              </w:rPr>
              <w:t>... %</w:t>
            </w:r>
          </w:p>
        </w:tc>
        <w:tc>
          <w:tcPr>
            <w:tcW w:w="799" w:type="dxa"/>
          </w:tcPr>
          <w:p w:rsidR="00F0799E" w:rsidRDefault="00F0799E" w:rsidP="00F0799E">
            <w:r w:rsidRPr="00824B79">
              <w:rPr>
                <w:rFonts w:ascii="GHEA Grapalat" w:hAnsi="GHEA Grapalat"/>
                <w:sz w:val="16"/>
                <w:szCs w:val="16"/>
              </w:rPr>
              <w:t>... %</w:t>
            </w:r>
          </w:p>
        </w:tc>
      </w:tr>
      <w:tr w:rsidR="00F0799E" w:rsidRPr="00B138F3" w:rsidTr="00F0799E">
        <w:trPr>
          <w:trHeight w:val="404"/>
          <w:jc w:val="center"/>
        </w:trPr>
        <w:tc>
          <w:tcPr>
            <w:tcW w:w="1703" w:type="dxa"/>
            <w:tcBorders>
              <w:right w:val="single" w:sz="4" w:space="0" w:color="auto"/>
            </w:tcBorders>
          </w:tcPr>
          <w:p w:rsidR="00F0799E" w:rsidRPr="00D25086" w:rsidRDefault="00F0799E" w:rsidP="00F0799E">
            <w:pPr>
              <w:pStyle w:val="aff3"/>
              <w:widowControl w:val="0"/>
              <w:numPr>
                <w:ilvl w:val="0"/>
                <w:numId w:val="14"/>
              </w:numPr>
              <w:jc w:val="center"/>
              <w:rPr>
                <w:rFonts w:ascii="GHEA Grapalat" w:hAnsi="GHEA Grapalat"/>
                <w:sz w:val="16"/>
                <w:szCs w:val="16"/>
              </w:rPr>
            </w:pPr>
          </w:p>
        </w:tc>
        <w:tc>
          <w:tcPr>
            <w:tcW w:w="1531" w:type="dxa"/>
            <w:tcBorders>
              <w:top w:val="single" w:sz="4" w:space="0" w:color="auto"/>
              <w:left w:val="single" w:sz="4" w:space="0" w:color="auto"/>
              <w:bottom w:val="single" w:sz="4" w:space="0" w:color="auto"/>
              <w:right w:val="single" w:sz="4" w:space="0" w:color="auto"/>
            </w:tcBorders>
            <w:shd w:val="clear" w:color="auto" w:fill="auto"/>
            <w:vAlign w:val="center"/>
          </w:tcPr>
          <w:p w:rsidR="00F0799E" w:rsidRPr="00602AF2" w:rsidRDefault="00F0799E" w:rsidP="00F0799E">
            <w:pPr>
              <w:jc w:val="center"/>
              <w:rPr>
                <w:rFonts w:ascii="GHEA Grapalat" w:hAnsi="GHEA Grapalat"/>
                <w:color w:val="000000"/>
                <w:sz w:val="20"/>
                <w:szCs w:val="20"/>
              </w:rPr>
            </w:pPr>
            <w:r>
              <w:rPr>
                <w:rFonts w:ascii="Calibri" w:hAnsi="Calibri"/>
                <w:color w:val="000000"/>
                <w:sz w:val="20"/>
                <w:szCs w:val="20"/>
              </w:rPr>
              <w:t>15512000</w:t>
            </w:r>
          </w:p>
        </w:tc>
        <w:tc>
          <w:tcPr>
            <w:tcW w:w="2137" w:type="dxa"/>
            <w:tcBorders>
              <w:top w:val="single" w:sz="4" w:space="0" w:color="auto"/>
              <w:left w:val="single" w:sz="4" w:space="0" w:color="auto"/>
              <w:bottom w:val="single" w:sz="4" w:space="0" w:color="auto"/>
              <w:right w:val="single" w:sz="4" w:space="0" w:color="auto"/>
            </w:tcBorders>
            <w:shd w:val="clear" w:color="auto" w:fill="auto"/>
            <w:vAlign w:val="center"/>
          </w:tcPr>
          <w:p w:rsidR="00F0799E" w:rsidRPr="00602AF2" w:rsidRDefault="00F0799E" w:rsidP="00F0799E">
            <w:pPr>
              <w:jc w:val="center"/>
              <w:rPr>
                <w:rFonts w:ascii="GHEA Grapalat" w:hAnsi="GHEA Grapalat" w:cs="Sylfaen"/>
                <w:color w:val="000000"/>
                <w:sz w:val="20"/>
                <w:szCs w:val="20"/>
              </w:rPr>
            </w:pPr>
            <w:r>
              <w:rPr>
                <w:rFonts w:ascii="Sylfaen" w:hAnsi="Sylfaen" w:cs="Sylfaen"/>
                <w:color w:val="000000"/>
                <w:sz w:val="20"/>
                <w:szCs w:val="20"/>
              </w:rPr>
              <w:t>Любитель воды</w:t>
            </w:r>
            <w:r>
              <w:rPr>
                <w:rFonts w:ascii="Calibri" w:hAnsi="Calibri"/>
                <w:color w:val="000000"/>
                <w:sz w:val="20"/>
                <w:szCs w:val="20"/>
              </w:rPr>
              <w:t xml:space="preserve"> </w:t>
            </w:r>
          </w:p>
        </w:tc>
        <w:tc>
          <w:tcPr>
            <w:tcW w:w="974" w:type="dxa"/>
          </w:tcPr>
          <w:p w:rsidR="00F0799E" w:rsidRDefault="00F0799E" w:rsidP="00F0799E">
            <w:r w:rsidRPr="00824B79">
              <w:rPr>
                <w:rFonts w:ascii="GHEA Grapalat" w:hAnsi="GHEA Grapalat"/>
                <w:sz w:val="16"/>
                <w:szCs w:val="16"/>
              </w:rPr>
              <w:t>... %</w:t>
            </w:r>
          </w:p>
        </w:tc>
        <w:tc>
          <w:tcPr>
            <w:tcW w:w="987" w:type="dxa"/>
          </w:tcPr>
          <w:p w:rsidR="00F0799E" w:rsidRDefault="00F0799E" w:rsidP="00F0799E">
            <w:r w:rsidRPr="00824B79">
              <w:rPr>
                <w:rFonts w:ascii="GHEA Grapalat" w:hAnsi="GHEA Grapalat"/>
                <w:sz w:val="16"/>
                <w:szCs w:val="16"/>
              </w:rPr>
              <w:t>... %</w:t>
            </w:r>
          </w:p>
        </w:tc>
        <w:tc>
          <w:tcPr>
            <w:tcW w:w="700" w:type="dxa"/>
          </w:tcPr>
          <w:p w:rsidR="00F0799E" w:rsidRDefault="00F0799E" w:rsidP="00F0799E">
            <w:r w:rsidRPr="00824B79">
              <w:rPr>
                <w:rFonts w:ascii="GHEA Grapalat" w:hAnsi="GHEA Grapalat"/>
                <w:sz w:val="16"/>
                <w:szCs w:val="16"/>
              </w:rPr>
              <w:t>... %</w:t>
            </w:r>
          </w:p>
        </w:tc>
        <w:tc>
          <w:tcPr>
            <w:tcW w:w="844" w:type="dxa"/>
          </w:tcPr>
          <w:p w:rsidR="00F0799E" w:rsidRDefault="00F0799E" w:rsidP="00F0799E">
            <w:r w:rsidRPr="00824B79">
              <w:rPr>
                <w:rFonts w:ascii="GHEA Grapalat" w:hAnsi="GHEA Grapalat"/>
                <w:sz w:val="16"/>
                <w:szCs w:val="16"/>
              </w:rPr>
              <w:t>... %</w:t>
            </w:r>
          </w:p>
        </w:tc>
        <w:tc>
          <w:tcPr>
            <w:tcW w:w="538" w:type="dxa"/>
          </w:tcPr>
          <w:p w:rsidR="00F0799E" w:rsidRDefault="00F0799E" w:rsidP="00F0799E">
            <w:r w:rsidRPr="00824B79">
              <w:rPr>
                <w:rFonts w:ascii="GHEA Grapalat" w:hAnsi="GHEA Grapalat"/>
                <w:sz w:val="16"/>
                <w:szCs w:val="16"/>
              </w:rPr>
              <w:t>... %</w:t>
            </w:r>
          </w:p>
        </w:tc>
        <w:tc>
          <w:tcPr>
            <w:tcW w:w="606" w:type="dxa"/>
          </w:tcPr>
          <w:p w:rsidR="00F0799E" w:rsidRDefault="00F0799E" w:rsidP="00F0799E">
            <w:r w:rsidRPr="00824B79">
              <w:rPr>
                <w:rFonts w:ascii="GHEA Grapalat" w:hAnsi="GHEA Grapalat"/>
                <w:sz w:val="16"/>
                <w:szCs w:val="16"/>
              </w:rPr>
              <w:t>... %</w:t>
            </w:r>
          </w:p>
        </w:tc>
        <w:tc>
          <w:tcPr>
            <w:tcW w:w="704" w:type="dxa"/>
          </w:tcPr>
          <w:p w:rsidR="00F0799E" w:rsidRDefault="00F0799E" w:rsidP="00F0799E">
            <w:r w:rsidRPr="00824B79">
              <w:rPr>
                <w:rFonts w:ascii="GHEA Grapalat" w:hAnsi="GHEA Grapalat"/>
                <w:sz w:val="16"/>
                <w:szCs w:val="16"/>
              </w:rPr>
              <w:t>... %</w:t>
            </w:r>
          </w:p>
        </w:tc>
        <w:tc>
          <w:tcPr>
            <w:tcW w:w="832" w:type="dxa"/>
          </w:tcPr>
          <w:p w:rsidR="00F0799E" w:rsidRDefault="00F0799E" w:rsidP="00F0799E">
            <w:r w:rsidRPr="00824B79">
              <w:rPr>
                <w:rFonts w:ascii="GHEA Grapalat" w:hAnsi="GHEA Grapalat"/>
                <w:sz w:val="16"/>
                <w:szCs w:val="16"/>
              </w:rPr>
              <w:t>... %</w:t>
            </w:r>
          </w:p>
        </w:tc>
        <w:tc>
          <w:tcPr>
            <w:tcW w:w="868" w:type="dxa"/>
          </w:tcPr>
          <w:p w:rsidR="00F0799E" w:rsidRDefault="00F0799E" w:rsidP="00F0799E">
            <w:r w:rsidRPr="00824B79">
              <w:rPr>
                <w:rFonts w:ascii="GHEA Grapalat" w:hAnsi="GHEA Grapalat"/>
                <w:sz w:val="16"/>
                <w:szCs w:val="16"/>
              </w:rPr>
              <w:t>... %</w:t>
            </w:r>
          </w:p>
        </w:tc>
        <w:tc>
          <w:tcPr>
            <w:tcW w:w="853" w:type="dxa"/>
          </w:tcPr>
          <w:p w:rsidR="00F0799E" w:rsidRDefault="00F0799E" w:rsidP="00F0799E">
            <w:r w:rsidRPr="00824B79">
              <w:rPr>
                <w:rFonts w:ascii="GHEA Grapalat" w:hAnsi="GHEA Grapalat"/>
                <w:sz w:val="16"/>
                <w:szCs w:val="16"/>
              </w:rPr>
              <w:t>... %</w:t>
            </w:r>
          </w:p>
        </w:tc>
        <w:tc>
          <w:tcPr>
            <w:tcW w:w="975" w:type="dxa"/>
          </w:tcPr>
          <w:p w:rsidR="00F0799E" w:rsidRDefault="00F0799E" w:rsidP="00F0799E">
            <w:r w:rsidRPr="00824B79">
              <w:rPr>
                <w:rFonts w:ascii="GHEA Grapalat" w:hAnsi="GHEA Grapalat"/>
                <w:sz w:val="16"/>
                <w:szCs w:val="16"/>
              </w:rPr>
              <w:t>... %</w:t>
            </w:r>
          </w:p>
        </w:tc>
        <w:tc>
          <w:tcPr>
            <w:tcW w:w="854" w:type="dxa"/>
          </w:tcPr>
          <w:p w:rsidR="00F0799E" w:rsidRDefault="00F0799E" w:rsidP="00F0799E">
            <w:r w:rsidRPr="00824B79">
              <w:rPr>
                <w:rFonts w:ascii="GHEA Grapalat" w:hAnsi="GHEA Grapalat"/>
                <w:sz w:val="16"/>
                <w:szCs w:val="16"/>
              </w:rPr>
              <w:t>... %</w:t>
            </w:r>
          </w:p>
        </w:tc>
        <w:tc>
          <w:tcPr>
            <w:tcW w:w="799" w:type="dxa"/>
          </w:tcPr>
          <w:p w:rsidR="00F0799E" w:rsidRDefault="00F0799E" w:rsidP="00F0799E">
            <w:r w:rsidRPr="00824B79">
              <w:rPr>
                <w:rFonts w:ascii="GHEA Grapalat" w:hAnsi="GHEA Grapalat"/>
                <w:sz w:val="16"/>
                <w:szCs w:val="16"/>
              </w:rPr>
              <w:t>... %</w:t>
            </w:r>
          </w:p>
        </w:tc>
      </w:tr>
      <w:tr w:rsidR="00F0799E" w:rsidRPr="00B138F3" w:rsidTr="00F0799E">
        <w:trPr>
          <w:trHeight w:val="404"/>
          <w:jc w:val="center"/>
        </w:trPr>
        <w:tc>
          <w:tcPr>
            <w:tcW w:w="1703" w:type="dxa"/>
            <w:tcBorders>
              <w:right w:val="single" w:sz="4" w:space="0" w:color="auto"/>
            </w:tcBorders>
          </w:tcPr>
          <w:p w:rsidR="00F0799E" w:rsidRPr="00D25086" w:rsidRDefault="00F0799E" w:rsidP="00F0799E">
            <w:pPr>
              <w:pStyle w:val="aff3"/>
              <w:widowControl w:val="0"/>
              <w:numPr>
                <w:ilvl w:val="0"/>
                <w:numId w:val="14"/>
              </w:numPr>
              <w:jc w:val="center"/>
              <w:rPr>
                <w:rFonts w:ascii="GHEA Grapalat" w:hAnsi="GHEA Grapalat"/>
                <w:sz w:val="16"/>
                <w:szCs w:val="16"/>
              </w:rPr>
            </w:pPr>
          </w:p>
        </w:tc>
        <w:tc>
          <w:tcPr>
            <w:tcW w:w="1531" w:type="dxa"/>
            <w:tcBorders>
              <w:top w:val="single" w:sz="4" w:space="0" w:color="auto"/>
              <w:left w:val="single" w:sz="4" w:space="0" w:color="auto"/>
              <w:bottom w:val="single" w:sz="4" w:space="0" w:color="auto"/>
              <w:right w:val="single" w:sz="4" w:space="0" w:color="auto"/>
            </w:tcBorders>
            <w:shd w:val="clear" w:color="auto" w:fill="auto"/>
            <w:vAlign w:val="center"/>
          </w:tcPr>
          <w:p w:rsidR="00F0799E" w:rsidRPr="00602AF2" w:rsidRDefault="00F0799E" w:rsidP="00F0799E">
            <w:pPr>
              <w:jc w:val="center"/>
              <w:rPr>
                <w:rFonts w:ascii="GHEA Grapalat" w:hAnsi="GHEA Grapalat"/>
                <w:color w:val="000000"/>
                <w:sz w:val="20"/>
                <w:szCs w:val="20"/>
              </w:rPr>
            </w:pPr>
            <w:r>
              <w:rPr>
                <w:rFonts w:ascii="Calibri" w:hAnsi="Calibri"/>
                <w:color w:val="000000"/>
                <w:sz w:val="20"/>
                <w:szCs w:val="20"/>
              </w:rPr>
              <w:t>15542100</w:t>
            </w:r>
          </w:p>
        </w:tc>
        <w:tc>
          <w:tcPr>
            <w:tcW w:w="2137" w:type="dxa"/>
            <w:tcBorders>
              <w:top w:val="single" w:sz="4" w:space="0" w:color="auto"/>
              <w:left w:val="single" w:sz="4" w:space="0" w:color="auto"/>
              <w:bottom w:val="single" w:sz="4" w:space="0" w:color="auto"/>
              <w:right w:val="single" w:sz="4" w:space="0" w:color="auto"/>
            </w:tcBorders>
            <w:shd w:val="clear" w:color="auto" w:fill="auto"/>
            <w:vAlign w:val="center"/>
          </w:tcPr>
          <w:p w:rsidR="00F0799E" w:rsidRPr="00602AF2" w:rsidRDefault="00F0799E" w:rsidP="00F0799E">
            <w:pPr>
              <w:jc w:val="center"/>
              <w:rPr>
                <w:rFonts w:ascii="GHEA Grapalat" w:hAnsi="GHEA Grapalat" w:cs="Sylfaen"/>
                <w:color w:val="000000"/>
                <w:sz w:val="20"/>
                <w:szCs w:val="20"/>
              </w:rPr>
            </w:pPr>
            <w:r>
              <w:rPr>
                <w:rFonts w:ascii="Sylfaen" w:hAnsi="Sylfaen" w:cs="Sylfaen"/>
                <w:color w:val="000000"/>
                <w:sz w:val="20"/>
                <w:szCs w:val="20"/>
              </w:rPr>
              <w:t>Творог</w:t>
            </w:r>
          </w:p>
        </w:tc>
        <w:tc>
          <w:tcPr>
            <w:tcW w:w="974" w:type="dxa"/>
          </w:tcPr>
          <w:p w:rsidR="00F0799E" w:rsidRDefault="00F0799E" w:rsidP="00F0799E">
            <w:r w:rsidRPr="00824B79">
              <w:rPr>
                <w:rFonts w:ascii="GHEA Grapalat" w:hAnsi="GHEA Grapalat"/>
                <w:sz w:val="16"/>
                <w:szCs w:val="16"/>
              </w:rPr>
              <w:t>... %</w:t>
            </w:r>
          </w:p>
        </w:tc>
        <w:tc>
          <w:tcPr>
            <w:tcW w:w="987" w:type="dxa"/>
          </w:tcPr>
          <w:p w:rsidR="00F0799E" w:rsidRDefault="00F0799E" w:rsidP="00F0799E">
            <w:r w:rsidRPr="00824B79">
              <w:rPr>
                <w:rFonts w:ascii="GHEA Grapalat" w:hAnsi="GHEA Grapalat"/>
                <w:sz w:val="16"/>
                <w:szCs w:val="16"/>
              </w:rPr>
              <w:t>... %</w:t>
            </w:r>
          </w:p>
        </w:tc>
        <w:tc>
          <w:tcPr>
            <w:tcW w:w="700" w:type="dxa"/>
          </w:tcPr>
          <w:p w:rsidR="00F0799E" w:rsidRDefault="00F0799E" w:rsidP="00F0799E">
            <w:r w:rsidRPr="00824B79">
              <w:rPr>
                <w:rFonts w:ascii="GHEA Grapalat" w:hAnsi="GHEA Grapalat"/>
                <w:sz w:val="16"/>
                <w:szCs w:val="16"/>
              </w:rPr>
              <w:t>... %</w:t>
            </w:r>
          </w:p>
        </w:tc>
        <w:tc>
          <w:tcPr>
            <w:tcW w:w="844" w:type="dxa"/>
          </w:tcPr>
          <w:p w:rsidR="00F0799E" w:rsidRDefault="00F0799E" w:rsidP="00F0799E">
            <w:r w:rsidRPr="00824B79">
              <w:rPr>
                <w:rFonts w:ascii="GHEA Grapalat" w:hAnsi="GHEA Grapalat"/>
                <w:sz w:val="16"/>
                <w:szCs w:val="16"/>
              </w:rPr>
              <w:t>... %</w:t>
            </w:r>
          </w:p>
        </w:tc>
        <w:tc>
          <w:tcPr>
            <w:tcW w:w="538" w:type="dxa"/>
          </w:tcPr>
          <w:p w:rsidR="00F0799E" w:rsidRDefault="00F0799E" w:rsidP="00F0799E">
            <w:r w:rsidRPr="00824B79">
              <w:rPr>
                <w:rFonts w:ascii="GHEA Grapalat" w:hAnsi="GHEA Grapalat"/>
                <w:sz w:val="16"/>
                <w:szCs w:val="16"/>
              </w:rPr>
              <w:t>... %</w:t>
            </w:r>
          </w:p>
        </w:tc>
        <w:tc>
          <w:tcPr>
            <w:tcW w:w="606" w:type="dxa"/>
          </w:tcPr>
          <w:p w:rsidR="00F0799E" w:rsidRDefault="00F0799E" w:rsidP="00F0799E">
            <w:r w:rsidRPr="00824B79">
              <w:rPr>
                <w:rFonts w:ascii="GHEA Grapalat" w:hAnsi="GHEA Grapalat"/>
                <w:sz w:val="16"/>
                <w:szCs w:val="16"/>
              </w:rPr>
              <w:t>... %</w:t>
            </w:r>
          </w:p>
        </w:tc>
        <w:tc>
          <w:tcPr>
            <w:tcW w:w="704" w:type="dxa"/>
          </w:tcPr>
          <w:p w:rsidR="00F0799E" w:rsidRDefault="00F0799E" w:rsidP="00F0799E">
            <w:r w:rsidRPr="00824B79">
              <w:rPr>
                <w:rFonts w:ascii="GHEA Grapalat" w:hAnsi="GHEA Grapalat"/>
                <w:sz w:val="16"/>
                <w:szCs w:val="16"/>
              </w:rPr>
              <w:t>... %</w:t>
            </w:r>
          </w:p>
        </w:tc>
        <w:tc>
          <w:tcPr>
            <w:tcW w:w="832" w:type="dxa"/>
          </w:tcPr>
          <w:p w:rsidR="00F0799E" w:rsidRDefault="00F0799E" w:rsidP="00F0799E">
            <w:r w:rsidRPr="00824B79">
              <w:rPr>
                <w:rFonts w:ascii="GHEA Grapalat" w:hAnsi="GHEA Grapalat"/>
                <w:sz w:val="16"/>
                <w:szCs w:val="16"/>
              </w:rPr>
              <w:t>... %</w:t>
            </w:r>
          </w:p>
        </w:tc>
        <w:tc>
          <w:tcPr>
            <w:tcW w:w="868" w:type="dxa"/>
          </w:tcPr>
          <w:p w:rsidR="00F0799E" w:rsidRDefault="00F0799E" w:rsidP="00F0799E">
            <w:r w:rsidRPr="00824B79">
              <w:rPr>
                <w:rFonts w:ascii="GHEA Grapalat" w:hAnsi="GHEA Grapalat"/>
                <w:sz w:val="16"/>
                <w:szCs w:val="16"/>
              </w:rPr>
              <w:t>... %</w:t>
            </w:r>
          </w:p>
        </w:tc>
        <w:tc>
          <w:tcPr>
            <w:tcW w:w="853" w:type="dxa"/>
          </w:tcPr>
          <w:p w:rsidR="00F0799E" w:rsidRDefault="00F0799E" w:rsidP="00F0799E">
            <w:r w:rsidRPr="00824B79">
              <w:rPr>
                <w:rFonts w:ascii="GHEA Grapalat" w:hAnsi="GHEA Grapalat"/>
                <w:sz w:val="16"/>
                <w:szCs w:val="16"/>
              </w:rPr>
              <w:t>... %</w:t>
            </w:r>
          </w:p>
        </w:tc>
        <w:tc>
          <w:tcPr>
            <w:tcW w:w="975" w:type="dxa"/>
          </w:tcPr>
          <w:p w:rsidR="00F0799E" w:rsidRDefault="00F0799E" w:rsidP="00F0799E">
            <w:r w:rsidRPr="00824B79">
              <w:rPr>
                <w:rFonts w:ascii="GHEA Grapalat" w:hAnsi="GHEA Grapalat"/>
                <w:sz w:val="16"/>
                <w:szCs w:val="16"/>
              </w:rPr>
              <w:t>... %</w:t>
            </w:r>
          </w:p>
        </w:tc>
        <w:tc>
          <w:tcPr>
            <w:tcW w:w="854" w:type="dxa"/>
          </w:tcPr>
          <w:p w:rsidR="00F0799E" w:rsidRDefault="00F0799E" w:rsidP="00F0799E">
            <w:r w:rsidRPr="00824B79">
              <w:rPr>
                <w:rFonts w:ascii="GHEA Grapalat" w:hAnsi="GHEA Grapalat"/>
                <w:sz w:val="16"/>
                <w:szCs w:val="16"/>
              </w:rPr>
              <w:t>... %</w:t>
            </w:r>
          </w:p>
        </w:tc>
        <w:tc>
          <w:tcPr>
            <w:tcW w:w="799" w:type="dxa"/>
          </w:tcPr>
          <w:p w:rsidR="00F0799E" w:rsidRDefault="00F0799E" w:rsidP="00F0799E">
            <w:r w:rsidRPr="00824B79">
              <w:rPr>
                <w:rFonts w:ascii="GHEA Grapalat" w:hAnsi="GHEA Grapalat"/>
                <w:sz w:val="16"/>
                <w:szCs w:val="16"/>
              </w:rPr>
              <w:t>... %</w:t>
            </w:r>
          </w:p>
        </w:tc>
      </w:tr>
      <w:tr w:rsidR="00F0799E" w:rsidRPr="00B138F3" w:rsidTr="00F0799E">
        <w:trPr>
          <w:trHeight w:val="404"/>
          <w:jc w:val="center"/>
        </w:trPr>
        <w:tc>
          <w:tcPr>
            <w:tcW w:w="1703" w:type="dxa"/>
            <w:tcBorders>
              <w:right w:val="single" w:sz="4" w:space="0" w:color="auto"/>
            </w:tcBorders>
          </w:tcPr>
          <w:p w:rsidR="00F0799E" w:rsidRPr="00D25086" w:rsidRDefault="00F0799E" w:rsidP="00F0799E">
            <w:pPr>
              <w:pStyle w:val="aff3"/>
              <w:widowControl w:val="0"/>
              <w:numPr>
                <w:ilvl w:val="0"/>
                <w:numId w:val="14"/>
              </w:numPr>
              <w:jc w:val="center"/>
              <w:rPr>
                <w:rFonts w:ascii="GHEA Grapalat" w:hAnsi="GHEA Grapalat"/>
                <w:sz w:val="16"/>
                <w:szCs w:val="16"/>
              </w:rPr>
            </w:pPr>
          </w:p>
        </w:tc>
        <w:tc>
          <w:tcPr>
            <w:tcW w:w="1531" w:type="dxa"/>
            <w:tcBorders>
              <w:top w:val="single" w:sz="4" w:space="0" w:color="auto"/>
              <w:left w:val="single" w:sz="4" w:space="0" w:color="auto"/>
              <w:bottom w:val="single" w:sz="4" w:space="0" w:color="auto"/>
              <w:right w:val="single" w:sz="4" w:space="0" w:color="auto"/>
            </w:tcBorders>
            <w:shd w:val="clear" w:color="auto" w:fill="auto"/>
            <w:vAlign w:val="center"/>
          </w:tcPr>
          <w:p w:rsidR="00F0799E" w:rsidRPr="00602AF2" w:rsidRDefault="00F0799E" w:rsidP="00F0799E">
            <w:pPr>
              <w:jc w:val="center"/>
              <w:rPr>
                <w:rFonts w:ascii="GHEA Grapalat" w:hAnsi="GHEA Grapalat"/>
                <w:color w:val="000000"/>
                <w:sz w:val="20"/>
                <w:szCs w:val="20"/>
              </w:rPr>
            </w:pPr>
            <w:r>
              <w:rPr>
                <w:rFonts w:ascii="Calibri" w:hAnsi="Calibri"/>
                <w:color w:val="000000"/>
                <w:sz w:val="20"/>
                <w:szCs w:val="20"/>
              </w:rPr>
              <w:t>15872400</w:t>
            </w:r>
          </w:p>
        </w:tc>
        <w:tc>
          <w:tcPr>
            <w:tcW w:w="2137" w:type="dxa"/>
            <w:tcBorders>
              <w:top w:val="single" w:sz="4" w:space="0" w:color="auto"/>
              <w:left w:val="single" w:sz="4" w:space="0" w:color="auto"/>
              <w:bottom w:val="single" w:sz="4" w:space="0" w:color="auto"/>
              <w:right w:val="single" w:sz="4" w:space="0" w:color="auto"/>
            </w:tcBorders>
            <w:shd w:val="clear" w:color="auto" w:fill="auto"/>
            <w:vAlign w:val="center"/>
          </w:tcPr>
          <w:p w:rsidR="00F0799E" w:rsidRPr="00602AF2" w:rsidRDefault="00F0799E" w:rsidP="00F0799E">
            <w:pPr>
              <w:jc w:val="center"/>
              <w:rPr>
                <w:rFonts w:ascii="GHEA Grapalat" w:hAnsi="GHEA Grapalat" w:cs="Sylfaen"/>
                <w:color w:val="000000"/>
                <w:sz w:val="20"/>
                <w:szCs w:val="20"/>
              </w:rPr>
            </w:pPr>
            <w:r>
              <w:rPr>
                <w:rFonts w:ascii="Sylfaen" w:hAnsi="Sylfaen" w:cs="Sylfaen"/>
                <w:color w:val="000000"/>
                <w:sz w:val="20"/>
                <w:szCs w:val="20"/>
              </w:rPr>
              <w:t>Соль</w:t>
            </w:r>
            <w:r>
              <w:rPr>
                <w:rFonts w:ascii="Calibri" w:hAnsi="Calibri"/>
                <w:color w:val="000000"/>
                <w:sz w:val="20"/>
                <w:szCs w:val="20"/>
              </w:rPr>
              <w:t xml:space="preserve"> </w:t>
            </w:r>
            <w:r>
              <w:rPr>
                <w:rFonts w:ascii="Sylfaen" w:hAnsi="Sylfaen" w:cs="Sylfaen"/>
                <w:color w:val="000000"/>
                <w:sz w:val="20"/>
                <w:szCs w:val="20"/>
              </w:rPr>
              <w:t>еда</w:t>
            </w:r>
            <w:r>
              <w:rPr>
                <w:rFonts w:ascii="Calibri" w:hAnsi="Calibri"/>
                <w:color w:val="000000"/>
                <w:sz w:val="20"/>
                <w:szCs w:val="20"/>
              </w:rPr>
              <w:t xml:space="preserve"> </w:t>
            </w:r>
            <w:r>
              <w:rPr>
                <w:rFonts w:ascii="Sylfaen" w:hAnsi="Sylfaen" w:cs="Sylfaen"/>
                <w:color w:val="000000"/>
                <w:sz w:val="20"/>
                <w:szCs w:val="20"/>
              </w:rPr>
              <w:t>маленький</w:t>
            </w:r>
          </w:p>
        </w:tc>
        <w:tc>
          <w:tcPr>
            <w:tcW w:w="974" w:type="dxa"/>
          </w:tcPr>
          <w:p w:rsidR="00F0799E" w:rsidRDefault="00F0799E" w:rsidP="00F0799E">
            <w:r w:rsidRPr="00824B79">
              <w:rPr>
                <w:rFonts w:ascii="GHEA Grapalat" w:hAnsi="GHEA Grapalat"/>
                <w:sz w:val="16"/>
                <w:szCs w:val="16"/>
              </w:rPr>
              <w:t>... %</w:t>
            </w:r>
          </w:p>
        </w:tc>
        <w:tc>
          <w:tcPr>
            <w:tcW w:w="987" w:type="dxa"/>
          </w:tcPr>
          <w:p w:rsidR="00F0799E" w:rsidRDefault="00F0799E" w:rsidP="00F0799E">
            <w:r w:rsidRPr="00824B79">
              <w:rPr>
                <w:rFonts w:ascii="GHEA Grapalat" w:hAnsi="GHEA Grapalat"/>
                <w:sz w:val="16"/>
                <w:szCs w:val="16"/>
              </w:rPr>
              <w:t>... %</w:t>
            </w:r>
          </w:p>
        </w:tc>
        <w:tc>
          <w:tcPr>
            <w:tcW w:w="700" w:type="dxa"/>
          </w:tcPr>
          <w:p w:rsidR="00F0799E" w:rsidRDefault="00F0799E" w:rsidP="00F0799E">
            <w:r w:rsidRPr="00824B79">
              <w:rPr>
                <w:rFonts w:ascii="GHEA Grapalat" w:hAnsi="GHEA Grapalat"/>
                <w:sz w:val="16"/>
                <w:szCs w:val="16"/>
              </w:rPr>
              <w:t>... %</w:t>
            </w:r>
          </w:p>
        </w:tc>
        <w:tc>
          <w:tcPr>
            <w:tcW w:w="844" w:type="dxa"/>
          </w:tcPr>
          <w:p w:rsidR="00F0799E" w:rsidRDefault="00F0799E" w:rsidP="00F0799E">
            <w:r w:rsidRPr="00824B79">
              <w:rPr>
                <w:rFonts w:ascii="GHEA Grapalat" w:hAnsi="GHEA Grapalat"/>
                <w:sz w:val="16"/>
                <w:szCs w:val="16"/>
              </w:rPr>
              <w:t>... %</w:t>
            </w:r>
          </w:p>
        </w:tc>
        <w:tc>
          <w:tcPr>
            <w:tcW w:w="538" w:type="dxa"/>
          </w:tcPr>
          <w:p w:rsidR="00F0799E" w:rsidRDefault="00F0799E" w:rsidP="00F0799E">
            <w:r w:rsidRPr="00824B79">
              <w:rPr>
                <w:rFonts w:ascii="GHEA Grapalat" w:hAnsi="GHEA Grapalat"/>
                <w:sz w:val="16"/>
                <w:szCs w:val="16"/>
              </w:rPr>
              <w:t>... %</w:t>
            </w:r>
          </w:p>
        </w:tc>
        <w:tc>
          <w:tcPr>
            <w:tcW w:w="606" w:type="dxa"/>
          </w:tcPr>
          <w:p w:rsidR="00F0799E" w:rsidRDefault="00F0799E" w:rsidP="00F0799E">
            <w:r w:rsidRPr="00824B79">
              <w:rPr>
                <w:rFonts w:ascii="GHEA Grapalat" w:hAnsi="GHEA Grapalat"/>
                <w:sz w:val="16"/>
                <w:szCs w:val="16"/>
              </w:rPr>
              <w:t>... %</w:t>
            </w:r>
          </w:p>
        </w:tc>
        <w:tc>
          <w:tcPr>
            <w:tcW w:w="704" w:type="dxa"/>
          </w:tcPr>
          <w:p w:rsidR="00F0799E" w:rsidRDefault="00F0799E" w:rsidP="00F0799E">
            <w:r w:rsidRPr="00824B79">
              <w:rPr>
                <w:rFonts w:ascii="GHEA Grapalat" w:hAnsi="GHEA Grapalat"/>
                <w:sz w:val="16"/>
                <w:szCs w:val="16"/>
              </w:rPr>
              <w:t>... %</w:t>
            </w:r>
          </w:p>
        </w:tc>
        <w:tc>
          <w:tcPr>
            <w:tcW w:w="832" w:type="dxa"/>
          </w:tcPr>
          <w:p w:rsidR="00F0799E" w:rsidRDefault="00F0799E" w:rsidP="00F0799E">
            <w:r w:rsidRPr="00824B79">
              <w:rPr>
                <w:rFonts w:ascii="GHEA Grapalat" w:hAnsi="GHEA Grapalat"/>
                <w:sz w:val="16"/>
                <w:szCs w:val="16"/>
              </w:rPr>
              <w:t>... %</w:t>
            </w:r>
          </w:p>
        </w:tc>
        <w:tc>
          <w:tcPr>
            <w:tcW w:w="868" w:type="dxa"/>
          </w:tcPr>
          <w:p w:rsidR="00F0799E" w:rsidRDefault="00F0799E" w:rsidP="00F0799E">
            <w:r w:rsidRPr="00824B79">
              <w:rPr>
                <w:rFonts w:ascii="GHEA Grapalat" w:hAnsi="GHEA Grapalat"/>
                <w:sz w:val="16"/>
                <w:szCs w:val="16"/>
              </w:rPr>
              <w:t>... %</w:t>
            </w:r>
          </w:p>
        </w:tc>
        <w:tc>
          <w:tcPr>
            <w:tcW w:w="853" w:type="dxa"/>
          </w:tcPr>
          <w:p w:rsidR="00F0799E" w:rsidRDefault="00F0799E" w:rsidP="00F0799E">
            <w:r w:rsidRPr="00824B79">
              <w:rPr>
                <w:rFonts w:ascii="GHEA Grapalat" w:hAnsi="GHEA Grapalat"/>
                <w:sz w:val="16"/>
                <w:szCs w:val="16"/>
              </w:rPr>
              <w:t>... %</w:t>
            </w:r>
          </w:p>
        </w:tc>
        <w:tc>
          <w:tcPr>
            <w:tcW w:w="975" w:type="dxa"/>
          </w:tcPr>
          <w:p w:rsidR="00F0799E" w:rsidRDefault="00F0799E" w:rsidP="00F0799E">
            <w:r w:rsidRPr="00824B79">
              <w:rPr>
                <w:rFonts w:ascii="GHEA Grapalat" w:hAnsi="GHEA Grapalat"/>
                <w:sz w:val="16"/>
                <w:szCs w:val="16"/>
              </w:rPr>
              <w:t>... %</w:t>
            </w:r>
          </w:p>
        </w:tc>
        <w:tc>
          <w:tcPr>
            <w:tcW w:w="854" w:type="dxa"/>
          </w:tcPr>
          <w:p w:rsidR="00F0799E" w:rsidRDefault="00F0799E" w:rsidP="00F0799E">
            <w:r w:rsidRPr="00824B79">
              <w:rPr>
                <w:rFonts w:ascii="GHEA Grapalat" w:hAnsi="GHEA Grapalat"/>
                <w:sz w:val="16"/>
                <w:szCs w:val="16"/>
              </w:rPr>
              <w:t>... %</w:t>
            </w:r>
          </w:p>
        </w:tc>
        <w:tc>
          <w:tcPr>
            <w:tcW w:w="799" w:type="dxa"/>
          </w:tcPr>
          <w:p w:rsidR="00F0799E" w:rsidRDefault="00F0799E" w:rsidP="00F0799E">
            <w:r w:rsidRPr="00824B79">
              <w:rPr>
                <w:rFonts w:ascii="GHEA Grapalat" w:hAnsi="GHEA Grapalat"/>
                <w:sz w:val="16"/>
                <w:szCs w:val="16"/>
              </w:rPr>
              <w:t>... %</w:t>
            </w:r>
          </w:p>
        </w:tc>
      </w:tr>
      <w:tr w:rsidR="00F0799E" w:rsidRPr="00B138F3" w:rsidTr="00F0799E">
        <w:trPr>
          <w:trHeight w:val="404"/>
          <w:jc w:val="center"/>
        </w:trPr>
        <w:tc>
          <w:tcPr>
            <w:tcW w:w="1703" w:type="dxa"/>
            <w:tcBorders>
              <w:right w:val="single" w:sz="4" w:space="0" w:color="auto"/>
            </w:tcBorders>
          </w:tcPr>
          <w:p w:rsidR="00F0799E" w:rsidRPr="00D25086" w:rsidRDefault="00F0799E" w:rsidP="00F0799E">
            <w:pPr>
              <w:pStyle w:val="aff3"/>
              <w:widowControl w:val="0"/>
              <w:numPr>
                <w:ilvl w:val="0"/>
                <w:numId w:val="14"/>
              </w:numPr>
              <w:jc w:val="center"/>
              <w:rPr>
                <w:rFonts w:ascii="GHEA Grapalat" w:hAnsi="GHEA Grapalat"/>
                <w:sz w:val="16"/>
                <w:szCs w:val="16"/>
              </w:rPr>
            </w:pPr>
          </w:p>
        </w:tc>
        <w:tc>
          <w:tcPr>
            <w:tcW w:w="1531" w:type="dxa"/>
            <w:tcBorders>
              <w:top w:val="single" w:sz="4" w:space="0" w:color="auto"/>
              <w:left w:val="single" w:sz="4" w:space="0" w:color="auto"/>
              <w:bottom w:val="single" w:sz="4" w:space="0" w:color="auto"/>
              <w:right w:val="single" w:sz="4" w:space="0" w:color="auto"/>
            </w:tcBorders>
            <w:shd w:val="clear" w:color="auto" w:fill="auto"/>
            <w:vAlign w:val="center"/>
          </w:tcPr>
          <w:p w:rsidR="00F0799E" w:rsidRPr="00602AF2" w:rsidRDefault="00F0799E" w:rsidP="00F0799E">
            <w:pPr>
              <w:jc w:val="center"/>
              <w:rPr>
                <w:rFonts w:ascii="GHEA Grapalat" w:hAnsi="GHEA Grapalat"/>
                <w:color w:val="000000"/>
                <w:sz w:val="20"/>
                <w:szCs w:val="20"/>
              </w:rPr>
            </w:pPr>
            <w:r>
              <w:rPr>
                <w:rFonts w:ascii="Calibri" w:hAnsi="Calibri"/>
                <w:color w:val="000000"/>
                <w:sz w:val="20"/>
                <w:szCs w:val="20"/>
              </w:rPr>
              <w:t>15898000</w:t>
            </w:r>
          </w:p>
        </w:tc>
        <w:tc>
          <w:tcPr>
            <w:tcW w:w="2137" w:type="dxa"/>
            <w:tcBorders>
              <w:top w:val="single" w:sz="4" w:space="0" w:color="auto"/>
              <w:left w:val="single" w:sz="4" w:space="0" w:color="auto"/>
              <w:bottom w:val="single" w:sz="4" w:space="0" w:color="auto"/>
              <w:right w:val="single" w:sz="4" w:space="0" w:color="auto"/>
            </w:tcBorders>
            <w:shd w:val="clear" w:color="auto" w:fill="auto"/>
            <w:vAlign w:val="center"/>
          </w:tcPr>
          <w:p w:rsidR="00F0799E" w:rsidRPr="00602AF2" w:rsidRDefault="00F0799E" w:rsidP="00F0799E">
            <w:pPr>
              <w:jc w:val="center"/>
              <w:rPr>
                <w:rFonts w:ascii="GHEA Grapalat" w:hAnsi="GHEA Grapalat" w:cs="Sylfaen"/>
                <w:color w:val="000000"/>
                <w:sz w:val="20"/>
                <w:szCs w:val="20"/>
              </w:rPr>
            </w:pPr>
            <w:r>
              <w:rPr>
                <w:rFonts w:ascii="Sylfaen" w:hAnsi="Sylfaen" w:cs="Sylfaen"/>
                <w:color w:val="000000"/>
                <w:sz w:val="20"/>
                <w:szCs w:val="20"/>
              </w:rPr>
              <w:t>Дрожжи</w:t>
            </w:r>
          </w:p>
        </w:tc>
        <w:tc>
          <w:tcPr>
            <w:tcW w:w="974" w:type="dxa"/>
          </w:tcPr>
          <w:p w:rsidR="00F0799E" w:rsidRDefault="00F0799E" w:rsidP="00F0799E">
            <w:r w:rsidRPr="00824B79">
              <w:rPr>
                <w:rFonts w:ascii="GHEA Grapalat" w:hAnsi="GHEA Grapalat"/>
                <w:sz w:val="16"/>
                <w:szCs w:val="16"/>
              </w:rPr>
              <w:t>... %</w:t>
            </w:r>
          </w:p>
        </w:tc>
        <w:tc>
          <w:tcPr>
            <w:tcW w:w="987" w:type="dxa"/>
          </w:tcPr>
          <w:p w:rsidR="00F0799E" w:rsidRDefault="00F0799E" w:rsidP="00F0799E">
            <w:r w:rsidRPr="00824B79">
              <w:rPr>
                <w:rFonts w:ascii="GHEA Grapalat" w:hAnsi="GHEA Grapalat"/>
                <w:sz w:val="16"/>
                <w:szCs w:val="16"/>
              </w:rPr>
              <w:t>... %</w:t>
            </w:r>
          </w:p>
        </w:tc>
        <w:tc>
          <w:tcPr>
            <w:tcW w:w="700" w:type="dxa"/>
          </w:tcPr>
          <w:p w:rsidR="00F0799E" w:rsidRDefault="00F0799E" w:rsidP="00F0799E">
            <w:r w:rsidRPr="00824B79">
              <w:rPr>
                <w:rFonts w:ascii="GHEA Grapalat" w:hAnsi="GHEA Grapalat"/>
                <w:sz w:val="16"/>
                <w:szCs w:val="16"/>
              </w:rPr>
              <w:t>... %</w:t>
            </w:r>
          </w:p>
        </w:tc>
        <w:tc>
          <w:tcPr>
            <w:tcW w:w="844" w:type="dxa"/>
          </w:tcPr>
          <w:p w:rsidR="00F0799E" w:rsidRDefault="00F0799E" w:rsidP="00F0799E">
            <w:r w:rsidRPr="00824B79">
              <w:rPr>
                <w:rFonts w:ascii="GHEA Grapalat" w:hAnsi="GHEA Grapalat"/>
                <w:sz w:val="16"/>
                <w:szCs w:val="16"/>
              </w:rPr>
              <w:t>... %</w:t>
            </w:r>
          </w:p>
        </w:tc>
        <w:tc>
          <w:tcPr>
            <w:tcW w:w="538" w:type="dxa"/>
          </w:tcPr>
          <w:p w:rsidR="00F0799E" w:rsidRDefault="00F0799E" w:rsidP="00F0799E">
            <w:r w:rsidRPr="00824B79">
              <w:rPr>
                <w:rFonts w:ascii="GHEA Grapalat" w:hAnsi="GHEA Grapalat"/>
                <w:sz w:val="16"/>
                <w:szCs w:val="16"/>
              </w:rPr>
              <w:t>... %</w:t>
            </w:r>
          </w:p>
        </w:tc>
        <w:tc>
          <w:tcPr>
            <w:tcW w:w="606" w:type="dxa"/>
          </w:tcPr>
          <w:p w:rsidR="00F0799E" w:rsidRDefault="00F0799E" w:rsidP="00F0799E">
            <w:r w:rsidRPr="00824B79">
              <w:rPr>
                <w:rFonts w:ascii="GHEA Grapalat" w:hAnsi="GHEA Grapalat"/>
                <w:sz w:val="16"/>
                <w:szCs w:val="16"/>
              </w:rPr>
              <w:t>... %</w:t>
            </w:r>
          </w:p>
        </w:tc>
        <w:tc>
          <w:tcPr>
            <w:tcW w:w="704" w:type="dxa"/>
          </w:tcPr>
          <w:p w:rsidR="00F0799E" w:rsidRDefault="00F0799E" w:rsidP="00F0799E">
            <w:r w:rsidRPr="00824B79">
              <w:rPr>
                <w:rFonts w:ascii="GHEA Grapalat" w:hAnsi="GHEA Grapalat"/>
                <w:sz w:val="16"/>
                <w:szCs w:val="16"/>
              </w:rPr>
              <w:t>... %</w:t>
            </w:r>
          </w:p>
        </w:tc>
        <w:tc>
          <w:tcPr>
            <w:tcW w:w="832" w:type="dxa"/>
          </w:tcPr>
          <w:p w:rsidR="00F0799E" w:rsidRDefault="00F0799E" w:rsidP="00F0799E">
            <w:r w:rsidRPr="00824B79">
              <w:rPr>
                <w:rFonts w:ascii="GHEA Grapalat" w:hAnsi="GHEA Grapalat"/>
                <w:sz w:val="16"/>
                <w:szCs w:val="16"/>
              </w:rPr>
              <w:t>... %</w:t>
            </w:r>
          </w:p>
        </w:tc>
        <w:tc>
          <w:tcPr>
            <w:tcW w:w="868" w:type="dxa"/>
          </w:tcPr>
          <w:p w:rsidR="00F0799E" w:rsidRDefault="00F0799E" w:rsidP="00F0799E">
            <w:r w:rsidRPr="00824B79">
              <w:rPr>
                <w:rFonts w:ascii="GHEA Grapalat" w:hAnsi="GHEA Grapalat"/>
                <w:sz w:val="16"/>
                <w:szCs w:val="16"/>
              </w:rPr>
              <w:t>... %</w:t>
            </w:r>
          </w:p>
        </w:tc>
        <w:tc>
          <w:tcPr>
            <w:tcW w:w="853" w:type="dxa"/>
          </w:tcPr>
          <w:p w:rsidR="00F0799E" w:rsidRDefault="00F0799E" w:rsidP="00F0799E">
            <w:r w:rsidRPr="00824B79">
              <w:rPr>
                <w:rFonts w:ascii="GHEA Grapalat" w:hAnsi="GHEA Grapalat"/>
                <w:sz w:val="16"/>
                <w:szCs w:val="16"/>
              </w:rPr>
              <w:t>... %</w:t>
            </w:r>
          </w:p>
        </w:tc>
        <w:tc>
          <w:tcPr>
            <w:tcW w:w="975" w:type="dxa"/>
          </w:tcPr>
          <w:p w:rsidR="00F0799E" w:rsidRDefault="00F0799E" w:rsidP="00F0799E">
            <w:r w:rsidRPr="00824B79">
              <w:rPr>
                <w:rFonts w:ascii="GHEA Grapalat" w:hAnsi="GHEA Grapalat"/>
                <w:sz w:val="16"/>
                <w:szCs w:val="16"/>
              </w:rPr>
              <w:t>... %</w:t>
            </w:r>
          </w:p>
        </w:tc>
        <w:tc>
          <w:tcPr>
            <w:tcW w:w="854" w:type="dxa"/>
          </w:tcPr>
          <w:p w:rsidR="00F0799E" w:rsidRDefault="00F0799E" w:rsidP="00F0799E">
            <w:r w:rsidRPr="00824B79">
              <w:rPr>
                <w:rFonts w:ascii="GHEA Grapalat" w:hAnsi="GHEA Grapalat"/>
                <w:sz w:val="16"/>
                <w:szCs w:val="16"/>
              </w:rPr>
              <w:t>... %</w:t>
            </w:r>
          </w:p>
        </w:tc>
        <w:tc>
          <w:tcPr>
            <w:tcW w:w="799" w:type="dxa"/>
          </w:tcPr>
          <w:p w:rsidR="00F0799E" w:rsidRDefault="00F0799E" w:rsidP="00F0799E">
            <w:r w:rsidRPr="00824B79">
              <w:rPr>
                <w:rFonts w:ascii="GHEA Grapalat" w:hAnsi="GHEA Grapalat"/>
                <w:sz w:val="16"/>
                <w:szCs w:val="16"/>
              </w:rPr>
              <w:t>... %</w:t>
            </w:r>
          </w:p>
        </w:tc>
      </w:tr>
      <w:tr w:rsidR="00F0799E" w:rsidRPr="00B138F3" w:rsidTr="00F0799E">
        <w:trPr>
          <w:trHeight w:val="404"/>
          <w:jc w:val="center"/>
        </w:trPr>
        <w:tc>
          <w:tcPr>
            <w:tcW w:w="1703" w:type="dxa"/>
            <w:tcBorders>
              <w:right w:val="single" w:sz="4" w:space="0" w:color="auto"/>
            </w:tcBorders>
          </w:tcPr>
          <w:p w:rsidR="00F0799E" w:rsidRPr="00D25086" w:rsidRDefault="00F0799E" w:rsidP="00F0799E">
            <w:pPr>
              <w:pStyle w:val="aff3"/>
              <w:widowControl w:val="0"/>
              <w:numPr>
                <w:ilvl w:val="0"/>
                <w:numId w:val="14"/>
              </w:numPr>
              <w:jc w:val="center"/>
              <w:rPr>
                <w:rFonts w:ascii="GHEA Grapalat" w:hAnsi="GHEA Grapalat"/>
                <w:sz w:val="16"/>
                <w:szCs w:val="16"/>
              </w:rPr>
            </w:pPr>
          </w:p>
        </w:tc>
        <w:tc>
          <w:tcPr>
            <w:tcW w:w="1531" w:type="dxa"/>
            <w:tcBorders>
              <w:top w:val="single" w:sz="4" w:space="0" w:color="auto"/>
              <w:left w:val="single" w:sz="4" w:space="0" w:color="auto"/>
              <w:bottom w:val="single" w:sz="4" w:space="0" w:color="auto"/>
              <w:right w:val="single" w:sz="4" w:space="0" w:color="auto"/>
            </w:tcBorders>
            <w:shd w:val="clear" w:color="auto" w:fill="auto"/>
            <w:vAlign w:val="center"/>
          </w:tcPr>
          <w:p w:rsidR="00F0799E" w:rsidRPr="00602AF2" w:rsidRDefault="00F0799E" w:rsidP="00F0799E">
            <w:pPr>
              <w:jc w:val="center"/>
              <w:rPr>
                <w:rFonts w:ascii="GHEA Grapalat" w:hAnsi="GHEA Grapalat"/>
                <w:color w:val="000000"/>
                <w:sz w:val="20"/>
                <w:szCs w:val="20"/>
              </w:rPr>
            </w:pPr>
            <w:r>
              <w:rPr>
                <w:rFonts w:ascii="Calibri" w:hAnsi="Calibri"/>
                <w:color w:val="000000"/>
                <w:sz w:val="20"/>
                <w:szCs w:val="20"/>
              </w:rPr>
              <w:t>15872600</w:t>
            </w:r>
          </w:p>
        </w:tc>
        <w:tc>
          <w:tcPr>
            <w:tcW w:w="2137" w:type="dxa"/>
            <w:tcBorders>
              <w:top w:val="single" w:sz="4" w:space="0" w:color="auto"/>
              <w:left w:val="single" w:sz="4" w:space="0" w:color="auto"/>
              <w:bottom w:val="single" w:sz="4" w:space="0" w:color="auto"/>
              <w:right w:val="single" w:sz="4" w:space="0" w:color="auto"/>
            </w:tcBorders>
            <w:shd w:val="clear" w:color="auto" w:fill="auto"/>
            <w:vAlign w:val="center"/>
          </w:tcPr>
          <w:p w:rsidR="00F0799E" w:rsidRPr="00602AF2" w:rsidRDefault="00F0799E" w:rsidP="00F0799E">
            <w:pPr>
              <w:jc w:val="center"/>
              <w:rPr>
                <w:rFonts w:ascii="GHEA Grapalat" w:hAnsi="GHEA Grapalat" w:cs="Sylfaen"/>
                <w:color w:val="000000"/>
                <w:sz w:val="20"/>
                <w:szCs w:val="20"/>
              </w:rPr>
            </w:pPr>
            <w:r>
              <w:rPr>
                <w:rFonts w:ascii="Sylfaen" w:hAnsi="Sylfaen" w:cs="Sylfaen"/>
                <w:color w:val="000000"/>
                <w:sz w:val="20"/>
                <w:szCs w:val="20"/>
              </w:rPr>
              <w:t>Газировка</w:t>
            </w:r>
          </w:p>
        </w:tc>
        <w:tc>
          <w:tcPr>
            <w:tcW w:w="974" w:type="dxa"/>
          </w:tcPr>
          <w:p w:rsidR="00F0799E" w:rsidRDefault="00F0799E" w:rsidP="00F0799E">
            <w:r w:rsidRPr="00824B79">
              <w:rPr>
                <w:rFonts w:ascii="GHEA Grapalat" w:hAnsi="GHEA Grapalat"/>
                <w:sz w:val="16"/>
                <w:szCs w:val="16"/>
              </w:rPr>
              <w:t>... %</w:t>
            </w:r>
          </w:p>
        </w:tc>
        <w:tc>
          <w:tcPr>
            <w:tcW w:w="987" w:type="dxa"/>
          </w:tcPr>
          <w:p w:rsidR="00F0799E" w:rsidRDefault="00F0799E" w:rsidP="00F0799E">
            <w:r w:rsidRPr="00824B79">
              <w:rPr>
                <w:rFonts w:ascii="GHEA Grapalat" w:hAnsi="GHEA Grapalat"/>
                <w:sz w:val="16"/>
                <w:szCs w:val="16"/>
              </w:rPr>
              <w:t>... %</w:t>
            </w:r>
          </w:p>
        </w:tc>
        <w:tc>
          <w:tcPr>
            <w:tcW w:w="700" w:type="dxa"/>
          </w:tcPr>
          <w:p w:rsidR="00F0799E" w:rsidRDefault="00F0799E" w:rsidP="00F0799E">
            <w:r w:rsidRPr="00824B79">
              <w:rPr>
                <w:rFonts w:ascii="GHEA Grapalat" w:hAnsi="GHEA Grapalat"/>
                <w:sz w:val="16"/>
                <w:szCs w:val="16"/>
              </w:rPr>
              <w:t>... %</w:t>
            </w:r>
          </w:p>
        </w:tc>
        <w:tc>
          <w:tcPr>
            <w:tcW w:w="844" w:type="dxa"/>
          </w:tcPr>
          <w:p w:rsidR="00F0799E" w:rsidRDefault="00F0799E" w:rsidP="00F0799E">
            <w:r w:rsidRPr="00824B79">
              <w:rPr>
                <w:rFonts w:ascii="GHEA Grapalat" w:hAnsi="GHEA Grapalat"/>
                <w:sz w:val="16"/>
                <w:szCs w:val="16"/>
              </w:rPr>
              <w:t>... %</w:t>
            </w:r>
          </w:p>
        </w:tc>
        <w:tc>
          <w:tcPr>
            <w:tcW w:w="538" w:type="dxa"/>
          </w:tcPr>
          <w:p w:rsidR="00F0799E" w:rsidRDefault="00F0799E" w:rsidP="00F0799E">
            <w:r w:rsidRPr="00824B79">
              <w:rPr>
                <w:rFonts w:ascii="GHEA Grapalat" w:hAnsi="GHEA Grapalat"/>
                <w:sz w:val="16"/>
                <w:szCs w:val="16"/>
              </w:rPr>
              <w:t>... %</w:t>
            </w:r>
          </w:p>
        </w:tc>
        <w:tc>
          <w:tcPr>
            <w:tcW w:w="606" w:type="dxa"/>
          </w:tcPr>
          <w:p w:rsidR="00F0799E" w:rsidRDefault="00F0799E" w:rsidP="00F0799E">
            <w:r w:rsidRPr="00824B79">
              <w:rPr>
                <w:rFonts w:ascii="GHEA Grapalat" w:hAnsi="GHEA Grapalat"/>
                <w:sz w:val="16"/>
                <w:szCs w:val="16"/>
              </w:rPr>
              <w:t>... %</w:t>
            </w:r>
          </w:p>
        </w:tc>
        <w:tc>
          <w:tcPr>
            <w:tcW w:w="704" w:type="dxa"/>
          </w:tcPr>
          <w:p w:rsidR="00F0799E" w:rsidRDefault="00F0799E" w:rsidP="00F0799E">
            <w:r w:rsidRPr="00824B79">
              <w:rPr>
                <w:rFonts w:ascii="GHEA Grapalat" w:hAnsi="GHEA Grapalat"/>
                <w:sz w:val="16"/>
                <w:szCs w:val="16"/>
              </w:rPr>
              <w:t>... %</w:t>
            </w:r>
          </w:p>
        </w:tc>
        <w:tc>
          <w:tcPr>
            <w:tcW w:w="832" w:type="dxa"/>
          </w:tcPr>
          <w:p w:rsidR="00F0799E" w:rsidRDefault="00F0799E" w:rsidP="00F0799E">
            <w:r w:rsidRPr="00824B79">
              <w:rPr>
                <w:rFonts w:ascii="GHEA Grapalat" w:hAnsi="GHEA Grapalat"/>
                <w:sz w:val="16"/>
                <w:szCs w:val="16"/>
              </w:rPr>
              <w:t>... %</w:t>
            </w:r>
          </w:p>
        </w:tc>
        <w:tc>
          <w:tcPr>
            <w:tcW w:w="868" w:type="dxa"/>
          </w:tcPr>
          <w:p w:rsidR="00F0799E" w:rsidRDefault="00F0799E" w:rsidP="00F0799E">
            <w:r w:rsidRPr="00824B79">
              <w:rPr>
                <w:rFonts w:ascii="GHEA Grapalat" w:hAnsi="GHEA Grapalat"/>
                <w:sz w:val="16"/>
                <w:szCs w:val="16"/>
              </w:rPr>
              <w:t>... %</w:t>
            </w:r>
          </w:p>
        </w:tc>
        <w:tc>
          <w:tcPr>
            <w:tcW w:w="853" w:type="dxa"/>
          </w:tcPr>
          <w:p w:rsidR="00F0799E" w:rsidRDefault="00F0799E" w:rsidP="00F0799E">
            <w:r w:rsidRPr="00824B79">
              <w:rPr>
                <w:rFonts w:ascii="GHEA Grapalat" w:hAnsi="GHEA Grapalat"/>
                <w:sz w:val="16"/>
                <w:szCs w:val="16"/>
              </w:rPr>
              <w:t>... %</w:t>
            </w:r>
          </w:p>
        </w:tc>
        <w:tc>
          <w:tcPr>
            <w:tcW w:w="975" w:type="dxa"/>
          </w:tcPr>
          <w:p w:rsidR="00F0799E" w:rsidRDefault="00F0799E" w:rsidP="00F0799E">
            <w:r w:rsidRPr="00824B79">
              <w:rPr>
                <w:rFonts w:ascii="GHEA Grapalat" w:hAnsi="GHEA Grapalat"/>
                <w:sz w:val="16"/>
                <w:szCs w:val="16"/>
              </w:rPr>
              <w:t>... %</w:t>
            </w:r>
          </w:p>
        </w:tc>
        <w:tc>
          <w:tcPr>
            <w:tcW w:w="854" w:type="dxa"/>
          </w:tcPr>
          <w:p w:rsidR="00F0799E" w:rsidRDefault="00F0799E" w:rsidP="00F0799E">
            <w:r w:rsidRPr="00824B79">
              <w:rPr>
                <w:rFonts w:ascii="GHEA Grapalat" w:hAnsi="GHEA Grapalat"/>
                <w:sz w:val="16"/>
                <w:szCs w:val="16"/>
              </w:rPr>
              <w:t>... %</w:t>
            </w:r>
          </w:p>
        </w:tc>
        <w:tc>
          <w:tcPr>
            <w:tcW w:w="799" w:type="dxa"/>
          </w:tcPr>
          <w:p w:rsidR="00F0799E" w:rsidRDefault="00F0799E" w:rsidP="00F0799E">
            <w:r w:rsidRPr="00824B79">
              <w:rPr>
                <w:rFonts w:ascii="GHEA Grapalat" w:hAnsi="GHEA Grapalat"/>
                <w:sz w:val="16"/>
                <w:szCs w:val="16"/>
              </w:rPr>
              <w:t>... %</w:t>
            </w:r>
          </w:p>
        </w:tc>
      </w:tr>
      <w:tr w:rsidR="00F0799E" w:rsidRPr="00B138F3" w:rsidTr="00F0799E">
        <w:trPr>
          <w:trHeight w:val="404"/>
          <w:jc w:val="center"/>
        </w:trPr>
        <w:tc>
          <w:tcPr>
            <w:tcW w:w="1703" w:type="dxa"/>
            <w:tcBorders>
              <w:right w:val="single" w:sz="4" w:space="0" w:color="auto"/>
            </w:tcBorders>
          </w:tcPr>
          <w:p w:rsidR="00F0799E" w:rsidRPr="00D25086" w:rsidRDefault="00F0799E" w:rsidP="00F0799E">
            <w:pPr>
              <w:pStyle w:val="aff3"/>
              <w:widowControl w:val="0"/>
              <w:numPr>
                <w:ilvl w:val="0"/>
                <w:numId w:val="14"/>
              </w:numPr>
              <w:jc w:val="center"/>
              <w:rPr>
                <w:rFonts w:ascii="GHEA Grapalat" w:hAnsi="GHEA Grapalat"/>
                <w:sz w:val="16"/>
                <w:szCs w:val="16"/>
              </w:rPr>
            </w:pPr>
          </w:p>
        </w:tc>
        <w:tc>
          <w:tcPr>
            <w:tcW w:w="1531" w:type="dxa"/>
            <w:tcBorders>
              <w:top w:val="single" w:sz="4" w:space="0" w:color="auto"/>
              <w:left w:val="single" w:sz="4" w:space="0" w:color="auto"/>
              <w:bottom w:val="single" w:sz="4" w:space="0" w:color="auto"/>
              <w:right w:val="single" w:sz="4" w:space="0" w:color="auto"/>
            </w:tcBorders>
            <w:shd w:val="clear" w:color="auto" w:fill="auto"/>
            <w:vAlign w:val="center"/>
          </w:tcPr>
          <w:p w:rsidR="00F0799E" w:rsidRPr="00602AF2" w:rsidRDefault="00F0799E" w:rsidP="00F0799E">
            <w:pPr>
              <w:jc w:val="center"/>
              <w:rPr>
                <w:rFonts w:ascii="GHEA Grapalat" w:hAnsi="GHEA Grapalat"/>
                <w:color w:val="000000"/>
                <w:sz w:val="20"/>
                <w:szCs w:val="20"/>
              </w:rPr>
            </w:pPr>
            <w:r>
              <w:rPr>
                <w:rFonts w:ascii="Calibri" w:hAnsi="Calibri"/>
                <w:color w:val="000000"/>
                <w:sz w:val="20"/>
                <w:szCs w:val="20"/>
              </w:rPr>
              <w:t>15841100</w:t>
            </w:r>
          </w:p>
        </w:tc>
        <w:tc>
          <w:tcPr>
            <w:tcW w:w="2137" w:type="dxa"/>
            <w:tcBorders>
              <w:top w:val="single" w:sz="4" w:space="0" w:color="auto"/>
              <w:left w:val="single" w:sz="4" w:space="0" w:color="auto"/>
              <w:bottom w:val="single" w:sz="4" w:space="0" w:color="auto"/>
              <w:right w:val="single" w:sz="4" w:space="0" w:color="auto"/>
            </w:tcBorders>
            <w:shd w:val="clear" w:color="auto" w:fill="auto"/>
            <w:vAlign w:val="center"/>
          </w:tcPr>
          <w:p w:rsidR="00F0799E" w:rsidRPr="00602AF2" w:rsidRDefault="00F0799E" w:rsidP="00F0799E">
            <w:pPr>
              <w:jc w:val="center"/>
              <w:rPr>
                <w:rFonts w:ascii="GHEA Grapalat" w:hAnsi="GHEA Grapalat" w:cs="Sylfaen"/>
                <w:color w:val="000000"/>
                <w:sz w:val="20"/>
                <w:szCs w:val="20"/>
              </w:rPr>
            </w:pPr>
            <w:r>
              <w:rPr>
                <w:rFonts w:ascii="Sylfaen" w:hAnsi="Sylfaen" w:cs="Sylfaen"/>
                <w:color w:val="000000"/>
                <w:sz w:val="20"/>
                <w:szCs w:val="20"/>
              </w:rPr>
              <w:t>Какао</w:t>
            </w:r>
          </w:p>
        </w:tc>
        <w:tc>
          <w:tcPr>
            <w:tcW w:w="974" w:type="dxa"/>
          </w:tcPr>
          <w:p w:rsidR="00F0799E" w:rsidRDefault="00F0799E" w:rsidP="00F0799E">
            <w:r w:rsidRPr="00824B79">
              <w:rPr>
                <w:rFonts w:ascii="GHEA Grapalat" w:hAnsi="GHEA Grapalat"/>
                <w:sz w:val="16"/>
                <w:szCs w:val="16"/>
              </w:rPr>
              <w:t>... %</w:t>
            </w:r>
          </w:p>
        </w:tc>
        <w:tc>
          <w:tcPr>
            <w:tcW w:w="987" w:type="dxa"/>
          </w:tcPr>
          <w:p w:rsidR="00F0799E" w:rsidRDefault="00F0799E" w:rsidP="00F0799E">
            <w:r w:rsidRPr="00824B79">
              <w:rPr>
                <w:rFonts w:ascii="GHEA Grapalat" w:hAnsi="GHEA Grapalat"/>
                <w:sz w:val="16"/>
                <w:szCs w:val="16"/>
              </w:rPr>
              <w:t>... %</w:t>
            </w:r>
          </w:p>
        </w:tc>
        <w:tc>
          <w:tcPr>
            <w:tcW w:w="700" w:type="dxa"/>
          </w:tcPr>
          <w:p w:rsidR="00F0799E" w:rsidRDefault="00F0799E" w:rsidP="00F0799E">
            <w:r w:rsidRPr="00824B79">
              <w:rPr>
                <w:rFonts w:ascii="GHEA Grapalat" w:hAnsi="GHEA Grapalat"/>
                <w:sz w:val="16"/>
                <w:szCs w:val="16"/>
              </w:rPr>
              <w:t>... %</w:t>
            </w:r>
          </w:p>
        </w:tc>
        <w:tc>
          <w:tcPr>
            <w:tcW w:w="844" w:type="dxa"/>
          </w:tcPr>
          <w:p w:rsidR="00F0799E" w:rsidRDefault="00F0799E" w:rsidP="00F0799E">
            <w:r w:rsidRPr="00824B79">
              <w:rPr>
                <w:rFonts w:ascii="GHEA Grapalat" w:hAnsi="GHEA Grapalat"/>
                <w:sz w:val="16"/>
                <w:szCs w:val="16"/>
              </w:rPr>
              <w:t>... %</w:t>
            </w:r>
          </w:p>
        </w:tc>
        <w:tc>
          <w:tcPr>
            <w:tcW w:w="538" w:type="dxa"/>
          </w:tcPr>
          <w:p w:rsidR="00F0799E" w:rsidRDefault="00F0799E" w:rsidP="00F0799E">
            <w:r w:rsidRPr="00824B79">
              <w:rPr>
                <w:rFonts w:ascii="GHEA Grapalat" w:hAnsi="GHEA Grapalat"/>
                <w:sz w:val="16"/>
                <w:szCs w:val="16"/>
              </w:rPr>
              <w:t>... %</w:t>
            </w:r>
          </w:p>
        </w:tc>
        <w:tc>
          <w:tcPr>
            <w:tcW w:w="606" w:type="dxa"/>
          </w:tcPr>
          <w:p w:rsidR="00F0799E" w:rsidRDefault="00F0799E" w:rsidP="00F0799E">
            <w:r w:rsidRPr="00824B79">
              <w:rPr>
                <w:rFonts w:ascii="GHEA Grapalat" w:hAnsi="GHEA Grapalat"/>
                <w:sz w:val="16"/>
                <w:szCs w:val="16"/>
              </w:rPr>
              <w:t>... %</w:t>
            </w:r>
          </w:p>
        </w:tc>
        <w:tc>
          <w:tcPr>
            <w:tcW w:w="704" w:type="dxa"/>
          </w:tcPr>
          <w:p w:rsidR="00F0799E" w:rsidRDefault="00F0799E" w:rsidP="00F0799E">
            <w:r w:rsidRPr="00824B79">
              <w:rPr>
                <w:rFonts w:ascii="GHEA Grapalat" w:hAnsi="GHEA Grapalat"/>
                <w:sz w:val="16"/>
                <w:szCs w:val="16"/>
              </w:rPr>
              <w:t>... %</w:t>
            </w:r>
          </w:p>
        </w:tc>
        <w:tc>
          <w:tcPr>
            <w:tcW w:w="832" w:type="dxa"/>
          </w:tcPr>
          <w:p w:rsidR="00F0799E" w:rsidRDefault="00F0799E" w:rsidP="00F0799E">
            <w:r w:rsidRPr="00824B79">
              <w:rPr>
                <w:rFonts w:ascii="GHEA Grapalat" w:hAnsi="GHEA Grapalat"/>
                <w:sz w:val="16"/>
                <w:szCs w:val="16"/>
              </w:rPr>
              <w:t>... %</w:t>
            </w:r>
          </w:p>
        </w:tc>
        <w:tc>
          <w:tcPr>
            <w:tcW w:w="868" w:type="dxa"/>
          </w:tcPr>
          <w:p w:rsidR="00F0799E" w:rsidRDefault="00F0799E" w:rsidP="00F0799E">
            <w:r w:rsidRPr="00824B79">
              <w:rPr>
                <w:rFonts w:ascii="GHEA Grapalat" w:hAnsi="GHEA Grapalat"/>
                <w:sz w:val="16"/>
                <w:szCs w:val="16"/>
              </w:rPr>
              <w:t>... %</w:t>
            </w:r>
          </w:p>
        </w:tc>
        <w:tc>
          <w:tcPr>
            <w:tcW w:w="853" w:type="dxa"/>
          </w:tcPr>
          <w:p w:rsidR="00F0799E" w:rsidRDefault="00F0799E" w:rsidP="00F0799E">
            <w:r w:rsidRPr="00824B79">
              <w:rPr>
                <w:rFonts w:ascii="GHEA Grapalat" w:hAnsi="GHEA Grapalat"/>
                <w:sz w:val="16"/>
                <w:szCs w:val="16"/>
              </w:rPr>
              <w:t>... %</w:t>
            </w:r>
          </w:p>
        </w:tc>
        <w:tc>
          <w:tcPr>
            <w:tcW w:w="975" w:type="dxa"/>
          </w:tcPr>
          <w:p w:rsidR="00F0799E" w:rsidRDefault="00F0799E" w:rsidP="00F0799E">
            <w:r w:rsidRPr="00824B79">
              <w:rPr>
                <w:rFonts w:ascii="GHEA Grapalat" w:hAnsi="GHEA Grapalat"/>
                <w:sz w:val="16"/>
                <w:szCs w:val="16"/>
              </w:rPr>
              <w:t>... %</w:t>
            </w:r>
          </w:p>
        </w:tc>
        <w:tc>
          <w:tcPr>
            <w:tcW w:w="854" w:type="dxa"/>
          </w:tcPr>
          <w:p w:rsidR="00F0799E" w:rsidRDefault="00F0799E" w:rsidP="00F0799E">
            <w:r w:rsidRPr="00824B79">
              <w:rPr>
                <w:rFonts w:ascii="GHEA Grapalat" w:hAnsi="GHEA Grapalat"/>
                <w:sz w:val="16"/>
                <w:szCs w:val="16"/>
              </w:rPr>
              <w:t>... %</w:t>
            </w:r>
          </w:p>
        </w:tc>
        <w:tc>
          <w:tcPr>
            <w:tcW w:w="799" w:type="dxa"/>
          </w:tcPr>
          <w:p w:rsidR="00F0799E" w:rsidRDefault="00F0799E" w:rsidP="00F0799E">
            <w:r w:rsidRPr="00824B79">
              <w:rPr>
                <w:rFonts w:ascii="GHEA Grapalat" w:hAnsi="GHEA Grapalat"/>
                <w:sz w:val="16"/>
                <w:szCs w:val="16"/>
              </w:rPr>
              <w:t>... %</w:t>
            </w:r>
          </w:p>
        </w:tc>
      </w:tr>
      <w:tr w:rsidR="00F0799E" w:rsidRPr="00B138F3" w:rsidTr="00F0799E">
        <w:trPr>
          <w:trHeight w:val="404"/>
          <w:jc w:val="center"/>
        </w:trPr>
        <w:tc>
          <w:tcPr>
            <w:tcW w:w="1703" w:type="dxa"/>
            <w:tcBorders>
              <w:right w:val="single" w:sz="4" w:space="0" w:color="auto"/>
            </w:tcBorders>
          </w:tcPr>
          <w:p w:rsidR="00F0799E" w:rsidRPr="00D25086" w:rsidRDefault="00F0799E" w:rsidP="00F0799E">
            <w:pPr>
              <w:pStyle w:val="aff3"/>
              <w:widowControl w:val="0"/>
              <w:numPr>
                <w:ilvl w:val="0"/>
                <w:numId w:val="14"/>
              </w:numPr>
              <w:jc w:val="center"/>
              <w:rPr>
                <w:rFonts w:ascii="GHEA Grapalat" w:hAnsi="GHEA Grapalat"/>
                <w:sz w:val="16"/>
                <w:szCs w:val="16"/>
              </w:rPr>
            </w:pPr>
          </w:p>
        </w:tc>
        <w:tc>
          <w:tcPr>
            <w:tcW w:w="1531" w:type="dxa"/>
            <w:tcBorders>
              <w:top w:val="single" w:sz="4" w:space="0" w:color="auto"/>
              <w:left w:val="single" w:sz="4" w:space="0" w:color="auto"/>
              <w:bottom w:val="single" w:sz="4" w:space="0" w:color="auto"/>
              <w:right w:val="single" w:sz="4" w:space="0" w:color="auto"/>
            </w:tcBorders>
            <w:shd w:val="clear" w:color="auto" w:fill="auto"/>
            <w:vAlign w:val="center"/>
          </w:tcPr>
          <w:p w:rsidR="00F0799E" w:rsidRPr="00602AF2" w:rsidRDefault="00F0799E" w:rsidP="00F0799E">
            <w:pPr>
              <w:jc w:val="center"/>
              <w:rPr>
                <w:rFonts w:ascii="GHEA Grapalat" w:hAnsi="GHEA Grapalat"/>
                <w:color w:val="000000"/>
                <w:sz w:val="20"/>
                <w:szCs w:val="20"/>
              </w:rPr>
            </w:pPr>
            <w:r>
              <w:rPr>
                <w:rFonts w:ascii="Calibri" w:hAnsi="Calibri"/>
                <w:color w:val="000000"/>
                <w:sz w:val="20"/>
                <w:szCs w:val="20"/>
              </w:rPr>
              <w:t>15871256</w:t>
            </w:r>
          </w:p>
        </w:tc>
        <w:tc>
          <w:tcPr>
            <w:tcW w:w="2137" w:type="dxa"/>
            <w:tcBorders>
              <w:top w:val="single" w:sz="4" w:space="0" w:color="auto"/>
              <w:left w:val="single" w:sz="4" w:space="0" w:color="auto"/>
              <w:bottom w:val="single" w:sz="4" w:space="0" w:color="auto"/>
              <w:right w:val="single" w:sz="4" w:space="0" w:color="auto"/>
            </w:tcBorders>
            <w:shd w:val="clear" w:color="auto" w:fill="auto"/>
            <w:vAlign w:val="center"/>
          </w:tcPr>
          <w:p w:rsidR="00F0799E" w:rsidRPr="00602AF2" w:rsidRDefault="00F0799E" w:rsidP="00F0799E">
            <w:pPr>
              <w:jc w:val="center"/>
              <w:rPr>
                <w:rFonts w:ascii="GHEA Grapalat" w:hAnsi="GHEA Grapalat" w:cs="Sylfaen"/>
                <w:color w:val="000000"/>
                <w:sz w:val="20"/>
                <w:szCs w:val="20"/>
              </w:rPr>
            </w:pPr>
            <w:r>
              <w:rPr>
                <w:rFonts w:ascii="Sylfaen" w:hAnsi="Sylfaen" w:cs="Sylfaen"/>
                <w:color w:val="000000"/>
                <w:sz w:val="20"/>
                <w:szCs w:val="20"/>
              </w:rPr>
              <w:t>Специи</w:t>
            </w:r>
            <w:r>
              <w:rPr>
                <w:rFonts w:ascii="Calibri" w:hAnsi="Calibri"/>
                <w:color w:val="000000"/>
                <w:sz w:val="20"/>
                <w:szCs w:val="20"/>
              </w:rPr>
              <w:t>/</w:t>
            </w:r>
            <w:r>
              <w:rPr>
                <w:rFonts w:ascii="Sylfaen" w:hAnsi="Sylfaen" w:cs="Sylfaen"/>
                <w:color w:val="000000"/>
                <w:sz w:val="20"/>
                <w:szCs w:val="20"/>
              </w:rPr>
              <w:t>красный</w:t>
            </w:r>
            <w:r>
              <w:rPr>
                <w:rFonts w:ascii="Calibri" w:hAnsi="Calibri"/>
                <w:color w:val="000000"/>
                <w:sz w:val="20"/>
                <w:szCs w:val="20"/>
              </w:rPr>
              <w:t xml:space="preserve"> </w:t>
            </w:r>
            <w:r>
              <w:rPr>
                <w:rFonts w:ascii="Sylfaen" w:hAnsi="Sylfaen" w:cs="Sylfaen"/>
                <w:color w:val="000000"/>
                <w:sz w:val="20"/>
                <w:szCs w:val="20"/>
              </w:rPr>
              <w:t>и</w:t>
            </w:r>
            <w:r>
              <w:rPr>
                <w:rFonts w:ascii="Calibri" w:hAnsi="Calibri"/>
                <w:color w:val="000000"/>
                <w:sz w:val="20"/>
                <w:szCs w:val="20"/>
              </w:rPr>
              <w:t xml:space="preserve"> </w:t>
            </w:r>
            <w:r>
              <w:rPr>
                <w:rFonts w:ascii="Sylfaen" w:hAnsi="Sylfaen" w:cs="Sylfaen"/>
                <w:color w:val="000000"/>
                <w:sz w:val="20"/>
                <w:szCs w:val="20"/>
              </w:rPr>
              <w:t>черный</w:t>
            </w:r>
            <w:r>
              <w:rPr>
                <w:rFonts w:ascii="Calibri" w:hAnsi="Calibri"/>
                <w:color w:val="000000"/>
                <w:sz w:val="20"/>
                <w:szCs w:val="20"/>
              </w:rPr>
              <w:t xml:space="preserve"> </w:t>
            </w:r>
            <w:r>
              <w:rPr>
                <w:rFonts w:ascii="Sylfaen" w:hAnsi="Sylfaen" w:cs="Sylfaen"/>
                <w:color w:val="000000"/>
                <w:sz w:val="20"/>
                <w:szCs w:val="20"/>
              </w:rPr>
              <w:t>перец</w:t>
            </w:r>
          </w:p>
        </w:tc>
        <w:tc>
          <w:tcPr>
            <w:tcW w:w="974" w:type="dxa"/>
          </w:tcPr>
          <w:p w:rsidR="00F0799E" w:rsidRDefault="00F0799E" w:rsidP="00F0799E">
            <w:r w:rsidRPr="00824B79">
              <w:rPr>
                <w:rFonts w:ascii="GHEA Grapalat" w:hAnsi="GHEA Grapalat"/>
                <w:sz w:val="16"/>
                <w:szCs w:val="16"/>
              </w:rPr>
              <w:t>... %</w:t>
            </w:r>
          </w:p>
        </w:tc>
        <w:tc>
          <w:tcPr>
            <w:tcW w:w="987" w:type="dxa"/>
          </w:tcPr>
          <w:p w:rsidR="00F0799E" w:rsidRDefault="00F0799E" w:rsidP="00F0799E">
            <w:r w:rsidRPr="00824B79">
              <w:rPr>
                <w:rFonts w:ascii="GHEA Grapalat" w:hAnsi="GHEA Grapalat"/>
                <w:sz w:val="16"/>
                <w:szCs w:val="16"/>
              </w:rPr>
              <w:t>... %</w:t>
            </w:r>
          </w:p>
        </w:tc>
        <w:tc>
          <w:tcPr>
            <w:tcW w:w="700" w:type="dxa"/>
          </w:tcPr>
          <w:p w:rsidR="00F0799E" w:rsidRDefault="00F0799E" w:rsidP="00F0799E">
            <w:r w:rsidRPr="00824B79">
              <w:rPr>
                <w:rFonts w:ascii="GHEA Grapalat" w:hAnsi="GHEA Grapalat"/>
                <w:sz w:val="16"/>
                <w:szCs w:val="16"/>
              </w:rPr>
              <w:t>... %</w:t>
            </w:r>
          </w:p>
        </w:tc>
        <w:tc>
          <w:tcPr>
            <w:tcW w:w="844" w:type="dxa"/>
          </w:tcPr>
          <w:p w:rsidR="00F0799E" w:rsidRDefault="00F0799E" w:rsidP="00F0799E">
            <w:r w:rsidRPr="00824B79">
              <w:rPr>
                <w:rFonts w:ascii="GHEA Grapalat" w:hAnsi="GHEA Grapalat"/>
                <w:sz w:val="16"/>
                <w:szCs w:val="16"/>
              </w:rPr>
              <w:t>... %</w:t>
            </w:r>
          </w:p>
        </w:tc>
        <w:tc>
          <w:tcPr>
            <w:tcW w:w="538" w:type="dxa"/>
          </w:tcPr>
          <w:p w:rsidR="00F0799E" w:rsidRDefault="00F0799E" w:rsidP="00F0799E">
            <w:r w:rsidRPr="00824B79">
              <w:rPr>
                <w:rFonts w:ascii="GHEA Grapalat" w:hAnsi="GHEA Grapalat"/>
                <w:sz w:val="16"/>
                <w:szCs w:val="16"/>
              </w:rPr>
              <w:t>... %</w:t>
            </w:r>
          </w:p>
        </w:tc>
        <w:tc>
          <w:tcPr>
            <w:tcW w:w="606" w:type="dxa"/>
          </w:tcPr>
          <w:p w:rsidR="00F0799E" w:rsidRDefault="00F0799E" w:rsidP="00F0799E">
            <w:r w:rsidRPr="00824B79">
              <w:rPr>
                <w:rFonts w:ascii="GHEA Grapalat" w:hAnsi="GHEA Grapalat"/>
                <w:sz w:val="16"/>
                <w:szCs w:val="16"/>
              </w:rPr>
              <w:t>... %</w:t>
            </w:r>
          </w:p>
        </w:tc>
        <w:tc>
          <w:tcPr>
            <w:tcW w:w="704" w:type="dxa"/>
          </w:tcPr>
          <w:p w:rsidR="00F0799E" w:rsidRDefault="00F0799E" w:rsidP="00F0799E">
            <w:r w:rsidRPr="00824B79">
              <w:rPr>
                <w:rFonts w:ascii="GHEA Grapalat" w:hAnsi="GHEA Grapalat"/>
                <w:sz w:val="16"/>
                <w:szCs w:val="16"/>
              </w:rPr>
              <w:t>... %</w:t>
            </w:r>
          </w:p>
        </w:tc>
        <w:tc>
          <w:tcPr>
            <w:tcW w:w="832" w:type="dxa"/>
          </w:tcPr>
          <w:p w:rsidR="00F0799E" w:rsidRDefault="00F0799E" w:rsidP="00F0799E">
            <w:r w:rsidRPr="00824B79">
              <w:rPr>
                <w:rFonts w:ascii="GHEA Grapalat" w:hAnsi="GHEA Grapalat"/>
                <w:sz w:val="16"/>
                <w:szCs w:val="16"/>
              </w:rPr>
              <w:t>... %</w:t>
            </w:r>
          </w:p>
        </w:tc>
        <w:tc>
          <w:tcPr>
            <w:tcW w:w="868" w:type="dxa"/>
          </w:tcPr>
          <w:p w:rsidR="00F0799E" w:rsidRDefault="00F0799E" w:rsidP="00F0799E">
            <w:r w:rsidRPr="00824B79">
              <w:rPr>
                <w:rFonts w:ascii="GHEA Grapalat" w:hAnsi="GHEA Grapalat"/>
                <w:sz w:val="16"/>
                <w:szCs w:val="16"/>
              </w:rPr>
              <w:t>... %</w:t>
            </w:r>
          </w:p>
        </w:tc>
        <w:tc>
          <w:tcPr>
            <w:tcW w:w="853" w:type="dxa"/>
          </w:tcPr>
          <w:p w:rsidR="00F0799E" w:rsidRDefault="00F0799E" w:rsidP="00F0799E">
            <w:r w:rsidRPr="00824B79">
              <w:rPr>
                <w:rFonts w:ascii="GHEA Grapalat" w:hAnsi="GHEA Grapalat"/>
                <w:sz w:val="16"/>
                <w:szCs w:val="16"/>
              </w:rPr>
              <w:t>... %</w:t>
            </w:r>
          </w:p>
        </w:tc>
        <w:tc>
          <w:tcPr>
            <w:tcW w:w="975" w:type="dxa"/>
          </w:tcPr>
          <w:p w:rsidR="00F0799E" w:rsidRDefault="00F0799E" w:rsidP="00F0799E">
            <w:r w:rsidRPr="00824B79">
              <w:rPr>
                <w:rFonts w:ascii="GHEA Grapalat" w:hAnsi="GHEA Grapalat"/>
                <w:sz w:val="16"/>
                <w:szCs w:val="16"/>
              </w:rPr>
              <w:t>... %</w:t>
            </w:r>
          </w:p>
        </w:tc>
        <w:tc>
          <w:tcPr>
            <w:tcW w:w="854" w:type="dxa"/>
          </w:tcPr>
          <w:p w:rsidR="00F0799E" w:rsidRDefault="00F0799E" w:rsidP="00F0799E">
            <w:r w:rsidRPr="00824B79">
              <w:rPr>
                <w:rFonts w:ascii="GHEA Grapalat" w:hAnsi="GHEA Grapalat"/>
                <w:sz w:val="16"/>
                <w:szCs w:val="16"/>
              </w:rPr>
              <w:t>... %</w:t>
            </w:r>
          </w:p>
        </w:tc>
        <w:tc>
          <w:tcPr>
            <w:tcW w:w="799" w:type="dxa"/>
          </w:tcPr>
          <w:p w:rsidR="00F0799E" w:rsidRDefault="00F0799E" w:rsidP="00F0799E">
            <w:r w:rsidRPr="00824B79">
              <w:rPr>
                <w:rFonts w:ascii="GHEA Grapalat" w:hAnsi="GHEA Grapalat"/>
                <w:sz w:val="16"/>
                <w:szCs w:val="16"/>
              </w:rPr>
              <w:t>... %</w:t>
            </w:r>
          </w:p>
        </w:tc>
      </w:tr>
      <w:tr w:rsidR="00F0799E" w:rsidRPr="00B138F3" w:rsidTr="00F0799E">
        <w:trPr>
          <w:trHeight w:val="404"/>
          <w:jc w:val="center"/>
        </w:trPr>
        <w:tc>
          <w:tcPr>
            <w:tcW w:w="1703" w:type="dxa"/>
            <w:tcBorders>
              <w:right w:val="single" w:sz="4" w:space="0" w:color="auto"/>
            </w:tcBorders>
          </w:tcPr>
          <w:p w:rsidR="00F0799E" w:rsidRPr="00D25086" w:rsidRDefault="00F0799E" w:rsidP="00F0799E">
            <w:pPr>
              <w:pStyle w:val="aff3"/>
              <w:widowControl w:val="0"/>
              <w:numPr>
                <w:ilvl w:val="0"/>
                <w:numId w:val="14"/>
              </w:numPr>
              <w:jc w:val="center"/>
              <w:rPr>
                <w:rFonts w:ascii="GHEA Grapalat" w:hAnsi="GHEA Grapalat"/>
                <w:sz w:val="16"/>
                <w:szCs w:val="16"/>
              </w:rPr>
            </w:pPr>
          </w:p>
        </w:tc>
        <w:tc>
          <w:tcPr>
            <w:tcW w:w="1531" w:type="dxa"/>
            <w:tcBorders>
              <w:top w:val="single" w:sz="4" w:space="0" w:color="auto"/>
              <w:left w:val="single" w:sz="4" w:space="0" w:color="auto"/>
              <w:bottom w:val="single" w:sz="4" w:space="0" w:color="auto"/>
              <w:right w:val="single" w:sz="4" w:space="0" w:color="auto"/>
            </w:tcBorders>
            <w:shd w:val="clear" w:color="auto" w:fill="auto"/>
            <w:vAlign w:val="center"/>
          </w:tcPr>
          <w:p w:rsidR="00F0799E" w:rsidRPr="00602AF2" w:rsidRDefault="00F0799E" w:rsidP="00F0799E">
            <w:pPr>
              <w:jc w:val="center"/>
              <w:rPr>
                <w:rFonts w:ascii="GHEA Grapalat" w:hAnsi="GHEA Grapalat"/>
                <w:color w:val="000000"/>
                <w:sz w:val="20"/>
                <w:szCs w:val="20"/>
              </w:rPr>
            </w:pPr>
            <w:r>
              <w:rPr>
                <w:rFonts w:ascii="Calibri" w:hAnsi="Calibri"/>
                <w:color w:val="000000"/>
                <w:sz w:val="20"/>
                <w:szCs w:val="20"/>
              </w:rPr>
              <w:t>15872310</w:t>
            </w:r>
          </w:p>
        </w:tc>
        <w:tc>
          <w:tcPr>
            <w:tcW w:w="2137" w:type="dxa"/>
            <w:tcBorders>
              <w:top w:val="single" w:sz="4" w:space="0" w:color="auto"/>
              <w:left w:val="single" w:sz="4" w:space="0" w:color="auto"/>
              <w:bottom w:val="single" w:sz="4" w:space="0" w:color="auto"/>
              <w:right w:val="single" w:sz="4" w:space="0" w:color="auto"/>
            </w:tcBorders>
            <w:shd w:val="clear" w:color="auto" w:fill="auto"/>
            <w:vAlign w:val="center"/>
          </w:tcPr>
          <w:p w:rsidR="00F0799E" w:rsidRPr="00602AF2" w:rsidRDefault="00F0799E" w:rsidP="00F0799E">
            <w:pPr>
              <w:jc w:val="center"/>
              <w:rPr>
                <w:rFonts w:ascii="GHEA Grapalat" w:hAnsi="GHEA Grapalat" w:cs="Sylfaen"/>
                <w:color w:val="000000"/>
                <w:sz w:val="20"/>
                <w:szCs w:val="20"/>
              </w:rPr>
            </w:pPr>
            <w:r>
              <w:rPr>
                <w:rFonts w:ascii="Sylfaen" w:hAnsi="Sylfaen" w:cs="Sylfaen"/>
                <w:color w:val="000000"/>
                <w:sz w:val="20"/>
                <w:szCs w:val="20"/>
              </w:rPr>
              <w:t>лавровый лист</w:t>
            </w:r>
            <w:r>
              <w:rPr>
                <w:rFonts w:ascii="Calibri" w:hAnsi="Calibri"/>
                <w:color w:val="000000"/>
                <w:sz w:val="20"/>
                <w:szCs w:val="20"/>
              </w:rPr>
              <w:t xml:space="preserve"> </w:t>
            </w:r>
            <w:r>
              <w:rPr>
                <w:rFonts w:ascii="Sylfaen" w:hAnsi="Sylfaen" w:cs="Sylfaen"/>
                <w:color w:val="000000"/>
                <w:sz w:val="20"/>
                <w:szCs w:val="20"/>
              </w:rPr>
              <w:t>сушеный</w:t>
            </w:r>
          </w:p>
        </w:tc>
        <w:tc>
          <w:tcPr>
            <w:tcW w:w="974" w:type="dxa"/>
          </w:tcPr>
          <w:p w:rsidR="00F0799E" w:rsidRDefault="00F0799E" w:rsidP="00F0799E">
            <w:r w:rsidRPr="00824B79">
              <w:rPr>
                <w:rFonts w:ascii="GHEA Grapalat" w:hAnsi="GHEA Grapalat"/>
                <w:sz w:val="16"/>
                <w:szCs w:val="16"/>
              </w:rPr>
              <w:t>... %</w:t>
            </w:r>
          </w:p>
        </w:tc>
        <w:tc>
          <w:tcPr>
            <w:tcW w:w="987" w:type="dxa"/>
          </w:tcPr>
          <w:p w:rsidR="00F0799E" w:rsidRDefault="00F0799E" w:rsidP="00F0799E">
            <w:r w:rsidRPr="00824B79">
              <w:rPr>
                <w:rFonts w:ascii="GHEA Grapalat" w:hAnsi="GHEA Grapalat"/>
                <w:sz w:val="16"/>
                <w:szCs w:val="16"/>
              </w:rPr>
              <w:t>... %</w:t>
            </w:r>
          </w:p>
        </w:tc>
        <w:tc>
          <w:tcPr>
            <w:tcW w:w="700" w:type="dxa"/>
          </w:tcPr>
          <w:p w:rsidR="00F0799E" w:rsidRDefault="00F0799E" w:rsidP="00F0799E">
            <w:r w:rsidRPr="00824B79">
              <w:rPr>
                <w:rFonts w:ascii="GHEA Grapalat" w:hAnsi="GHEA Grapalat"/>
                <w:sz w:val="16"/>
                <w:szCs w:val="16"/>
              </w:rPr>
              <w:t>... %</w:t>
            </w:r>
          </w:p>
        </w:tc>
        <w:tc>
          <w:tcPr>
            <w:tcW w:w="844" w:type="dxa"/>
          </w:tcPr>
          <w:p w:rsidR="00F0799E" w:rsidRDefault="00F0799E" w:rsidP="00F0799E">
            <w:r w:rsidRPr="00824B79">
              <w:rPr>
                <w:rFonts w:ascii="GHEA Grapalat" w:hAnsi="GHEA Grapalat"/>
                <w:sz w:val="16"/>
                <w:szCs w:val="16"/>
              </w:rPr>
              <w:t>... %</w:t>
            </w:r>
          </w:p>
        </w:tc>
        <w:tc>
          <w:tcPr>
            <w:tcW w:w="538" w:type="dxa"/>
          </w:tcPr>
          <w:p w:rsidR="00F0799E" w:rsidRDefault="00F0799E" w:rsidP="00F0799E">
            <w:r w:rsidRPr="00824B79">
              <w:rPr>
                <w:rFonts w:ascii="GHEA Grapalat" w:hAnsi="GHEA Grapalat"/>
                <w:sz w:val="16"/>
                <w:szCs w:val="16"/>
              </w:rPr>
              <w:t>... %</w:t>
            </w:r>
          </w:p>
        </w:tc>
        <w:tc>
          <w:tcPr>
            <w:tcW w:w="606" w:type="dxa"/>
          </w:tcPr>
          <w:p w:rsidR="00F0799E" w:rsidRDefault="00F0799E" w:rsidP="00F0799E">
            <w:r w:rsidRPr="00824B79">
              <w:rPr>
                <w:rFonts w:ascii="GHEA Grapalat" w:hAnsi="GHEA Grapalat"/>
                <w:sz w:val="16"/>
                <w:szCs w:val="16"/>
              </w:rPr>
              <w:t>... %</w:t>
            </w:r>
          </w:p>
        </w:tc>
        <w:tc>
          <w:tcPr>
            <w:tcW w:w="704" w:type="dxa"/>
          </w:tcPr>
          <w:p w:rsidR="00F0799E" w:rsidRDefault="00F0799E" w:rsidP="00F0799E">
            <w:r w:rsidRPr="00824B79">
              <w:rPr>
                <w:rFonts w:ascii="GHEA Grapalat" w:hAnsi="GHEA Grapalat"/>
                <w:sz w:val="16"/>
                <w:szCs w:val="16"/>
              </w:rPr>
              <w:t>... %</w:t>
            </w:r>
          </w:p>
        </w:tc>
        <w:tc>
          <w:tcPr>
            <w:tcW w:w="832" w:type="dxa"/>
          </w:tcPr>
          <w:p w:rsidR="00F0799E" w:rsidRDefault="00F0799E" w:rsidP="00F0799E">
            <w:r w:rsidRPr="00824B79">
              <w:rPr>
                <w:rFonts w:ascii="GHEA Grapalat" w:hAnsi="GHEA Grapalat"/>
                <w:sz w:val="16"/>
                <w:szCs w:val="16"/>
              </w:rPr>
              <w:t>... %</w:t>
            </w:r>
          </w:p>
        </w:tc>
        <w:tc>
          <w:tcPr>
            <w:tcW w:w="868" w:type="dxa"/>
          </w:tcPr>
          <w:p w:rsidR="00F0799E" w:rsidRDefault="00F0799E" w:rsidP="00F0799E">
            <w:r w:rsidRPr="00824B79">
              <w:rPr>
                <w:rFonts w:ascii="GHEA Grapalat" w:hAnsi="GHEA Grapalat"/>
                <w:sz w:val="16"/>
                <w:szCs w:val="16"/>
              </w:rPr>
              <w:t>... %</w:t>
            </w:r>
          </w:p>
        </w:tc>
        <w:tc>
          <w:tcPr>
            <w:tcW w:w="853" w:type="dxa"/>
          </w:tcPr>
          <w:p w:rsidR="00F0799E" w:rsidRDefault="00F0799E" w:rsidP="00F0799E">
            <w:r w:rsidRPr="00824B79">
              <w:rPr>
                <w:rFonts w:ascii="GHEA Grapalat" w:hAnsi="GHEA Grapalat"/>
                <w:sz w:val="16"/>
                <w:szCs w:val="16"/>
              </w:rPr>
              <w:t>... %</w:t>
            </w:r>
          </w:p>
        </w:tc>
        <w:tc>
          <w:tcPr>
            <w:tcW w:w="975" w:type="dxa"/>
          </w:tcPr>
          <w:p w:rsidR="00F0799E" w:rsidRDefault="00F0799E" w:rsidP="00F0799E">
            <w:r w:rsidRPr="00824B79">
              <w:rPr>
                <w:rFonts w:ascii="GHEA Grapalat" w:hAnsi="GHEA Grapalat"/>
                <w:sz w:val="16"/>
                <w:szCs w:val="16"/>
              </w:rPr>
              <w:t>... %</w:t>
            </w:r>
          </w:p>
        </w:tc>
        <w:tc>
          <w:tcPr>
            <w:tcW w:w="854" w:type="dxa"/>
          </w:tcPr>
          <w:p w:rsidR="00F0799E" w:rsidRDefault="00F0799E" w:rsidP="00F0799E">
            <w:r w:rsidRPr="00824B79">
              <w:rPr>
                <w:rFonts w:ascii="GHEA Grapalat" w:hAnsi="GHEA Grapalat"/>
                <w:sz w:val="16"/>
                <w:szCs w:val="16"/>
              </w:rPr>
              <w:t>... %</w:t>
            </w:r>
          </w:p>
        </w:tc>
        <w:tc>
          <w:tcPr>
            <w:tcW w:w="799" w:type="dxa"/>
          </w:tcPr>
          <w:p w:rsidR="00F0799E" w:rsidRDefault="00F0799E" w:rsidP="00F0799E">
            <w:r w:rsidRPr="00824B79">
              <w:rPr>
                <w:rFonts w:ascii="GHEA Grapalat" w:hAnsi="GHEA Grapalat"/>
                <w:sz w:val="16"/>
                <w:szCs w:val="16"/>
              </w:rPr>
              <w:t>... %</w:t>
            </w:r>
          </w:p>
        </w:tc>
      </w:tr>
      <w:tr w:rsidR="00F0799E" w:rsidRPr="00B138F3" w:rsidTr="00F0799E">
        <w:trPr>
          <w:trHeight w:val="404"/>
          <w:jc w:val="center"/>
        </w:trPr>
        <w:tc>
          <w:tcPr>
            <w:tcW w:w="1703" w:type="dxa"/>
            <w:tcBorders>
              <w:right w:val="single" w:sz="4" w:space="0" w:color="auto"/>
            </w:tcBorders>
          </w:tcPr>
          <w:p w:rsidR="00F0799E" w:rsidRPr="00D25086" w:rsidRDefault="00F0799E" w:rsidP="00F0799E">
            <w:pPr>
              <w:pStyle w:val="aff3"/>
              <w:widowControl w:val="0"/>
              <w:numPr>
                <w:ilvl w:val="0"/>
                <w:numId w:val="14"/>
              </w:numPr>
              <w:jc w:val="center"/>
              <w:rPr>
                <w:rFonts w:ascii="GHEA Grapalat" w:hAnsi="GHEA Grapalat"/>
                <w:sz w:val="16"/>
                <w:szCs w:val="16"/>
              </w:rPr>
            </w:pPr>
          </w:p>
        </w:tc>
        <w:tc>
          <w:tcPr>
            <w:tcW w:w="1531" w:type="dxa"/>
            <w:tcBorders>
              <w:top w:val="single" w:sz="4" w:space="0" w:color="auto"/>
              <w:left w:val="single" w:sz="4" w:space="0" w:color="auto"/>
              <w:bottom w:val="single" w:sz="4" w:space="0" w:color="auto"/>
              <w:right w:val="single" w:sz="4" w:space="0" w:color="auto"/>
            </w:tcBorders>
            <w:shd w:val="clear" w:color="auto" w:fill="auto"/>
            <w:vAlign w:val="center"/>
          </w:tcPr>
          <w:p w:rsidR="00F0799E" w:rsidRPr="00602AF2" w:rsidRDefault="00F0799E" w:rsidP="00F0799E">
            <w:pPr>
              <w:jc w:val="center"/>
              <w:rPr>
                <w:rFonts w:ascii="GHEA Grapalat" w:hAnsi="GHEA Grapalat"/>
                <w:color w:val="000000"/>
                <w:sz w:val="20"/>
                <w:szCs w:val="20"/>
              </w:rPr>
            </w:pPr>
            <w:r>
              <w:rPr>
                <w:rFonts w:ascii="Calibri" w:hAnsi="Calibri"/>
                <w:color w:val="000000"/>
                <w:sz w:val="20"/>
                <w:szCs w:val="20"/>
              </w:rPr>
              <w:t>03221410</w:t>
            </w:r>
          </w:p>
        </w:tc>
        <w:tc>
          <w:tcPr>
            <w:tcW w:w="2137" w:type="dxa"/>
            <w:tcBorders>
              <w:top w:val="single" w:sz="4" w:space="0" w:color="auto"/>
              <w:left w:val="single" w:sz="4" w:space="0" w:color="auto"/>
              <w:bottom w:val="single" w:sz="4" w:space="0" w:color="auto"/>
              <w:right w:val="single" w:sz="4" w:space="0" w:color="auto"/>
            </w:tcBorders>
            <w:shd w:val="clear" w:color="auto" w:fill="auto"/>
            <w:vAlign w:val="center"/>
          </w:tcPr>
          <w:p w:rsidR="00F0799E" w:rsidRPr="00602AF2" w:rsidRDefault="00F0799E" w:rsidP="00F0799E">
            <w:pPr>
              <w:jc w:val="center"/>
              <w:rPr>
                <w:rFonts w:ascii="GHEA Grapalat" w:hAnsi="GHEA Grapalat" w:cs="Sylfaen"/>
                <w:color w:val="000000"/>
                <w:sz w:val="20"/>
                <w:szCs w:val="20"/>
              </w:rPr>
            </w:pPr>
            <w:r>
              <w:rPr>
                <w:rFonts w:ascii="Sylfaen" w:hAnsi="Sylfaen" w:cs="Sylfaen"/>
                <w:color w:val="000000"/>
                <w:sz w:val="20"/>
                <w:szCs w:val="20"/>
              </w:rPr>
              <w:t>Капуста</w:t>
            </w:r>
            <w:r>
              <w:rPr>
                <w:rFonts w:ascii="Calibri" w:hAnsi="Calibri"/>
                <w:color w:val="000000"/>
                <w:sz w:val="20"/>
                <w:szCs w:val="20"/>
              </w:rPr>
              <w:t xml:space="preserve"> </w:t>
            </w:r>
          </w:p>
        </w:tc>
        <w:tc>
          <w:tcPr>
            <w:tcW w:w="974" w:type="dxa"/>
          </w:tcPr>
          <w:p w:rsidR="00F0799E" w:rsidRDefault="00F0799E" w:rsidP="00F0799E">
            <w:r w:rsidRPr="00824B79">
              <w:rPr>
                <w:rFonts w:ascii="GHEA Grapalat" w:hAnsi="GHEA Grapalat"/>
                <w:sz w:val="16"/>
                <w:szCs w:val="16"/>
              </w:rPr>
              <w:t>... %</w:t>
            </w:r>
          </w:p>
        </w:tc>
        <w:tc>
          <w:tcPr>
            <w:tcW w:w="987" w:type="dxa"/>
          </w:tcPr>
          <w:p w:rsidR="00F0799E" w:rsidRDefault="00F0799E" w:rsidP="00F0799E">
            <w:r w:rsidRPr="00824B79">
              <w:rPr>
                <w:rFonts w:ascii="GHEA Grapalat" w:hAnsi="GHEA Grapalat"/>
                <w:sz w:val="16"/>
                <w:szCs w:val="16"/>
              </w:rPr>
              <w:t>... %</w:t>
            </w:r>
          </w:p>
        </w:tc>
        <w:tc>
          <w:tcPr>
            <w:tcW w:w="700" w:type="dxa"/>
          </w:tcPr>
          <w:p w:rsidR="00F0799E" w:rsidRDefault="00F0799E" w:rsidP="00F0799E">
            <w:r w:rsidRPr="00824B79">
              <w:rPr>
                <w:rFonts w:ascii="GHEA Grapalat" w:hAnsi="GHEA Grapalat"/>
                <w:sz w:val="16"/>
                <w:szCs w:val="16"/>
              </w:rPr>
              <w:t>... %</w:t>
            </w:r>
          </w:p>
        </w:tc>
        <w:tc>
          <w:tcPr>
            <w:tcW w:w="844" w:type="dxa"/>
          </w:tcPr>
          <w:p w:rsidR="00F0799E" w:rsidRDefault="00F0799E" w:rsidP="00F0799E">
            <w:r w:rsidRPr="00824B79">
              <w:rPr>
                <w:rFonts w:ascii="GHEA Grapalat" w:hAnsi="GHEA Grapalat"/>
                <w:sz w:val="16"/>
                <w:szCs w:val="16"/>
              </w:rPr>
              <w:t>... %</w:t>
            </w:r>
          </w:p>
        </w:tc>
        <w:tc>
          <w:tcPr>
            <w:tcW w:w="538" w:type="dxa"/>
          </w:tcPr>
          <w:p w:rsidR="00F0799E" w:rsidRDefault="00F0799E" w:rsidP="00F0799E">
            <w:r w:rsidRPr="00824B79">
              <w:rPr>
                <w:rFonts w:ascii="GHEA Grapalat" w:hAnsi="GHEA Grapalat"/>
                <w:sz w:val="16"/>
                <w:szCs w:val="16"/>
              </w:rPr>
              <w:t>... %</w:t>
            </w:r>
          </w:p>
        </w:tc>
        <w:tc>
          <w:tcPr>
            <w:tcW w:w="606" w:type="dxa"/>
          </w:tcPr>
          <w:p w:rsidR="00F0799E" w:rsidRDefault="00F0799E" w:rsidP="00F0799E">
            <w:r w:rsidRPr="00824B79">
              <w:rPr>
                <w:rFonts w:ascii="GHEA Grapalat" w:hAnsi="GHEA Grapalat"/>
                <w:sz w:val="16"/>
                <w:szCs w:val="16"/>
              </w:rPr>
              <w:t>... %</w:t>
            </w:r>
          </w:p>
        </w:tc>
        <w:tc>
          <w:tcPr>
            <w:tcW w:w="704" w:type="dxa"/>
          </w:tcPr>
          <w:p w:rsidR="00F0799E" w:rsidRDefault="00F0799E" w:rsidP="00F0799E">
            <w:r w:rsidRPr="00824B79">
              <w:rPr>
                <w:rFonts w:ascii="GHEA Grapalat" w:hAnsi="GHEA Grapalat"/>
                <w:sz w:val="16"/>
                <w:szCs w:val="16"/>
              </w:rPr>
              <w:t>... %</w:t>
            </w:r>
          </w:p>
        </w:tc>
        <w:tc>
          <w:tcPr>
            <w:tcW w:w="832" w:type="dxa"/>
          </w:tcPr>
          <w:p w:rsidR="00F0799E" w:rsidRDefault="00F0799E" w:rsidP="00F0799E">
            <w:r w:rsidRPr="00824B79">
              <w:rPr>
                <w:rFonts w:ascii="GHEA Grapalat" w:hAnsi="GHEA Grapalat"/>
                <w:sz w:val="16"/>
                <w:szCs w:val="16"/>
              </w:rPr>
              <w:t>... %</w:t>
            </w:r>
          </w:p>
        </w:tc>
        <w:tc>
          <w:tcPr>
            <w:tcW w:w="868" w:type="dxa"/>
          </w:tcPr>
          <w:p w:rsidR="00F0799E" w:rsidRDefault="00F0799E" w:rsidP="00F0799E">
            <w:r w:rsidRPr="00824B79">
              <w:rPr>
                <w:rFonts w:ascii="GHEA Grapalat" w:hAnsi="GHEA Grapalat"/>
                <w:sz w:val="16"/>
                <w:szCs w:val="16"/>
              </w:rPr>
              <w:t>... %</w:t>
            </w:r>
          </w:p>
        </w:tc>
        <w:tc>
          <w:tcPr>
            <w:tcW w:w="853" w:type="dxa"/>
          </w:tcPr>
          <w:p w:rsidR="00F0799E" w:rsidRDefault="00F0799E" w:rsidP="00F0799E">
            <w:r w:rsidRPr="00824B79">
              <w:rPr>
                <w:rFonts w:ascii="GHEA Grapalat" w:hAnsi="GHEA Grapalat"/>
                <w:sz w:val="16"/>
                <w:szCs w:val="16"/>
              </w:rPr>
              <w:t>... %</w:t>
            </w:r>
          </w:p>
        </w:tc>
        <w:tc>
          <w:tcPr>
            <w:tcW w:w="975" w:type="dxa"/>
          </w:tcPr>
          <w:p w:rsidR="00F0799E" w:rsidRDefault="00F0799E" w:rsidP="00F0799E">
            <w:r w:rsidRPr="00824B79">
              <w:rPr>
                <w:rFonts w:ascii="GHEA Grapalat" w:hAnsi="GHEA Grapalat"/>
                <w:sz w:val="16"/>
                <w:szCs w:val="16"/>
              </w:rPr>
              <w:t>... %</w:t>
            </w:r>
          </w:p>
        </w:tc>
        <w:tc>
          <w:tcPr>
            <w:tcW w:w="854" w:type="dxa"/>
          </w:tcPr>
          <w:p w:rsidR="00F0799E" w:rsidRDefault="00F0799E" w:rsidP="00F0799E">
            <w:r w:rsidRPr="00824B79">
              <w:rPr>
                <w:rFonts w:ascii="GHEA Grapalat" w:hAnsi="GHEA Grapalat"/>
                <w:sz w:val="16"/>
                <w:szCs w:val="16"/>
              </w:rPr>
              <w:t>... %</w:t>
            </w:r>
          </w:p>
        </w:tc>
        <w:tc>
          <w:tcPr>
            <w:tcW w:w="799" w:type="dxa"/>
          </w:tcPr>
          <w:p w:rsidR="00F0799E" w:rsidRDefault="00F0799E" w:rsidP="00F0799E">
            <w:r w:rsidRPr="00824B79">
              <w:rPr>
                <w:rFonts w:ascii="GHEA Grapalat" w:hAnsi="GHEA Grapalat"/>
                <w:sz w:val="16"/>
                <w:szCs w:val="16"/>
              </w:rPr>
              <w:t>... %</w:t>
            </w:r>
          </w:p>
        </w:tc>
      </w:tr>
      <w:tr w:rsidR="00F0799E" w:rsidRPr="00B138F3" w:rsidTr="00F0799E">
        <w:trPr>
          <w:trHeight w:val="404"/>
          <w:jc w:val="center"/>
        </w:trPr>
        <w:tc>
          <w:tcPr>
            <w:tcW w:w="1703" w:type="dxa"/>
            <w:tcBorders>
              <w:right w:val="single" w:sz="4" w:space="0" w:color="auto"/>
            </w:tcBorders>
          </w:tcPr>
          <w:p w:rsidR="00F0799E" w:rsidRPr="00D25086" w:rsidRDefault="00F0799E" w:rsidP="00F0799E">
            <w:pPr>
              <w:pStyle w:val="aff3"/>
              <w:widowControl w:val="0"/>
              <w:numPr>
                <w:ilvl w:val="0"/>
                <w:numId w:val="14"/>
              </w:numPr>
              <w:jc w:val="center"/>
              <w:rPr>
                <w:rFonts w:ascii="GHEA Grapalat" w:hAnsi="GHEA Grapalat"/>
                <w:sz w:val="16"/>
                <w:szCs w:val="16"/>
              </w:rPr>
            </w:pPr>
          </w:p>
        </w:tc>
        <w:tc>
          <w:tcPr>
            <w:tcW w:w="1531" w:type="dxa"/>
            <w:tcBorders>
              <w:top w:val="single" w:sz="4" w:space="0" w:color="auto"/>
              <w:left w:val="single" w:sz="4" w:space="0" w:color="auto"/>
              <w:bottom w:val="single" w:sz="4" w:space="0" w:color="auto"/>
              <w:right w:val="single" w:sz="4" w:space="0" w:color="auto"/>
            </w:tcBorders>
            <w:shd w:val="clear" w:color="auto" w:fill="auto"/>
            <w:vAlign w:val="center"/>
          </w:tcPr>
          <w:p w:rsidR="00F0799E" w:rsidRPr="00602AF2" w:rsidRDefault="00F0799E" w:rsidP="00F0799E">
            <w:pPr>
              <w:jc w:val="center"/>
              <w:rPr>
                <w:rFonts w:ascii="GHEA Grapalat" w:hAnsi="GHEA Grapalat"/>
                <w:color w:val="000000"/>
                <w:sz w:val="20"/>
                <w:szCs w:val="20"/>
              </w:rPr>
            </w:pPr>
            <w:r>
              <w:rPr>
                <w:rFonts w:ascii="Calibri" w:hAnsi="Calibri"/>
                <w:color w:val="000000"/>
                <w:sz w:val="20"/>
                <w:szCs w:val="20"/>
              </w:rPr>
              <w:t>03221420</w:t>
            </w:r>
          </w:p>
        </w:tc>
        <w:tc>
          <w:tcPr>
            <w:tcW w:w="2137" w:type="dxa"/>
            <w:tcBorders>
              <w:top w:val="single" w:sz="4" w:space="0" w:color="auto"/>
              <w:left w:val="single" w:sz="4" w:space="0" w:color="auto"/>
              <w:bottom w:val="single" w:sz="4" w:space="0" w:color="auto"/>
              <w:right w:val="single" w:sz="4" w:space="0" w:color="auto"/>
            </w:tcBorders>
            <w:shd w:val="clear" w:color="auto" w:fill="auto"/>
            <w:vAlign w:val="center"/>
          </w:tcPr>
          <w:p w:rsidR="00F0799E" w:rsidRPr="00602AF2" w:rsidRDefault="00F0799E" w:rsidP="00F0799E">
            <w:pPr>
              <w:jc w:val="center"/>
              <w:rPr>
                <w:rFonts w:ascii="GHEA Grapalat" w:hAnsi="GHEA Grapalat" w:cs="Sylfaen"/>
                <w:color w:val="000000"/>
                <w:sz w:val="20"/>
                <w:szCs w:val="20"/>
              </w:rPr>
            </w:pPr>
            <w:r>
              <w:rPr>
                <w:rFonts w:ascii="Sylfaen" w:hAnsi="Sylfaen" w:cs="Sylfaen"/>
                <w:color w:val="000000"/>
                <w:sz w:val="20"/>
                <w:szCs w:val="20"/>
              </w:rPr>
              <w:t>Цветная капуста</w:t>
            </w:r>
          </w:p>
        </w:tc>
        <w:tc>
          <w:tcPr>
            <w:tcW w:w="974" w:type="dxa"/>
          </w:tcPr>
          <w:p w:rsidR="00F0799E" w:rsidRDefault="00F0799E" w:rsidP="00F0799E">
            <w:r w:rsidRPr="00824B79">
              <w:rPr>
                <w:rFonts w:ascii="GHEA Grapalat" w:hAnsi="GHEA Grapalat"/>
                <w:sz w:val="16"/>
                <w:szCs w:val="16"/>
              </w:rPr>
              <w:t>... %</w:t>
            </w:r>
          </w:p>
        </w:tc>
        <w:tc>
          <w:tcPr>
            <w:tcW w:w="987" w:type="dxa"/>
          </w:tcPr>
          <w:p w:rsidR="00F0799E" w:rsidRDefault="00F0799E" w:rsidP="00F0799E">
            <w:r w:rsidRPr="00824B79">
              <w:rPr>
                <w:rFonts w:ascii="GHEA Grapalat" w:hAnsi="GHEA Grapalat"/>
                <w:sz w:val="16"/>
                <w:szCs w:val="16"/>
              </w:rPr>
              <w:t>... %</w:t>
            </w:r>
          </w:p>
        </w:tc>
        <w:tc>
          <w:tcPr>
            <w:tcW w:w="700" w:type="dxa"/>
          </w:tcPr>
          <w:p w:rsidR="00F0799E" w:rsidRDefault="00F0799E" w:rsidP="00F0799E">
            <w:r w:rsidRPr="00824B79">
              <w:rPr>
                <w:rFonts w:ascii="GHEA Grapalat" w:hAnsi="GHEA Grapalat"/>
                <w:sz w:val="16"/>
                <w:szCs w:val="16"/>
              </w:rPr>
              <w:t>... %</w:t>
            </w:r>
          </w:p>
        </w:tc>
        <w:tc>
          <w:tcPr>
            <w:tcW w:w="844" w:type="dxa"/>
          </w:tcPr>
          <w:p w:rsidR="00F0799E" w:rsidRDefault="00F0799E" w:rsidP="00F0799E">
            <w:r w:rsidRPr="00824B79">
              <w:rPr>
                <w:rFonts w:ascii="GHEA Grapalat" w:hAnsi="GHEA Grapalat"/>
                <w:sz w:val="16"/>
                <w:szCs w:val="16"/>
              </w:rPr>
              <w:t>... %</w:t>
            </w:r>
          </w:p>
        </w:tc>
        <w:tc>
          <w:tcPr>
            <w:tcW w:w="538" w:type="dxa"/>
          </w:tcPr>
          <w:p w:rsidR="00F0799E" w:rsidRDefault="00F0799E" w:rsidP="00F0799E">
            <w:r w:rsidRPr="00824B79">
              <w:rPr>
                <w:rFonts w:ascii="GHEA Grapalat" w:hAnsi="GHEA Grapalat"/>
                <w:sz w:val="16"/>
                <w:szCs w:val="16"/>
              </w:rPr>
              <w:t>... %</w:t>
            </w:r>
          </w:p>
        </w:tc>
        <w:tc>
          <w:tcPr>
            <w:tcW w:w="606" w:type="dxa"/>
          </w:tcPr>
          <w:p w:rsidR="00F0799E" w:rsidRDefault="00F0799E" w:rsidP="00F0799E">
            <w:r w:rsidRPr="00824B79">
              <w:rPr>
                <w:rFonts w:ascii="GHEA Grapalat" w:hAnsi="GHEA Grapalat"/>
                <w:sz w:val="16"/>
                <w:szCs w:val="16"/>
              </w:rPr>
              <w:t>... %</w:t>
            </w:r>
          </w:p>
        </w:tc>
        <w:tc>
          <w:tcPr>
            <w:tcW w:w="704" w:type="dxa"/>
          </w:tcPr>
          <w:p w:rsidR="00F0799E" w:rsidRDefault="00F0799E" w:rsidP="00F0799E">
            <w:r w:rsidRPr="00824B79">
              <w:rPr>
                <w:rFonts w:ascii="GHEA Grapalat" w:hAnsi="GHEA Grapalat"/>
                <w:sz w:val="16"/>
                <w:szCs w:val="16"/>
              </w:rPr>
              <w:t>... %</w:t>
            </w:r>
          </w:p>
        </w:tc>
        <w:tc>
          <w:tcPr>
            <w:tcW w:w="832" w:type="dxa"/>
          </w:tcPr>
          <w:p w:rsidR="00F0799E" w:rsidRDefault="00F0799E" w:rsidP="00F0799E">
            <w:r w:rsidRPr="00824B79">
              <w:rPr>
                <w:rFonts w:ascii="GHEA Grapalat" w:hAnsi="GHEA Grapalat"/>
                <w:sz w:val="16"/>
                <w:szCs w:val="16"/>
              </w:rPr>
              <w:t>... %</w:t>
            </w:r>
          </w:p>
        </w:tc>
        <w:tc>
          <w:tcPr>
            <w:tcW w:w="868" w:type="dxa"/>
          </w:tcPr>
          <w:p w:rsidR="00F0799E" w:rsidRDefault="00F0799E" w:rsidP="00F0799E">
            <w:r w:rsidRPr="00824B79">
              <w:rPr>
                <w:rFonts w:ascii="GHEA Grapalat" w:hAnsi="GHEA Grapalat"/>
                <w:sz w:val="16"/>
                <w:szCs w:val="16"/>
              </w:rPr>
              <w:t>... %</w:t>
            </w:r>
          </w:p>
        </w:tc>
        <w:tc>
          <w:tcPr>
            <w:tcW w:w="853" w:type="dxa"/>
          </w:tcPr>
          <w:p w:rsidR="00F0799E" w:rsidRDefault="00F0799E" w:rsidP="00F0799E">
            <w:r w:rsidRPr="00824B79">
              <w:rPr>
                <w:rFonts w:ascii="GHEA Grapalat" w:hAnsi="GHEA Grapalat"/>
                <w:sz w:val="16"/>
                <w:szCs w:val="16"/>
              </w:rPr>
              <w:t>... %</w:t>
            </w:r>
          </w:p>
        </w:tc>
        <w:tc>
          <w:tcPr>
            <w:tcW w:w="975" w:type="dxa"/>
          </w:tcPr>
          <w:p w:rsidR="00F0799E" w:rsidRDefault="00F0799E" w:rsidP="00F0799E">
            <w:r w:rsidRPr="00824B79">
              <w:rPr>
                <w:rFonts w:ascii="GHEA Grapalat" w:hAnsi="GHEA Grapalat"/>
                <w:sz w:val="16"/>
                <w:szCs w:val="16"/>
              </w:rPr>
              <w:t>... %</w:t>
            </w:r>
          </w:p>
        </w:tc>
        <w:tc>
          <w:tcPr>
            <w:tcW w:w="854" w:type="dxa"/>
          </w:tcPr>
          <w:p w:rsidR="00F0799E" w:rsidRDefault="00F0799E" w:rsidP="00F0799E">
            <w:r w:rsidRPr="00824B79">
              <w:rPr>
                <w:rFonts w:ascii="GHEA Grapalat" w:hAnsi="GHEA Grapalat"/>
                <w:sz w:val="16"/>
                <w:szCs w:val="16"/>
              </w:rPr>
              <w:t>... %</w:t>
            </w:r>
          </w:p>
        </w:tc>
        <w:tc>
          <w:tcPr>
            <w:tcW w:w="799" w:type="dxa"/>
          </w:tcPr>
          <w:p w:rsidR="00F0799E" w:rsidRDefault="00F0799E" w:rsidP="00F0799E">
            <w:r w:rsidRPr="00824B79">
              <w:rPr>
                <w:rFonts w:ascii="GHEA Grapalat" w:hAnsi="GHEA Grapalat"/>
                <w:sz w:val="16"/>
                <w:szCs w:val="16"/>
              </w:rPr>
              <w:t>... %</w:t>
            </w:r>
          </w:p>
        </w:tc>
      </w:tr>
      <w:tr w:rsidR="00F0799E" w:rsidRPr="00B138F3" w:rsidTr="00F0799E">
        <w:trPr>
          <w:trHeight w:val="404"/>
          <w:jc w:val="center"/>
        </w:trPr>
        <w:tc>
          <w:tcPr>
            <w:tcW w:w="1703" w:type="dxa"/>
            <w:tcBorders>
              <w:right w:val="single" w:sz="4" w:space="0" w:color="auto"/>
            </w:tcBorders>
          </w:tcPr>
          <w:p w:rsidR="00F0799E" w:rsidRPr="00D25086" w:rsidRDefault="00F0799E" w:rsidP="00F0799E">
            <w:pPr>
              <w:pStyle w:val="aff3"/>
              <w:widowControl w:val="0"/>
              <w:numPr>
                <w:ilvl w:val="0"/>
                <w:numId w:val="14"/>
              </w:numPr>
              <w:jc w:val="center"/>
              <w:rPr>
                <w:rFonts w:ascii="GHEA Grapalat" w:hAnsi="GHEA Grapalat"/>
                <w:sz w:val="16"/>
                <w:szCs w:val="16"/>
              </w:rPr>
            </w:pPr>
          </w:p>
        </w:tc>
        <w:tc>
          <w:tcPr>
            <w:tcW w:w="1531" w:type="dxa"/>
            <w:tcBorders>
              <w:top w:val="single" w:sz="4" w:space="0" w:color="auto"/>
              <w:left w:val="single" w:sz="4" w:space="0" w:color="auto"/>
              <w:bottom w:val="single" w:sz="4" w:space="0" w:color="auto"/>
              <w:right w:val="single" w:sz="4" w:space="0" w:color="auto"/>
            </w:tcBorders>
            <w:shd w:val="clear" w:color="auto" w:fill="auto"/>
            <w:vAlign w:val="center"/>
          </w:tcPr>
          <w:p w:rsidR="00F0799E" w:rsidRPr="00602AF2" w:rsidRDefault="00F0799E" w:rsidP="00F0799E">
            <w:pPr>
              <w:jc w:val="center"/>
              <w:rPr>
                <w:rFonts w:ascii="GHEA Grapalat" w:hAnsi="GHEA Grapalat"/>
                <w:color w:val="000000"/>
                <w:sz w:val="20"/>
                <w:szCs w:val="20"/>
                <w:lang w:val="hy-AM"/>
              </w:rPr>
            </w:pPr>
            <w:r>
              <w:rPr>
                <w:rFonts w:ascii="Calibri" w:hAnsi="Calibri"/>
                <w:color w:val="000000"/>
                <w:sz w:val="20"/>
                <w:szCs w:val="20"/>
              </w:rPr>
              <w:t>03221110</w:t>
            </w:r>
          </w:p>
        </w:tc>
        <w:tc>
          <w:tcPr>
            <w:tcW w:w="2137" w:type="dxa"/>
            <w:tcBorders>
              <w:top w:val="single" w:sz="4" w:space="0" w:color="auto"/>
              <w:left w:val="single" w:sz="4" w:space="0" w:color="auto"/>
              <w:bottom w:val="single" w:sz="4" w:space="0" w:color="auto"/>
              <w:right w:val="single" w:sz="4" w:space="0" w:color="auto"/>
            </w:tcBorders>
            <w:shd w:val="clear" w:color="auto" w:fill="auto"/>
            <w:vAlign w:val="center"/>
          </w:tcPr>
          <w:p w:rsidR="00F0799E" w:rsidRPr="00602AF2" w:rsidRDefault="00F0799E" w:rsidP="00F0799E">
            <w:pPr>
              <w:jc w:val="center"/>
              <w:rPr>
                <w:rFonts w:ascii="GHEA Grapalat" w:hAnsi="GHEA Grapalat" w:cs="Sylfaen"/>
                <w:color w:val="000000"/>
                <w:sz w:val="20"/>
                <w:szCs w:val="20"/>
              </w:rPr>
            </w:pPr>
            <w:r>
              <w:rPr>
                <w:rFonts w:ascii="Sylfaen" w:hAnsi="Sylfaen" w:cs="Sylfaen"/>
                <w:color w:val="000000"/>
                <w:sz w:val="20"/>
                <w:szCs w:val="20"/>
              </w:rPr>
              <w:t>Морковь</w:t>
            </w:r>
          </w:p>
        </w:tc>
        <w:tc>
          <w:tcPr>
            <w:tcW w:w="974" w:type="dxa"/>
          </w:tcPr>
          <w:p w:rsidR="00F0799E" w:rsidRDefault="00F0799E" w:rsidP="00F0799E">
            <w:r w:rsidRPr="00824B79">
              <w:rPr>
                <w:rFonts w:ascii="GHEA Grapalat" w:hAnsi="GHEA Grapalat"/>
                <w:sz w:val="16"/>
                <w:szCs w:val="16"/>
              </w:rPr>
              <w:t>... %</w:t>
            </w:r>
          </w:p>
        </w:tc>
        <w:tc>
          <w:tcPr>
            <w:tcW w:w="987" w:type="dxa"/>
          </w:tcPr>
          <w:p w:rsidR="00F0799E" w:rsidRDefault="00F0799E" w:rsidP="00F0799E">
            <w:r w:rsidRPr="00824B79">
              <w:rPr>
                <w:rFonts w:ascii="GHEA Grapalat" w:hAnsi="GHEA Grapalat"/>
                <w:sz w:val="16"/>
                <w:szCs w:val="16"/>
              </w:rPr>
              <w:t>... %</w:t>
            </w:r>
          </w:p>
        </w:tc>
        <w:tc>
          <w:tcPr>
            <w:tcW w:w="700" w:type="dxa"/>
          </w:tcPr>
          <w:p w:rsidR="00F0799E" w:rsidRDefault="00F0799E" w:rsidP="00F0799E">
            <w:r w:rsidRPr="00824B79">
              <w:rPr>
                <w:rFonts w:ascii="GHEA Grapalat" w:hAnsi="GHEA Grapalat"/>
                <w:sz w:val="16"/>
                <w:szCs w:val="16"/>
              </w:rPr>
              <w:t>... %</w:t>
            </w:r>
          </w:p>
        </w:tc>
        <w:tc>
          <w:tcPr>
            <w:tcW w:w="844" w:type="dxa"/>
          </w:tcPr>
          <w:p w:rsidR="00F0799E" w:rsidRDefault="00F0799E" w:rsidP="00F0799E">
            <w:r w:rsidRPr="00824B79">
              <w:rPr>
                <w:rFonts w:ascii="GHEA Grapalat" w:hAnsi="GHEA Grapalat"/>
                <w:sz w:val="16"/>
                <w:szCs w:val="16"/>
              </w:rPr>
              <w:t>... %</w:t>
            </w:r>
          </w:p>
        </w:tc>
        <w:tc>
          <w:tcPr>
            <w:tcW w:w="538" w:type="dxa"/>
          </w:tcPr>
          <w:p w:rsidR="00F0799E" w:rsidRDefault="00F0799E" w:rsidP="00F0799E">
            <w:r w:rsidRPr="00824B79">
              <w:rPr>
                <w:rFonts w:ascii="GHEA Grapalat" w:hAnsi="GHEA Grapalat"/>
                <w:sz w:val="16"/>
                <w:szCs w:val="16"/>
              </w:rPr>
              <w:t>... %</w:t>
            </w:r>
          </w:p>
        </w:tc>
        <w:tc>
          <w:tcPr>
            <w:tcW w:w="606" w:type="dxa"/>
          </w:tcPr>
          <w:p w:rsidR="00F0799E" w:rsidRDefault="00F0799E" w:rsidP="00F0799E">
            <w:r w:rsidRPr="00824B79">
              <w:rPr>
                <w:rFonts w:ascii="GHEA Grapalat" w:hAnsi="GHEA Grapalat"/>
                <w:sz w:val="16"/>
                <w:szCs w:val="16"/>
              </w:rPr>
              <w:t>... %</w:t>
            </w:r>
          </w:p>
        </w:tc>
        <w:tc>
          <w:tcPr>
            <w:tcW w:w="704" w:type="dxa"/>
          </w:tcPr>
          <w:p w:rsidR="00F0799E" w:rsidRDefault="00F0799E" w:rsidP="00F0799E">
            <w:r w:rsidRPr="00824B79">
              <w:rPr>
                <w:rFonts w:ascii="GHEA Grapalat" w:hAnsi="GHEA Grapalat"/>
                <w:sz w:val="16"/>
                <w:szCs w:val="16"/>
              </w:rPr>
              <w:t>... %</w:t>
            </w:r>
          </w:p>
        </w:tc>
        <w:tc>
          <w:tcPr>
            <w:tcW w:w="832" w:type="dxa"/>
          </w:tcPr>
          <w:p w:rsidR="00F0799E" w:rsidRDefault="00F0799E" w:rsidP="00F0799E">
            <w:r w:rsidRPr="00824B79">
              <w:rPr>
                <w:rFonts w:ascii="GHEA Grapalat" w:hAnsi="GHEA Grapalat"/>
                <w:sz w:val="16"/>
                <w:szCs w:val="16"/>
              </w:rPr>
              <w:t>... %</w:t>
            </w:r>
          </w:p>
        </w:tc>
        <w:tc>
          <w:tcPr>
            <w:tcW w:w="868" w:type="dxa"/>
          </w:tcPr>
          <w:p w:rsidR="00F0799E" w:rsidRDefault="00F0799E" w:rsidP="00F0799E">
            <w:r w:rsidRPr="00824B79">
              <w:rPr>
                <w:rFonts w:ascii="GHEA Grapalat" w:hAnsi="GHEA Grapalat"/>
                <w:sz w:val="16"/>
                <w:szCs w:val="16"/>
              </w:rPr>
              <w:t>... %</w:t>
            </w:r>
          </w:p>
        </w:tc>
        <w:tc>
          <w:tcPr>
            <w:tcW w:w="853" w:type="dxa"/>
          </w:tcPr>
          <w:p w:rsidR="00F0799E" w:rsidRDefault="00F0799E" w:rsidP="00F0799E">
            <w:r w:rsidRPr="00824B79">
              <w:rPr>
                <w:rFonts w:ascii="GHEA Grapalat" w:hAnsi="GHEA Grapalat"/>
                <w:sz w:val="16"/>
                <w:szCs w:val="16"/>
              </w:rPr>
              <w:t>... %</w:t>
            </w:r>
          </w:p>
        </w:tc>
        <w:tc>
          <w:tcPr>
            <w:tcW w:w="975" w:type="dxa"/>
          </w:tcPr>
          <w:p w:rsidR="00F0799E" w:rsidRDefault="00F0799E" w:rsidP="00F0799E">
            <w:r w:rsidRPr="00824B79">
              <w:rPr>
                <w:rFonts w:ascii="GHEA Grapalat" w:hAnsi="GHEA Grapalat"/>
                <w:sz w:val="16"/>
                <w:szCs w:val="16"/>
              </w:rPr>
              <w:t>... %</w:t>
            </w:r>
          </w:p>
        </w:tc>
        <w:tc>
          <w:tcPr>
            <w:tcW w:w="854" w:type="dxa"/>
          </w:tcPr>
          <w:p w:rsidR="00F0799E" w:rsidRDefault="00F0799E" w:rsidP="00F0799E">
            <w:r w:rsidRPr="00824B79">
              <w:rPr>
                <w:rFonts w:ascii="GHEA Grapalat" w:hAnsi="GHEA Grapalat"/>
                <w:sz w:val="16"/>
                <w:szCs w:val="16"/>
              </w:rPr>
              <w:t>... %</w:t>
            </w:r>
          </w:p>
        </w:tc>
        <w:tc>
          <w:tcPr>
            <w:tcW w:w="799" w:type="dxa"/>
          </w:tcPr>
          <w:p w:rsidR="00F0799E" w:rsidRDefault="00F0799E" w:rsidP="00F0799E">
            <w:r w:rsidRPr="00824B79">
              <w:rPr>
                <w:rFonts w:ascii="GHEA Grapalat" w:hAnsi="GHEA Grapalat"/>
                <w:sz w:val="16"/>
                <w:szCs w:val="16"/>
              </w:rPr>
              <w:t>... %</w:t>
            </w:r>
          </w:p>
        </w:tc>
      </w:tr>
      <w:tr w:rsidR="00F0799E" w:rsidRPr="00B138F3" w:rsidTr="00F0799E">
        <w:trPr>
          <w:trHeight w:val="404"/>
          <w:jc w:val="center"/>
        </w:trPr>
        <w:tc>
          <w:tcPr>
            <w:tcW w:w="1703" w:type="dxa"/>
            <w:tcBorders>
              <w:right w:val="single" w:sz="4" w:space="0" w:color="auto"/>
            </w:tcBorders>
          </w:tcPr>
          <w:p w:rsidR="00F0799E" w:rsidRPr="00D25086" w:rsidRDefault="00F0799E" w:rsidP="00F0799E">
            <w:pPr>
              <w:pStyle w:val="aff3"/>
              <w:widowControl w:val="0"/>
              <w:numPr>
                <w:ilvl w:val="0"/>
                <w:numId w:val="14"/>
              </w:numPr>
              <w:jc w:val="center"/>
              <w:rPr>
                <w:rFonts w:ascii="GHEA Grapalat" w:hAnsi="GHEA Grapalat"/>
                <w:sz w:val="16"/>
                <w:szCs w:val="16"/>
              </w:rPr>
            </w:pPr>
          </w:p>
        </w:tc>
        <w:tc>
          <w:tcPr>
            <w:tcW w:w="1531" w:type="dxa"/>
            <w:tcBorders>
              <w:top w:val="single" w:sz="4" w:space="0" w:color="auto"/>
              <w:left w:val="single" w:sz="4" w:space="0" w:color="auto"/>
              <w:bottom w:val="single" w:sz="4" w:space="0" w:color="auto"/>
              <w:right w:val="single" w:sz="4" w:space="0" w:color="auto"/>
            </w:tcBorders>
            <w:shd w:val="clear" w:color="auto" w:fill="auto"/>
            <w:vAlign w:val="center"/>
          </w:tcPr>
          <w:p w:rsidR="00F0799E" w:rsidRPr="00602AF2" w:rsidRDefault="00F0799E" w:rsidP="00F0799E">
            <w:pPr>
              <w:jc w:val="center"/>
              <w:rPr>
                <w:rFonts w:ascii="GHEA Grapalat" w:hAnsi="GHEA Grapalat"/>
                <w:color w:val="000000"/>
                <w:sz w:val="20"/>
                <w:szCs w:val="20"/>
              </w:rPr>
            </w:pPr>
            <w:r>
              <w:rPr>
                <w:rFonts w:ascii="Calibri" w:hAnsi="Calibri"/>
                <w:color w:val="000000"/>
                <w:sz w:val="20"/>
                <w:szCs w:val="20"/>
              </w:rPr>
              <w:t>03221111</w:t>
            </w:r>
          </w:p>
        </w:tc>
        <w:tc>
          <w:tcPr>
            <w:tcW w:w="2137" w:type="dxa"/>
            <w:tcBorders>
              <w:top w:val="single" w:sz="4" w:space="0" w:color="auto"/>
              <w:left w:val="single" w:sz="4" w:space="0" w:color="auto"/>
              <w:bottom w:val="single" w:sz="4" w:space="0" w:color="auto"/>
              <w:right w:val="single" w:sz="4" w:space="0" w:color="auto"/>
            </w:tcBorders>
            <w:shd w:val="clear" w:color="auto" w:fill="auto"/>
            <w:vAlign w:val="center"/>
          </w:tcPr>
          <w:p w:rsidR="00F0799E" w:rsidRPr="00602AF2" w:rsidRDefault="00F0799E" w:rsidP="00F0799E">
            <w:pPr>
              <w:jc w:val="center"/>
              <w:rPr>
                <w:rFonts w:ascii="GHEA Grapalat" w:hAnsi="GHEA Grapalat" w:cs="Sylfaen"/>
                <w:color w:val="000000"/>
                <w:sz w:val="20"/>
                <w:szCs w:val="20"/>
              </w:rPr>
            </w:pPr>
            <w:proofErr w:type="gramStart"/>
            <w:r>
              <w:rPr>
                <w:rFonts w:ascii="Sylfaen" w:hAnsi="Sylfaen" w:cs="Sylfaen"/>
                <w:color w:val="000000"/>
                <w:sz w:val="20"/>
                <w:szCs w:val="20"/>
              </w:rPr>
              <w:t>Лук</w:t>
            </w:r>
            <w:r>
              <w:rPr>
                <w:rFonts w:ascii="Calibri" w:hAnsi="Calibri"/>
                <w:color w:val="000000"/>
                <w:sz w:val="20"/>
                <w:szCs w:val="20"/>
              </w:rPr>
              <w:t>,</w:t>
            </w:r>
            <w:r>
              <w:rPr>
                <w:rFonts w:ascii="Sylfaen" w:hAnsi="Sylfaen" w:cs="Sylfaen"/>
                <w:color w:val="000000"/>
                <w:sz w:val="20"/>
                <w:szCs w:val="20"/>
              </w:rPr>
              <w:t>голова</w:t>
            </w:r>
            <w:proofErr w:type="gramEnd"/>
          </w:p>
        </w:tc>
        <w:tc>
          <w:tcPr>
            <w:tcW w:w="974" w:type="dxa"/>
          </w:tcPr>
          <w:p w:rsidR="00F0799E" w:rsidRDefault="00F0799E" w:rsidP="00F0799E">
            <w:r w:rsidRPr="00824B79">
              <w:rPr>
                <w:rFonts w:ascii="GHEA Grapalat" w:hAnsi="GHEA Grapalat"/>
                <w:sz w:val="16"/>
                <w:szCs w:val="16"/>
              </w:rPr>
              <w:t>... %</w:t>
            </w:r>
          </w:p>
        </w:tc>
        <w:tc>
          <w:tcPr>
            <w:tcW w:w="987" w:type="dxa"/>
          </w:tcPr>
          <w:p w:rsidR="00F0799E" w:rsidRDefault="00F0799E" w:rsidP="00F0799E">
            <w:r w:rsidRPr="00824B79">
              <w:rPr>
                <w:rFonts w:ascii="GHEA Grapalat" w:hAnsi="GHEA Grapalat"/>
                <w:sz w:val="16"/>
                <w:szCs w:val="16"/>
              </w:rPr>
              <w:t>... %</w:t>
            </w:r>
          </w:p>
        </w:tc>
        <w:tc>
          <w:tcPr>
            <w:tcW w:w="700" w:type="dxa"/>
          </w:tcPr>
          <w:p w:rsidR="00F0799E" w:rsidRDefault="00F0799E" w:rsidP="00F0799E">
            <w:r w:rsidRPr="00824B79">
              <w:rPr>
                <w:rFonts w:ascii="GHEA Grapalat" w:hAnsi="GHEA Grapalat"/>
                <w:sz w:val="16"/>
                <w:szCs w:val="16"/>
              </w:rPr>
              <w:t>... %</w:t>
            </w:r>
          </w:p>
        </w:tc>
        <w:tc>
          <w:tcPr>
            <w:tcW w:w="844" w:type="dxa"/>
          </w:tcPr>
          <w:p w:rsidR="00F0799E" w:rsidRDefault="00F0799E" w:rsidP="00F0799E">
            <w:r w:rsidRPr="00824B79">
              <w:rPr>
                <w:rFonts w:ascii="GHEA Grapalat" w:hAnsi="GHEA Grapalat"/>
                <w:sz w:val="16"/>
                <w:szCs w:val="16"/>
              </w:rPr>
              <w:t>... %</w:t>
            </w:r>
          </w:p>
        </w:tc>
        <w:tc>
          <w:tcPr>
            <w:tcW w:w="538" w:type="dxa"/>
          </w:tcPr>
          <w:p w:rsidR="00F0799E" w:rsidRDefault="00F0799E" w:rsidP="00F0799E">
            <w:r w:rsidRPr="00824B79">
              <w:rPr>
                <w:rFonts w:ascii="GHEA Grapalat" w:hAnsi="GHEA Grapalat"/>
                <w:sz w:val="16"/>
                <w:szCs w:val="16"/>
              </w:rPr>
              <w:t>... %</w:t>
            </w:r>
          </w:p>
        </w:tc>
        <w:tc>
          <w:tcPr>
            <w:tcW w:w="606" w:type="dxa"/>
          </w:tcPr>
          <w:p w:rsidR="00F0799E" w:rsidRDefault="00F0799E" w:rsidP="00F0799E">
            <w:r w:rsidRPr="00824B79">
              <w:rPr>
                <w:rFonts w:ascii="GHEA Grapalat" w:hAnsi="GHEA Grapalat"/>
                <w:sz w:val="16"/>
                <w:szCs w:val="16"/>
              </w:rPr>
              <w:t>... %</w:t>
            </w:r>
          </w:p>
        </w:tc>
        <w:tc>
          <w:tcPr>
            <w:tcW w:w="704" w:type="dxa"/>
          </w:tcPr>
          <w:p w:rsidR="00F0799E" w:rsidRDefault="00F0799E" w:rsidP="00F0799E">
            <w:r w:rsidRPr="00824B79">
              <w:rPr>
                <w:rFonts w:ascii="GHEA Grapalat" w:hAnsi="GHEA Grapalat"/>
                <w:sz w:val="16"/>
                <w:szCs w:val="16"/>
              </w:rPr>
              <w:t>... %</w:t>
            </w:r>
          </w:p>
        </w:tc>
        <w:tc>
          <w:tcPr>
            <w:tcW w:w="832" w:type="dxa"/>
          </w:tcPr>
          <w:p w:rsidR="00F0799E" w:rsidRDefault="00F0799E" w:rsidP="00F0799E">
            <w:r w:rsidRPr="00824B79">
              <w:rPr>
                <w:rFonts w:ascii="GHEA Grapalat" w:hAnsi="GHEA Grapalat"/>
                <w:sz w:val="16"/>
                <w:szCs w:val="16"/>
              </w:rPr>
              <w:t>... %</w:t>
            </w:r>
          </w:p>
        </w:tc>
        <w:tc>
          <w:tcPr>
            <w:tcW w:w="868" w:type="dxa"/>
          </w:tcPr>
          <w:p w:rsidR="00F0799E" w:rsidRDefault="00F0799E" w:rsidP="00F0799E">
            <w:r w:rsidRPr="00824B79">
              <w:rPr>
                <w:rFonts w:ascii="GHEA Grapalat" w:hAnsi="GHEA Grapalat"/>
                <w:sz w:val="16"/>
                <w:szCs w:val="16"/>
              </w:rPr>
              <w:t>... %</w:t>
            </w:r>
          </w:p>
        </w:tc>
        <w:tc>
          <w:tcPr>
            <w:tcW w:w="853" w:type="dxa"/>
          </w:tcPr>
          <w:p w:rsidR="00F0799E" w:rsidRDefault="00F0799E" w:rsidP="00F0799E">
            <w:r w:rsidRPr="00824B79">
              <w:rPr>
                <w:rFonts w:ascii="GHEA Grapalat" w:hAnsi="GHEA Grapalat"/>
                <w:sz w:val="16"/>
                <w:szCs w:val="16"/>
              </w:rPr>
              <w:t>... %</w:t>
            </w:r>
          </w:p>
        </w:tc>
        <w:tc>
          <w:tcPr>
            <w:tcW w:w="975" w:type="dxa"/>
          </w:tcPr>
          <w:p w:rsidR="00F0799E" w:rsidRDefault="00F0799E" w:rsidP="00F0799E">
            <w:r w:rsidRPr="00824B79">
              <w:rPr>
                <w:rFonts w:ascii="GHEA Grapalat" w:hAnsi="GHEA Grapalat"/>
                <w:sz w:val="16"/>
                <w:szCs w:val="16"/>
              </w:rPr>
              <w:t>... %</w:t>
            </w:r>
          </w:p>
        </w:tc>
        <w:tc>
          <w:tcPr>
            <w:tcW w:w="854" w:type="dxa"/>
          </w:tcPr>
          <w:p w:rsidR="00F0799E" w:rsidRDefault="00F0799E" w:rsidP="00F0799E">
            <w:r w:rsidRPr="00824B79">
              <w:rPr>
                <w:rFonts w:ascii="GHEA Grapalat" w:hAnsi="GHEA Grapalat"/>
                <w:sz w:val="16"/>
                <w:szCs w:val="16"/>
              </w:rPr>
              <w:t>... %</w:t>
            </w:r>
          </w:p>
        </w:tc>
        <w:tc>
          <w:tcPr>
            <w:tcW w:w="799" w:type="dxa"/>
          </w:tcPr>
          <w:p w:rsidR="00F0799E" w:rsidRDefault="00F0799E" w:rsidP="00F0799E">
            <w:r w:rsidRPr="00824B79">
              <w:rPr>
                <w:rFonts w:ascii="GHEA Grapalat" w:hAnsi="GHEA Grapalat"/>
                <w:sz w:val="16"/>
                <w:szCs w:val="16"/>
              </w:rPr>
              <w:t>... %</w:t>
            </w:r>
          </w:p>
        </w:tc>
      </w:tr>
      <w:tr w:rsidR="00F0799E" w:rsidRPr="00B138F3" w:rsidTr="00F0799E">
        <w:trPr>
          <w:trHeight w:val="404"/>
          <w:jc w:val="center"/>
        </w:trPr>
        <w:tc>
          <w:tcPr>
            <w:tcW w:w="1703" w:type="dxa"/>
            <w:tcBorders>
              <w:right w:val="single" w:sz="4" w:space="0" w:color="auto"/>
            </w:tcBorders>
          </w:tcPr>
          <w:p w:rsidR="00F0799E" w:rsidRPr="00D25086" w:rsidRDefault="00F0799E" w:rsidP="00F0799E">
            <w:pPr>
              <w:pStyle w:val="aff3"/>
              <w:widowControl w:val="0"/>
              <w:numPr>
                <w:ilvl w:val="0"/>
                <w:numId w:val="14"/>
              </w:numPr>
              <w:jc w:val="center"/>
              <w:rPr>
                <w:rFonts w:ascii="GHEA Grapalat" w:hAnsi="GHEA Grapalat"/>
                <w:sz w:val="16"/>
                <w:szCs w:val="16"/>
              </w:rPr>
            </w:pPr>
          </w:p>
        </w:tc>
        <w:tc>
          <w:tcPr>
            <w:tcW w:w="1531" w:type="dxa"/>
            <w:tcBorders>
              <w:top w:val="single" w:sz="4" w:space="0" w:color="auto"/>
              <w:left w:val="single" w:sz="4" w:space="0" w:color="auto"/>
              <w:bottom w:val="single" w:sz="4" w:space="0" w:color="auto"/>
              <w:right w:val="single" w:sz="4" w:space="0" w:color="auto"/>
            </w:tcBorders>
            <w:shd w:val="clear" w:color="auto" w:fill="auto"/>
            <w:vAlign w:val="center"/>
          </w:tcPr>
          <w:p w:rsidR="00F0799E" w:rsidRPr="00602AF2" w:rsidRDefault="00F0799E" w:rsidP="00F0799E">
            <w:pPr>
              <w:jc w:val="center"/>
              <w:rPr>
                <w:rFonts w:ascii="GHEA Grapalat" w:hAnsi="GHEA Grapalat"/>
                <w:color w:val="000000"/>
                <w:sz w:val="20"/>
                <w:szCs w:val="20"/>
              </w:rPr>
            </w:pPr>
            <w:r>
              <w:rPr>
                <w:rFonts w:ascii="Calibri" w:hAnsi="Calibri"/>
                <w:color w:val="000000"/>
                <w:sz w:val="20"/>
                <w:szCs w:val="20"/>
              </w:rPr>
              <w:t>03221124</w:t>
            </w:r>
          </w:p>
        </w:tc>
        <w:tc>
          <w:tcPr>
            <w:tcW w:w="2137" w:type="dxa"/>
            <w:tcBorders>
              <w:top w:val="single" w:sz="4" w:space="0" w:color="auto"/>
              <w:left w:val="single" w:sz="4" w:space="0" w:color="auto"/>
              <w:bottom w:val="single" w:sz="4" w:space="0" w:color="auto"/>
              <w:right w:val="single" w:sz="4" w:space="0" w:color="auto"/>
            </w:tcBorders>
            <w:shd w:val="clear" w:color="auto" w:fill="auto"/>
            <w:vAlign w:val="center"/>
          </w:tcPr>
          <w:p w:rsidR="00F0799E" w:rsidRPr="00602AF2" w:rsidRDefault="00F0799E" w:rsidP="00F0799E">
            <w:pPr>
              <w:jc w:val="center"/>
              <w:rPr>
                <w:rFonts w:ascii="GHEA Grapalat" w:hAnsi="GHEA Grapalat" w:cs="Sylfaen"/>
                <w:color w:val="000000"/>
                <w:sz w:val="20"/>
                <w:szCs w:val="20"/>
              </w:rPr>
            </w:pPr>
            <w:r>
              <w:rPr>
                <w:rFonts w:ascii="Sylfaen" w:hAnsi="Sylfaen" w:cs="Sylfaen"/>
                <w:color w:val="000000"/>
                <w:sz w:val="20"/>
                <w:szCs w:val="20"/>
              </w:rPr>
              <w:t>Огурец</w:t>
            </w:r>
            <w:r>
              <w:rPr>
                <w:rFonts w:ascii="Calibri" w:hAnsi="Calibri"/>
                <w:color w:val="000000"/>
                <w:sz w:val="20"/>
                <w:szCs w:val="20"/>
              </w:rPr>
              <w:t>(</w:t>
            </w:r>
            <w:r>
              <w:rPr>
                <w:rFonts w:ascii="Sylfaen" w:hAnsi="Sylfaen" w:cs="Sylfaen"/>
                <w:color w:val="000000"/>
                <w:sz w:val="20"/>
                <w:szCs w:val="20"/>
              </w:rPr>
              <w:t>сезонный</w:t>
            </w:r>
            <w:r>
              <w:rPr>
                <w:rFonts w:ascii="Calibri" w:hAnsi="Calibri"/>
                <w:color w:val="000000"/>
                <w:sz w:val="20"/>
                <w:szCs w:val="20"/>
              </w:rPr>
              <w:t>)</w:t>
            </w:r>
          </w:p>
        </w:tc>
        <w:tc>
          <w:tcPr>
            <w:tcW w:w="974" w:type="dxa"/>
          </w:tcPr>
          <w:p w:rsidR="00F0799E" w:rsidRDefault="00F0799E" w:rsidP="00F0799E">
            <w:r w:rsidRPr="00824B79">
              <w:rPr>
                <w:rFonts w:ascii="GHEA Grapalat" w:hAnsi="GHEA Grapalat"/>
                <w:sz w:val="16"/>
                <w:szCs w:val="16"/>
              </w:rPr>
              <w:t>... %</w:t>
            </w:r>
          </w:p>
        </w:tc>
        <w:tc>
          <w:tcPr>
            <w:tcW w:w="987" w:type="dxa"/>
          </w:tcPr>
          <w:p w:rsidR="00F0799E" w:rsidRDefault="00F0799E" w:rsidP="00F0799E">
            <w:r w:rsidRPr="00824B79">
              <w:rPr>
                <w:rFonts w:ascii="GHEA Grapalat" w:hAnsi="GHEA Grapalat"/>
                <w:sz w:val="16"/>
                <w:szCs w:val="16"/>
              </w:rPr>
              <w:t>... %</w:t>
            </w:r>
          </w:p>
        </w:tc>
        <w:tc>
          <w:tcPr>
            <w:tcW w:w="700" w:type="dxa"/>
          </w:tcPr>
          <w:p w:rsidR="00F0799E" w:rsidRDefault="00F0799E" w:rsidP="00F0799E">
            <w:r w:rsidRPr="00824B79">
              <w:rPr>
                <w:rFonts w:ascii="GHEA Grapalat" w:hAnsi="GHEA Grapalat"/>
                <w:sz w:val="16"/>
                <w:szCs w:val="16"/>
              </w:rPr>
              <w:t>... %</w:t>
            </w:r>
          </w:p>
        </w:tc>
        <w:tc>
          <w:tcPr>
            <w:tcW w:w="844" w:type="dxa"/>
          </w:tcPr>
          <w:p w:rsidR="00F0799E" w:rsidRDefault="00F0799E" w:rsidP="00F0799E">
            <w:r w:rsidRPr="00824B79">
              <w:rPr>
                <w:rFonts w:ascii="GHEA Grapalat" w:hAnsi="GHEA Grapalat"/>
                <w:sz w:val="16"/>
                <w:szCs w:val="16"/>
              </w:rPr>
              <w:t>... %</w:t>
            </w:r>
          </w:p>
        </w:tc>
        <w:tc>
          <w:tcPr>
            <w:tcW w:w="538" w:type="dxa"/>
          </w:tcPr>
          <w:p w:rsidR="00F0799E" w:rsidRDefault="00F0799E" w:rsidP="00F0799E">
            <w:r w:rsidRPr="00824B79">
              <w:rPr>
                <w:rFonts w:ascii="GHEA Grapalat" w:hAnsi="GHEA Grapalat"/>
                <w:sz w:val="16"/>
                <w:szCs w:val="16"/>
              </w:rPr>
              <w:t>... %</w:t>
            </w:r>
          </w:p>
        </w:tc>
        <w:tc>
          <w:tcPr>
            <w:tcW w:w="606" w:type="dxa"/>
          </w:tcPr>
          <w:p w:rsidR="00F0799E" w:rsidRDefault="00F0799E" w:rsidP="00F0799E">
            <w:r w:rsidRPr="00824B79">
              <w:rPr>
                <w:rFonts w:ascii="GHEA Grapalat" w:hAnsi="GHEA Grapalat"/>
                <w:sz w:val="16"/>
                <w:szCs w:val="16"/>
              </w:rPr>
              <w:t>... %</w:t>
            </w:r>
          </w:p>
        </w:tc>
        <w:tc>
          <w:tcPr>
            <w:tcW w:w="704" w:type="dxa"/>
          </w:tcPr>
          <w:p w:rsidR="00F0799E" w:rsidRDefault="00F0799E" w:rsidP="00F0799E">
            <w:r w:rsidRPr="00824B79">
              <w:rPr>
                <w:rFonts w:ascii="GHEA Grapalat" w:hAnsi="GHEA Grapalat"/>
                <w:sz w:val="16"/>
                <w:szCs w:val="16"/>
              </w:rPr>
              <w:t>... %</w:t>
            </w:r>
          </w:p>
        </w:tc>
        <w:tc>
          <w:tcPr>
            <w:tcW w:w="832" w:type="dxa"/>
          </w:tcPr>
          <w:p w:rsidR="00F0799E" w:rsidRDefault="00F0799E" w:rsidP="00F0799E">
            <w:r w:rsidRPr="00824B79">
              <w:rPr>
                <w:rFonts w:ascii="GHEA Grapalat" w:hAnsi="GHEA Grapalat"/>
                <w:sz w:val="16"/>
                <w:szCs w:val="16"/>
              </w:rPr>
              <w:t>... %</w:t>
            </w:r>
          </w:p>
        </w:tc>
        <w:tc>
          <w:tcPr>
            <w:tcW w:w="868" w:type="dxa"/>
          </w:tcPr>
          <w:p w:rsidR="00F0799E" w:rsidRDefault="00F0799E" w:rsidP="00F0799E">
            <w:r w:rsidRPr="00824B79">
              <w:rPr>
                <w:rFonts w:ascii="GHEA Grapalat" w:hAnsi="GHEA Grapalat"/>
                <w:sz w:val="16"/>
                <w:szCs w:val="16"/>
              </w:rPr>
              <w:t>... %</w:t>
            </w:r>
          </w:p>
        </w:tc>
        <w:tc>
          <w:tcPr>
            <w:tcW w:w="853" w:type="dxa"/>
          </w:tcPr>
          <w:p w:rsidR="00F0799E" w:rsidRDefault="00F0799E" w:rsidP="00F0799E">
            <w:r w:rsidRPr="00824B79">
              <w:rPr>
                <w:rFonts w:ascii="GHEA Grapalat" w:hAnsi="GHEA Grapalat"/>
                <w:sz w:val="16"/>
                <w:szCs w:val="16"/>
              </w:rPr>
              <w:t>... %</w:t>
            </w:r>
          </w:p>
        </w:tc>
        <w:tc>
          <w:tcPr>
            <w:tcW w:w="975" w:type="dxa"/>
          </w:tcPr>
          <w:p w:rsidR="00F0799E" w:rsidRDefault="00F0799E" w:rsidP="00F0799E">
            <w:r w:rsidRPr="00824B79">
              <w:rPr>
                <w:rFonts w:ascii="GHEA Grapalat" w:hAnsi="GHEA Grapalat"/>
                <w:sz w:val="16"/>
                <w:szCs w:val="16"/>
              </w:rPr>
              <w:t>... %</w:t>
            </w:r>
          </w:p>
        </w:tc>
        <w:tc>
          <w:tcPr>
            <w:tcW w:w="854" w:type="dxa"/>
          </w:tcPr>
          <w:p w:rsidR="00F0799E" w:rsidRDefault="00F0799E" w:rsidP="00F0799E">
            <w:r w:rsidRPr="00824B79">
              <w:rPr>
                <w:rFonts w:ascii="GHEA Grapalat" w:hAnsi="GHEA Grapalat"/>
                <w:sz w:val="16"/>
                <w:szCs w:val="16"/>
              </w:rPr>
              <w:t>... %</w:t>
            </w:r>
          </w:p>
        </w:tc>
        <w:tc>
          <w:tcPr>
            <w:tcW w:w="799" w:type="dxa"/>
          </w:tcPr>
          <w:p w:rsidR="00F0799E" w:rsidRDefault="00F0799E" w:rsidP="00F0799E">
            <w:r w:rsidRPr="00824B79">
              <w:rPr>
                <w:rFonts w:ascii="GHEA Grapalat" w:hAnsi="GHEA Grapalat"/>
                <w:sz w:val="16"/>
                <w:szCs w:val="16"/>
              </w:rPr>
              <w:t>... %</w:t>
            </w:r>
          </w:p>
        </w:tc>
      </w:tr>
      <w:tr w:rsidR="00F0799E" w:rsidRPr="00B138F3" w:rsidTr="00F0799E">
        <w:trPr>
          <w:trHeight w:val="404"/>
          <w:jc w:val="center"/>
        </w:trPr>
        <w:tc>
          <w:tcPr>
            <w:tcW w:w="1703" w:type="dxa"/>
            <w:tcBorders>
              <w:right w:val="single" w:sz="4" w:space="0" w:color="auto"/>
            </w:tcBorders>
          </w:tcPr>
          <w:p w:rsidR="00F0799E" w:rsidRPr="00D25086" w:rsidRDefault="00F0799E" w:rsidP="00F0799E">
            <w:pPr>
              <w:pStyle w:val="aff3"/>
              <w:widowControl w:val="0"/>
              <w:numPr>
                <w:ilvl w:val="0"/>
                <w:numId w:val="14"/>
              </w:numPr>
              <w:jc w:val="center"/>
              <w:rPr>
                <w:rFonts w:ascii="GHEA Grapalat" w:hAnsi="GHEA Grapalat"/>
                <w:sz w:val="16"/>
                <w:szCs w:val="16"/>
              </w:rPr>
            </w:pPr>
          </w:p>
        </w:tc>
        <w:tc>
          <w:tcPr>
            <w:tcW w:w="1531" w:type="dxa"/>
            <w:tcBorders>
              <w:top w:val="single" w:sz="4" w:space="0" w:color="auto"/>
              <w:left w:val="single" w:sz="4" w:space="0" w:color="auto"/>
              <w:bottom w:val="single" w:sz="4" w:space="0" w:color="auto"/>
              <w:right w:val="single" w:sz="4" w:space="0" w:color="auto"/>
            </w:tcBorders>
            <w:shd w:val="clear" w:color="auto" w:fill="auto"/>
            <w:vAlign w:val="center"/>
          </w:tcPr>
          <w:p w:rsidR="00F0799E" w:rsidRPr="00602AF2" w:rsidRDefault="00F0799E" w:rsidP="00F0799E">
            <w:pPr>
              <w:jc w:val="center"/>
              <w:rPr>
                <w:rFonts w:ascii="GHEA Grapalat" w:hAnsi="GHEA Grapalat"/>
                <w:color w:val="000000"/>
                <w:sz w:val="20"/>
                <w:szCs w:val="20"/>
              </w:rPr>
            </w:pPr>
            <w:r>
              <w:rPr>
                <w:rFonts w:ascii="Calibri" w:hAnsi="Calibri"/>
                <w:color w:val="000000"/>
                <w:sz w:val="20"/>
                <w:szCs w:val="20"/>
              </w:rPr>
              <w:t>03221121</w:t>
            </w:r>
          </w:p>
        </w:tc>
        <w:tc>
          <w:tcPr>
            <w:tcW w:w="2137" w:type="dxa"/>
            <w:tcBorders>
              <w:top w:val="single" w:sz="4" w:space="0" w:color="auto"/>
              <w:left w:val="single" w:sz="4" w:space="0" w:color="auto"/>
              <w:bottom w:val="single" w:sz="4" w:space="0" w:color="auto"/>
              <w:right w:val="single" w:sz="4" w:space="0" w:color="auto"/>
            </w:tcBorders>
            <w:shd w:val="clear" w:color="auto" w:fill="auto"/>
            <w:vAlign w:val="center"/>
          </w:tcPr>
          <w:p w:rsidR="00F0799E" w:rsidRPr="00602AF2" w:rsidRDefault="00F0799E" w:rsidP="00F0799E">
            <w:pPr>
              <w:jc w:val="center"/>
              <w:rPr>
                <w:rFonts w:ascii="GHEA Grapalat" w:hAnsi="GHEA Grapalat" w:cs="Sylfaen"/>
                <w:color w:val="000000"/>
                <w:sz w:val="20"/>
                <w:szCs w:val="20"/>
              </w:rPr>
            </w:pPr>
            <w:r>
              <w:rPr>
                <w:rFonts w:ascii="Sylfaen" w:hAnsi="Sylfaen" w:cs="Sylfaen"/>
                <w:color w:val="000000"/>
                <w:sz w:val="20"/>
                <w:szCs w:val="20"/>
              </w:rPr>
              <w:t>Помидор</w:t>
            </w:r>
            <w:r>
              <w:rPr>
                <w:rFonts w:ascii="Calibri" w:hAnsi="Calibri"/>
                <w:color w:val="000000"/>
                <w:sz w:val="20"/>
                <w:szCs w:val="20"/>
              </w:rPr>
              <w:t>(</w:t>
            </w:r>
            <w:r>
              <w:rPr>
                <w:rFonts w:ascii="Sylfaen" w:hAnsi="Sylfaen" w:cs="Sylfaen"/>
                <w:color w:val="000000"/>
                <w:sz w:val="20"/>
                <w:szCs w:val="20"/>
              </w:rPr>
              <w:t>сезонный</w:t>
            </w:r>
            <w:r>
              <w:rPr>
                <w:rFonts w:ascii="Calibri" w:hAnsi="Calibri"/>
                <w:color w:val="000000"/>
                <w:sz w:val="20"/>
                <w:szCs w:val="20"/>
              </w:rPr>
              <w:t>)</w:t>
            </w:r>
          </w:p>
        </w:tc>
        <w:tc>
          <w:tcPr>
            <w:tcW w:w="974" w:type="dxa"/>
          </w:tcPr>
          <w:p w:rsidR="00F0799E" w:rsidRDefault="00F0799E" w:rsidP="00F0799E">
            <w:r w:rsidRPr="00824B79">
              <w:rPr>
                <w:rFonts w:ascii="GHEA Grapalat" w:hAnsi="GHEA Grapalat"/>
                <w:sz w:val="16"/>
                <w:szCs w:val="16"/>
              </w:rPr>
              <w:t>... %</w:t>
            </w:r>
          </w:p>
        </w:tc>
        <w:tc>
          <w:tcPr>
            <w:tcW w:w="987" w:type="dxa"/>
          </w:tcPr>
          <w:p w:rsidR="00F0799E" w:rsidRDefault="00F0799E" w:rsidP="00F0799E">
            <w:r w:rsidRPr="00824B79">
              <w:rPr>
                <w:rFonts w:ascii="GHEA Grapalat" w:hAnsi="GHEA Grapalat"/>
                <w:sz w:val="16"/>
                <w:szCs w:val="16"/>
              </w:rPr>
              <w:t>... %</w:t>
            </w:r>
          </w:p>
        </w:tc>
        <w:tc>
          <w:tcPr>
            <w:tcW w:w="700" w:type="dxa"/>
          </w:tcPr>
          <w:p w:rsidR="00F0799E" w:rsidRDefault="00F0799E" w:rsidP="00F0799E">
            <w:r w:rsidRPr="00824B79">
              <w:rPr>
                <w:rFonts w:ascii="GHEA Grapalat" w:hAnsi="GHEA Grapalat"/>
                <w:sz w:val="16"/>
                <w:szCs w:val="16"/>
              </w:rPr>
              <w:t>... %</w:t>
            </w:r>
          </w:p>
        </w:tc>
        <w:tc>
          <w:tcPr>
            <w:tcW w:w="844" w:type="dxa"/>
          </w:tcPr>
          <w:p w:rsidR="00F0799E" w:rsidRDefault="00F0799E" w:rsidP="00F0799E">
            <w:r w:rsidRPr="00824B79">
              <w:rPr>
                <w:rFonts w:ascii="GHEA Grapalat" w:hAnsi="GHEA Grapalat"/>
                <w:sz w:val="16"/>
                <w:szCs w:val="16"/>
              </w:rPr>
              <w:t>... %</w:t>
            </w:r>
          </w:p>
        </w:tc>
        <w:tc>
          <w:tcPr>
            <w:tcW w:w="538" w:type="dxa"/>
          </w:tcPr>
          <w:p w:rsidR="00F0799E" w:rsidRDefault="00F0799E" w:rsidP="00F0799E">
            <w:r w:rsidRPr="00824B79">
              <w:rPr>
                <w:rFonts w:ascii="GHEA Grapalat" w:hAnsi="GHEA Grapalat"/>
                <w:sz w:val="16"/>
                <w:szCs w:val="16"/>
              </w:rPr>
              <w:t>... %</w:t>
            </w:r>
          </w:p>
        </w:tc>
        <w:tc>
          <w:tcPr>
            <w:tcW w:w="606" w:type="dxa"/>
          </w:tcPr>
          <w:p w:rsidR="00F0799E" w:rsidRDefault="00F0799E" w:rsidP="00F0799E">
            <w:r w:rsidRPr="00824B79">
              <w:rPr>
                <w:rFonts w:ascii="GHEA Grapalat" w:hAnsi="GHEA Grapalat"/>
                <w:sz w:val="16"/>
                <w:szCs w:val="16"/>
              </w:rPr>
              <w:t>... %</w:t>
            </w:r>
          </w:p>
        </w:tc>
        <w:tc>
          <w:tcPr>
            <w:tcW w:w="704" w:type="dxa"/>
          </w:tcPr>
          <w:p w:rsidR="00F0799E" w:rsidRDefault="00F0799E" w:rsidP="00F0799E">
            <w:r w:rsidRPr="00824B79">
              <w:rPr>
                <w:rFonts w:ascii="GHEA Grapalat" w:hAnsi="GHEA Grapalat"/>
                <w:sz w:val="16"/>
                <w:szCs w:val="16"/>
              </w:rPr>
              <w:t>... %</w:t>
            </w:r>
          </w:p>
        </w:tc>
        <w:tc>
          <w:tcPr>
            <w:tcW w:w="832" w:type="dxa"/>
          </w:tcPr>
          <w:p w:rsidR="00F0799E" w:rsidRDefault="00F0799E" w:rsidP="00F0799E">
            <w:r w:rsidRPr="00824B79">
              <w:rPr>
                <w:rFonts w:ascii="GHEA Grapalat" w:hAnsi="GHEA Grapalat"/>
                <w:sz w:val="16"/>
                <w:szCs w:val="16"/>
              </w:rPr>
              <w:t>... %</w:t>
            </w:r>
          </w:p>
        </w:tc>
        <w:tc>
          <w:tcPr>
            <w:tcW w:w="868" w:type="dxa"/>
          </w:tcPr>
          <w:p w:rsidR="00F0799E" w:rsidRDefault="00F0799E" w:rsidP="00F0799E">
            <w:r w:rsidRPr="00824B79">
              <w:rPr>
                <w:rFonts w:ascii="GHEA Grapalat" w:hAnsi="GHEA Grapalat"/>
                <w:sz w:val="16"/>
                <w:szCs w:val="16"/>
              </w:rPr>
              <w:t>... %</w:t>
            </w:r>
          </w:p>
        </w:tc>
        <w:tc>
          <w:tcPr>
            <w:tcW w:w="853" w:type="dxa"/>
          </w:tcPr>
          <w:p w:rsidR="00F0799E" w:rsidRDefault="00F0799E" w:rsidP="00F0799E">
            <w:r w:rsidRPr="00824B79">
              <w:rPr>
                <w:rFonts w:ascii="GHEA Grapalat" w:hAnsi="GHEA Grapalat"/>
                <w:sz w:val="16"/>
                <w:szCs w:val="16"/>
              </w:rPr>
              <w:t>... %</w:t>
            </w:r>
          </w:p>
        </w:tc>
        <w:tc>
          <w:tcPr>
            <w:tcW w:w="975" w:type="dxa"/>
          </w:tcPr>
          <w:p w:rsidR="00F0799E" w:rsidRDefault="00F0799E" w:rsidP="00F0799E">
            <w:r w:rsidRPr="00824B79">
              <w:rPr>
                <w:rFonts w:ascii="GHEA Grapalat" w:hAnsi="GHEA Grapalat"/>
                <w:sz w:val="16"/>
                <w:szCs w:val="16"/>
              </w:rPr>
              <w:t>... %</w:t>
            </w:r>
          </w:p>
        </w:tc>
        <w:tc>
          <w:tcPr>
            <w:tcW w:w="854" w:type="dxa"/>
          </w:tcPr>
          <w:p w:rsidR="00F0799E" w:rsidRDefault="00F0799E" w:rsidP="00F0799E">
            <w:r w:rsidRPr="00824B79">
              <w:rPr>
                <w:rFonts w:ascii="GHEA Grapalat" w:hAnsi="GHEA Grapalat"/>
                <w:sz w:val="16"/>
                <w:szCs w:val="16"/>
              </w:rPr>
              <w:t>... %</w:t>
            </w:r>
          </w:p>
        </w:tc>
        <w:tc>
          <w:tcPr>
            <w:tcW w:w="799" w:type="dxa"/>
          </w:tcPr>
          <w:p w:rsidR="00F0799E" w:rsidRDefault="00F0799E" w:rsidP="00F0799E">
            <w:r w:rsidRPr="00824B79">
              <w:rPr>
                <w:rFonts w:ascii="GHEA Grapalat" w:hAnsi="GHEA Grapalat"/>
                <w:sz w:val="16"/>
                <w:szCs w:val="16"/>
              </w:rPr>
              <w:t>... %</w:t>
            </w:r>
          </w:p>
        </w:tc>
      </w:tr>
      <w:tr w:rsidR="00F0799E" w:rsidRPr="00B138F3" w:rsidTr="00F0799E">
        <w:trPr>
          <w:trHeight w:val="404"/>
          <w:jc w:val="center"/>
        </w:trPr>
        <w:tc>
          <w:tcPr>
            <w:tcW w:w="1703" w:type="dxa"/>
            <w:tcBorders>
              <w:right w:val="single" w:sz="4" w:space="0" w:color="auto"/>
            </w:tcBorders>
          </w:tcPr>
          <w:p w:rsidR="00F0799E" w:rsidRPr="00D25086" w:rsidRDefault="00F0799E" w:rsidP="00F0799E">
            <w:pPr>
              <w:pStyle w:val="aff3"/>
              <w:widowControl w:val="0"/>
              <w:numPr>
                <w:ilvl w:val="0"/>
                <w:numId w:val="14"/>
              </w:numPr>
              <w:jc w:val="center"/>
              <w:rPr>
                <w:rFonts w:ascii="GHEA Grapalat" w:hAnsi="GHEA Grapalat"/>
                <w:sz w:val="16"/>
                <w:szCs w:val="16"/>
              </w:rPr>
            </w:pPr>
          </w:p>
        </w:tc>
        <w:tc>
          <w:tcPr>
            <w:tcW w:w="1531" w:type="dxa"/>
            <w:tcBorders>
              <w:top w:val="single" w:sz="4" w:space="0" w:color="auto"/>
              <w:left w:val="single" w:sz="4" w:space="0" w:color="auto"/>
              <w:bottom w:val="single" w:sz="4" w:space="0" w:color="auto"/>
              <w:right w:val="single" w:sz="4" w:space="0" w:color="auto"/>
            </w:tcBorders>
            <w:shd w:val="clear" w:color="auto" w:fill="auto"/>
            <w:vAlign w:val="center"/>
          </w:tcPr>
          <w:p w:rsidR="00F0799E" w:rsidRPr="00602AF2" w:rsidRDefault="00F0799E" w:rsidP="00F0799E">
            <w:pPr>
              <w:jc w:val="center"/>
              <w:rPr>
                <w:rFonts w:ascii="GHEA Grapalat" w:hAnsi="GHEA Grapalat"/>
                <w:color w:val="000000"/>
                <w:sz w:val="20"/>
                <w:szCs w:val="20"/>
              </w:rPr>
            </w:pPr>
            <w:r>
              <w:rPr>
                <w:rFonts w:ascii="Calibri" w:hAnsi="Calibri"/>
                <w:color w:val="000000"/>
                <w:sz w:val="20"/>
                <w:szCs w:val="20"/>
              </w:rPr>
              <w:t>03221126</w:t>
            </w:r>
          </w:p>
        </w:tc>
        <w:tc>
          <w:tcPr>
            <w:tcW w:w="2137" w:type="dxa"/>
            <w:tcBorders>
              <w:top w:val="single" w:sz="4" w:space="0" w:color="auto"/>
              <w:left w:val="single" w:sz="4" w:space="0" w:color="auto"/>
              <w:bottom w:val="single" w:sz="4" w:space="0" w:color="auto"/>
              <w:right w:val="single" w:sz="4" w:space="0" w:color="auto"/>
            </w:tcBorders>
            <w:shd w:val="clear" w:color="auto" w:fill="auto"/>
            <w:vAlign w:val="center"/>
          </w:tcPr>
          <w:p w:rsidR="00F0799E" w:rsidRPr="00602AF2" w:rsidRDefault="00F0799E" w:rsidP="00F0799E">
            <w:pPr>
              <w:jc w:val="center"/>
              <w:rPr>
                <w:rFonts w:ascii="GHEA Grapalat" w:hAnsi="GHEA Grapalat" w:cs="Sylfaen"/>
                <w:color w:val="000000"/>
                <w:sz w:val="20"/>
                <w:szCs w:val="20"/>
              </w:rPr>
            </w:pPr>
            <w:r>
              <w:rPr>
                <w:rFonts w:ascii="Sylfaen" w:hAnsi="Sylfaen" w:cs="Sylfaen"/>
                <w:color w:val="000000"/>
                <w:sz w:val="20"/>
                <w:szCs w:val="20"/>
              </w:rPr>
              <w:t>Тысяча</w:t>
            </w:r>
          </w:p>
        </w:tc>
        <w:tc>
          <w:tcPr>
            <w:tcW w:w="974" w:type="dxa"/>
          </w:tcPr>
          <w:p w:rsidR="00F0799E" w:rsidRDefault="00F0799E" w:rsidP="00F0799E">
            <w:r w:rsidRPr="00824B79">
              <w:rPr>
                <w:rFonts w:ascii="GHEA Grapalat" w:hAnsi="GHEA Grapalat"/>
                <w:sz w:val="16"/>
                <w:szCs w:val="16"/>
              </w:rPr>
              <w:t>... %</w:t>
            </w:r>
          </w:p>
        </w:tc>
        <w:tc>
          <w:tcPr>
            <w:tcW w:w="987" w:type="dxa"/>
          </w:tcPr>
          <w:p w:rsidR="00F0799E" w:rsidRDefault="00F0799E" w:rsidP="00F0799E">
            <w:r w:rsidRPr="00824B79">
              <w:rPr>
                <w:rFonts w:ascii="GHEA Grapalat" w:hAnsi="GHEA Grapalat"/>
                <w:sz w:val="16"/>
                <w:szCs w:val="16"/>
              </w:rPr>
              <w:t>... %</w:t>
            </w:r>
          </w:p>
        </w:tc>
        <w:tc>
          <w:tcPr>
            <w:tcW w:w="700" w:type="dxa"/>
          </w:tcPr>
          <w:p w:rsidR="00F0799E" w:rsidRDefault="00F0799E" w:rsidP="00F0799E">
            <w:r w:rsidRPr="00824B79">
              <w:rPr>
                <w:rFonts w:ascii="GHEA Grapalat" w:hAnsi="GHEA Grapalat"/>
                <w:sz w:val="16"/>
                <w:szCs w:val="16"/>
              </w:rPr>
              <w:t>... %</w:t>
            </w:r>
          </w:p>
        </w:tc>
        <w:tc>
          <w:tcPr>
            <w:tcW w:w="844" w:type="dxa"/>
          </w:tcPr>
          <w:p w:rsidR="00F0799E" w:rsidRDefault="00F0799E" w:rsidP="00F0799E">
            <w:r w:rsidRPr="00824B79">
              <w:rPr>
                <w:rFonts w:ascii="GHEA Grapalat" w:hAnsi="GHEA Grapalat"/>
                <w:sz w:val="16"/>
                <w:szCs w:val="16"/>
              </w:rPr>
              <w:t>... %</w:t>
            </w:r>
          </w:p>
        </w:tc>
        <w:tc>
          <w:tcPr>
            <w:tcW w:w="538" w:type="dxa"/>
          </w:tcPr>
          <w:p w:rsidR="00F0799E" w:rsidRDefault="00F0799E" w:rsidP="00F0799E">
            <w:r w:rsidRPr="00824B79">
              <w:rPr>
                <w:rFonts w:ascii="GHEA Grapalat" w:hAnsi="GHEA Grapalat"/>
                <w:sz w:val="16"/>
                <w:szCs w:val="16"/>
              </w:rPr>
              <w:t>... %</w:t>
            </w:r>
          </w:p>
        </w:tc>
        <w:tc>
          <w:tcPr>
            <w:tcW w:w="606" w:type="dxa"/>
          </w:tcPr>
          <w:p w:rsidR="00F0799E" w:rsidRDefault="00F0799E" w:rsidP="00F0799E">
            <w:r w:rsidRPr="00824B79">
              <w:rPr>
                <w:rFonts w:ascii="GHEA Grapalat" w:hAnsi="GHEA Grapalat"/>
                <w:sz w:val="16"/>
                <w:szCs w:val="16"/>
              </w:rPr>
              <w:t>... %</w:t>
            </w:r>
          </w:p>
        </w:tc>
        <w:tc>
          <w:tcPr>
            <w:tcW w:w="704" w:type="dxa"/>
          </w:tcPr>
          <w:p w:rsidR="00F0799E" w:rsidRDefault="00F0799E" w:rsidP="00F0799E">
            <w:r w:rsidRPr="00824B79">
              <w:rPr>
                <w:rFonts w:ascii="GHEA Grapalat" w:hAnsi="GHEA Grapalat"/>
                <w:sz w:val="16"/>
                <w:szCs w:val="16"/>
              </w:rPr>
              <w:t>... %</w:t>
            </w:r>
          </w:p>
        </w:tc>
        <w:tc>
          <w:tcPr>
            <w:tcW w:w="832" w:type="dxa"/>
          </w:tcPr>
          <w:p w:rsidR="00F0799E" w:rsidRDefault="00F0799E" w:rsidP="00F0799E">
            <w:r w:rsidRPr="00824B79">
              <w:rPr>
                <w:rFonts w:ascii="GHEA Grapalat" w:hAnsi="GHEA Grapalat"/>
                <w:sz w:val="16"/>
                <w:szCs w:val="16"/>
              </w:rPr>
              <w:t>... %</w:t>
            </w:r>
          </w:p>
        </w:tc>
        <w:tc>
          <w:tcPr>
            <w:tcW w:w="868" w:type="dxa"/>
          </w:tcPr>
          <w:p w:rsidR="00F0799E" w:rsidRDefault="00F0799E" w:rsidP="00F0799E">
            <w:r w:rsidRPr="00824B79">
              <w:rPr>
                <w:rFonts w:ascii="GHEA Grapalat" w:hAnsi="GHEA Grapalat"/>
                <w:sz w:val="16"/>
                <w:szCs w:val="16"/>
              </w:rPr>
              <w:t>... %</w:t>
            </w:r>
          </w:p>
        </w:tc>
        <w:tc>
          <w:tcPr>
            <w:tcW w:w="853" w:type="dxa"/>
          </w:tcPr>
          <w:p w:rsidR="00F0799E" w:rsidRDefault="00F0799E" w:rsidP="00F0799E">
            <w:r w:rsidRPr="00824B79">
              <w:rPr>
                <w:rFonts w:ascii="GHEA Grapalat" w:hAnsi="GHEA Grapalat"/>
                <w:sz w:val="16"/>
                <w:szCs w:val="16"/>
              </w:rPr>
              <w:t>... %</w:t>
            </w:r>
          </w:p>
        </w:tc>
        <w:tc>
          <w:tcPr>
            <w:tcW w:w="975" w:type="dxa"/>
          </w:tcPr>
          <w:p w:rsidR="00F0799E" w:rsidRDefault="00F0799E" w:rsidP="00F0799E">
            <w:r w:rsidRPr="00824B79">
              <w:rPr>
                <w:rFonts w:ascii="GHEA Grapalat" w:hAnsi="GHEA Grapalat"/>
                <w:sz w:val="16"/>
                <w:szCs w:val="16"/>
              </w:rPr>
              <w:t>... %</w:t>
            </w:r>
          </w:p>
        </w:tc>
        <w:tc>
          <w:tcPr>
            <w:tcW w:w="854" w:type="dxa"/>
          </w:tcPr>
          <w:p w:rsidR="00F0799E" w:rsidRDefault="00F0799E" w:rsidP="00F0799E">
            <w:r w:rsidRPr="00824B79">
              <w:rPr>
                <w:rFonts w:ascii="GHEA Grapalat" w:hAnsi="GHEA Grapalat"/>
                <w:sz w:val="16"/>
                <w:szCs w:val="16"/>
              </w:rPr>
              <w:t>... %</w:t>
            </w:r>
          </w:p>
        </w:tc>
        <w:tc>
          <w:tcPr>
            <w:tcW w:w="799" w:type="dxa"/>
          </w:tcPr>
          <w:p w:rsidR="00F0799E" w:rsidRDefault="00F0799E" w:rsidP="00F0799E">
            <w:r w:rsidRPr="00824B79">
              <w:rPr>
                <w:rFonts w:ascii="GHEA Grapalat" w:hAnsi="GHEA Grapalat"/>
                <w:sz w:val="16"/>
                <w:szCs w:val="16"/>
              </w:rPr>
              <w:t>... %</w:t>
            </w:r>
          </w:p>
        </w:tc>
      </w:tr>
      <w:tr w:rsidR="00F0799E" w:rsidRPr="00B138F3" w:rsidTr="00F0799E">
        <w:trPr>
          <w:trHeight w:val="404"/>
          <w:jc w:val="center"/>
        </w:trPr>
        <w:tc>
          <w:tcPr>
            <w:tcW w:w="1703" w:type="dxa"/>
            <w:tcBorders>
              <w:right w:val="single" w:sz="4" w:space="0" w:color="auto"/>
            </w:tcBorders>
          </w:tcPr>
          <w:p w:rsidR="00F0799E" w:rsidRPr="00D25086" w:rsidRDefault="00F0799E" w:rsidP="00F0799E">
            <w:pPr>
              <w:pStyle w:val="aff3"/>
              <w:widowControl w:val="0"/>
              <w:numPr>
                <w:ilvl w:val="0"/>
                <w:numId w:val="14"/>
              </w:numPr>
              <w:jc w:val="center"/>
              <w:rPr>
                <w:rFonts w:ascii="GHEA Grapalat" w:hAnsi="GHEA Grapalat"/>
                <w:sz w:val="16"/>
                <w:szCs w:val="16"/>
              </w:rPr>
            </w:pPr>
          </w:p>
        </w:tc>
        <w:tc>
          <w:tcPr>
            <w:tcW w:w="1531" w:type="dxa"/>
            <w:tcBorders>
              <w:top w:val="single" w:sz="4" w:space="0" w:color="auto"/>
              <w:left w:val="single" w:sz="4" w:space="0" w:color="auto"/>
              <w:bottom w:val="single" w:sz="4" w:space="0" w:color="auto"/>
              <w:right w:val="single" w:sz="4" w:space="0" w:color="auto"/>
            </w:tcBorders>
            <w:shd w:val="clear" w:color="auto" w:fill="auto"/>
            <w:vAlign w:val="center"/>
          </w:tcPr>
          <w:p w:rsidR="00F0799E" w:rsidRPr="00602AF2" w:rsidRDefault="00F0799E" w:rsidP="00F0799E">
            <w:pPr>
              <w:jc w:val="center"/>
              <w:rPr>
                <w:rFonts w:ascii="GHEA Grapalat" w:hAnsi="GHEA Grapalat"/>
                <w:color w:val="000000"/>
                <w:sz w:val="20"/>
                <w:szCs w:val="20"/>
              </w:rPr>
            </w:pPr>
            <w:r>
              <w:rPr>
                <w:rFonts w:ascii="Calibri" w:hAnsi="Calibri"/>
                <w:color w:val="000000"/>
                <w:sz w:val="20"/>
                <w:szCs w:val="20"/>
              </w:rPr>
              <w:t>03221120</w:t>
            </w:r>
          </w:p>
        </w:tc>
        <w:tc>
          <w:tcPr>
            <w:tcW w:w="2137" w:type="dxa"/>
            <w:tcBorders>
              <w:top w:val="single" w:sz="4" w:space="0" w:color="auto"/>
              <w:left w:val="single" w:sz="4" w:space="0" w:color="auto"/>
              <w:bottom w:val="single" w:sz="4" w:space="0" w:color="auto"/>
              <w:right w:val="single" w:sz="4" w:space="0" w:color="auto"/>
            </w:tcBorders>
            <w:shd w:val="clear" w:color="auto" w:fill="auto"/>
            <w:vAlign w:val="center"/>
          </w:tcPr>
          <w:p w:rsidR="00F0799E" w:rsidRPr="00602AF2" w:rsidRDefault="00F0799E" w:rsidP="00F0799E">
            <w:pPr>
              <w:jc w:val="center"/>
              <w:rPr>
                <w:rFonts w:ascii="GHEA Grapalat" w:hAnsi="GHEA Grapalat" w:cs="Sylfaen"/>
                <w:color w:val="000000"/>
                <w:sz w:val="20"/>
                <w:szCs w:val="20"/>
              </w:rPr>
            </w:pPr>
            <w:r>
              <w:rPr>
                <w:rFonts w:ascii="Sylfaen" w:hAnsi="Sylfaen" w:cs="Sylfaen"/>
                <w:color w:val="000000"/>
                <w:sz w:val="20"/>
                <w:szCs w:val="20"/>
              </w:rPr>
              <w:t>Горячее лекарство</w:t>
            </w:r>
            <w:r>
              <w:rPr>
                <w:rFonts w:ascii="Calibri" w:hAnsi="Calibri"/>
                <w:color w:val="000000"/>
                <w:sz w:val="20"/>
                <w:szCs w:val="20"/>
              </w:rPr>
              <w:t>(</w:t>
            </w:r>
            <w:r>
              <w:rPr>
                <w:rFonts w:ascii="Sylfaen" w:hAnsi="Sylfaen" w:cs="Sylfaen"/>
                <w:color w:val="000000"/>
                <w:sz w:val="20"/>
                <w:szCs w:val="20"/>
              </w:rPr>
              <w:t>сезонный</w:t>
            </w:r>
            <w:r>
              <w:rPr>
                <w:rFonts w:ascii="Calibri" w:hAnsi="Calibri"/>
                <w:color w:val="000000"/>
                <w:sz w:val="20"/>
                <w:szCs w:val="20"/>
              </w:rPr>
              <w:t>)</w:t>
            </w:r>
          </w:p>
        </w:tc>
        <w:tc>
          <w:tcPr>
            <w:tcW w:w="974" w:type="dxa"/>
          </w:tcPr>
          <w:p w:rsidR="00F0799E" w:rsidRDefault="00F0799E" w:rsidP="00F0799E">
            <w:r w:rsidRPr="00824B79">
              <w:rPr>
                <w:rFonts w:ascii="GHEA Grapalat" w:hAnsi="GHEA Grapalat"/>
                <w:sz w:val="16"/>
                <w:szCs w:val="16"/>
              </w:rPr>
              <w:t>... %</w:t>
            </w:r>
          </w:p>
        </w:tc>
        <w:tc>
          <w:tcPr>
            <w:tcW w:w="987" w:type="dxa"/>
          </w:tcPr>
          <w:p w:rsidR="00F0799E" w:rsidRDefault="00F0799E" w:rsidP="00F0799E">
            <w:r w:rsidRPr="00824B79">
              <w:rPr>
                <w:rFonts w:ascii="GHEA Grapalat" w:hAnsi="GHEA Grapalat"/>
                <w:sz w:val="16"/>
                <w:szCs w:val="16"/>
              </w:rPr>
              <w:t>... %</w:t>
            </w:r>
          </w:p>
        </w:tc>
        <w:tc>
          <w:tcPr>
            <w:tcW w:w="700" w:type="dxa"/>
          </w:tcPr>
          <w:p w:rsidR="00F0799E" w:rsidRDefault="00F0799E" w:rsidP="00F0799E">
            <w:r w:rsidRPr="00824B79">
              <w:rPr>
                <w:rFonts w:ascii="GHEA Grapalat" w:hAnsi="GHEA Grapalat"/>
                <w:sz w:val="16"/>
                <w:szCs w:val="16"/>
              </w:rPr>
              <w:t>... %</w:t>
            </w:r>
          </w:p>
        </w:tc>
        <w:tc>
          <w:tcPr>
            <w:tcW w:w="844" w:type="dxa"/>
          </w:tcPr>
          <w:p w:rsidR="00F0799E" w:rsidRDefault="00F0799E" w:rsidP="00F0799E">
            <w:r w:rsidRPr="00824B79">
              <w:rPr>
                <w:rFonts w:ascii="GHEA Grapalat" w:hAnsi="GHEA Grapalat"/>
                <w:sz w:val="16"/>
                <w:szCs w:val="16"/>
              </w:rPr>
              <w:t>... %</w:t>
            </w:r>
          </w:p>
        </w:tc>
        <w:tc>
          <w:tcPr>
            <w:tcW w:w="538" w:type="dxa"/>
          </w:tcPr>
          <w:p w:rsidR="00F0799E" w:rsidRDefault="00F0799E" w:rsidP="00F0799E">
            <w:r w:rsidRPr="00824B79">
              <w:rPr>
                <w:rFonts w:ascii="GHEA Grapalat" w:hAnsi="GHEA Grapalat"/>
                <w:sz w:val="16"/>
                <w:szCs w:val="16"/>
              </w:rPr>
              <w:t>... %</w:t>
            </w:r>
          </w:p>
        </w:tc>
        <w:tc>
          <w:tcPr>
            <w:tcW w:w="606" w:type="dxa"/>
          </w:tcPr>
          <w:p w:rsidR="00F0799E" w:rsidRDefault="00F0799E" w:rsidP="00F0799E">
            <w:r w:rsidRPr="00824B79">
              <w:rPr>
                <w:rFonts w:ascii="GHEA Grapalat" w:hAnsi="GHEA Grapalat"/>
                <w:sz w:val="16"/>
                <w:szCs w:val="16"/>
              </w:rPr>
              <w:t>... %</w:t>
            </w:r>
          </w:p>
        </w:tc>
        <w:tc>
          <w:tcPr>
            <w:tcW w:w="704" w:type="dxa"/>
          </w:tcPr>
          <w:p w:rsidR="00F0799E" w:rsidRDefault="00F0799E" w:rsidP="00F0799E">
            <w:r w:rsidRPr="00824B79">
              <w:rPr>
                <w:rFonts w:ascii="GHEA Grapalat" w:hAnsi="GHEA Grapalat"/>
                <w:sz w:val="16"/>
                <w:szCs w:val="16"/>
              </w:rPr>
              <w:t>... %</w:t>
            </w:r>
          </w:p>
        </w:tc>
        <w:tc>
          <w:tcPr>
            <w:tcW w:w="832" w:type="dxa"/>
          </w:tcPr>
          <w:p w:rsidR="00F0799E" w:rsidRDefault="00F0799E" w:rsidP="00F0799E">
            <w:r w:rsidRPr="00824B79">
              <w:rPr>
                <w:rFonts w:ascii="GHEA Grapalat" w:hAnsi="GHEA Grapalat"/>
                <w:sz w:val="16"/>
                <w:szCs w:val="16"/>
              </w:rPr>
              <w:t>... %</w:t>
            </w:r>
          </w:p>
        </w:tc>
        <w:tc>
          <w:tcPr>
            <w:tcW w:w="868" w:type="dxa"/>
          </w:tcPr>
          <w:p w:rsidR="00F0799E" w:rsidRDefault="00F0799E" w:rsidP="00F0799E">
            <w:r w:rsidRPr="00824B79">
              <w:rPr>
                <w:rFonts w:ascii="GHEA Grapalat" w:hAnsi="GHEA Grapalat"/>
                <w:sz w:val="16"/>
                <w:szCs w:val="16"/>
              </w:rPr>
              <w:t>... %</w:t>
            </w:r>
          </w:p>
        </w:tc>
        <w:tc>
          <w:tcPr>
            <w:tcW w:w="853" w:type="dxa"/>
          </w:tcPr>
          <w:p w:rsidR="00F0799E" w:rsidRDefault="00F0799E" w:rsidP="00F0799E">
            <w:r w:rsidRPr="00824B79">
              <w:rPr>
                <w:rFonts w:ascii="GHEA Grapalat" w:hAnsi="GHEA Grapalat"/>
                <w:sz w:val="16"/>
                <w:szCs w:val="16"/>
              </w:rPr>
              <w:t>... %</w:t>
            </w:r>
          </w:p>
        </w:tc>
        <w:tc>
          <w:tcPr>
            <w:tcW w:w="975" w:type="dxa"/>
          </w:tcPr>
          <w:p w:rsidR="00F0799E" w:rsidRDefault="00F0799E" w:rsidP="00F0799E">
            <w:r w:rsidRPr="00824B79">
              <w:rPr>
                <w:rFonts w:ascii="GHEA Grapalat" w:hAnsi="GHEA Grapalat"/>
                <w:sz w:val="16"/>
                <w:szCs w:val="16"/>
              </w:rPr>
              <w:t>... %</w:t>
            </w:r>
          </w:p>
        </w:tc>
        <w:tc>
          <w:tcPr>
            <w:tcW w:w="854" w:type="dxa"/>
          </w:tcPr>
          <w:p w:rsidR="00F0799E" w:rsidRDefault="00F0799E" w:rsidP="00F0799E">
            <w:r w:rsidRPr="00824B79">
              <w:rPr>
                <w:rFonts w:ascii="GHEA Grapalat" w:hAnsi="GHEA Grapalat"/>
                <w:sz w:val="16"/>
                <w:szCs w:val="16"/>
              </w:rPr>
              <w:t>... %</w:t>
            </w:r>
          </w:p>
        </w:tc>
        <w:tc>
          <w:tcPr>
            <w:tcW w:w="799" w:type="dxa"/>
          </w:tcPr>
          <w:p w:rsidR="00F0799E" w:rsidRDefault="00F0799E" w:rsidP="00F0799E">
            <w:r w:rsidRPr="00824B79">
              <w:rPr>
                <w:rFonts w:ascii="GHEA Grapalat" w:hAnsi="GHEA Grapalat"/>
                <w:sz w:val="16"/>
                <w:szCs w:val="16"/>
              </w:rPr>
              <w:t>... %</w:t>
            </w:r>
          </w:p>
        </w:tc>
      </w:tr>
      <w:tr w:rsidR="00F0799E" w:rsidRPr="00B138F3" w:rsidTr="00F0799E">
        <w:trPr>
          <w:trHeight w:val="404"/>
          <w:jc w:val="center"/>
        </w:trPr>
        <w:tc>
          <w:tcPr>
            <w:tcW w:w="1703" w:type="dxa"/>
            <w:tcBorders>
              <w:right w:val="single" w:sz="4" w:space="0" w:color="auto"/>
            </w:tcBorders>
          </w:tcPr>
          <w:p w:rsidR="00F0799E" w:rsidRPr="00D25086" w:rsidRDefault="00F0799E" w:rsidP="00F0799E">
            <w:pPr>
              <w:pStyle w:val="aff3"/>
              <w:widowControl w:val="0"/>
              <w:numPr>
                <w:ilvl w:val="0"/>
                <w:numId w:val="14"/>
              </w:numPr>
              <w:jc w:val="center"/>
              <w:rPr>
                <w:rFonts w:ascii="GHEA Grapalat" w:hAnsi="GHEA Grapalat"/>
                <w:sz w:val="16"/>
                <w:szCs w:val="16"/>
              </w:rPr>
            </w:pPr>
          </w:p>
        </w:tc>
        <w:tc>
          <w:tcPr>
            <w:tcW w:w="1531" w:type="dxa"/>
            <w:tcBorders>
              <w:top w:val="single" w:sz="4" w:space="0" w:color="auto"/>
              <w:left w:val="single" w:sz="4" w:space="0" w:color="auto"/>
              <w:bottom w:val="single" w:sz="4" w:space="0" w:color="auto"/>
              <w:right w:val="single" w:sz="4" w:space="0" w:color="auto"/>
            </w:tcBorders>
            <w:shd w:val="clear" w:color="auto" w:fill="auto"/>
            <w:vAlign w:val="center"/>
          </w:tcPr>
          <w:p w:rsidR="00F0799E" w:rsidRPr="00602AF2" w:rsidRDefault="00F0799E" w:rsidP="00F0799E">
            <w:pPr>
              <w:jc w:val="center"/>
              <w:rPr>
                <w:rFonts w:ascii="GHEA Grapalat" w:hAnsi="GHEA Grapalat"/>
                <w:color w:val="000000"/>
                <w:sz w:val="20"/>
                <w:szCs w:val="20"/>
              </w:rPr>
            </w:pPr>
            <w:r>
              <w:rPr>
                <w:rFonts w:ascii="Calibri" w:hAnsi="Calibri"/>
                <w:color w:val="000000"/>
                <w:sz w:val="20"/>
                <w:szCs w:val="20"/>
              </w:rPr>
              <w:t>03221100</w:t>
            </w:r>
          </w:p>
        </w:tc>
        <w:tc>
          <w:tcPr>
            <w:tcW w:w="2137" w:type="dxa"/>
            <w:tcBorders>
              <w:top w:val="single" w:sz="4" w:space="0" w:color="auto"/>
              <w:left w:val="single" w:sz="4" w:space="0" w:color="auto"/>
              <w:bottom w:val="single" w:sz="4" w:space="0" w:color="auto"/>
              <w:right w:val="single" w:sz="4" w:space="0" w:color="auto"/>
            </w:tcBorders>
            <w:shd w:val="clear" w:color="auto" w:fill="auto"/>
            <w:vAlign w:val="center"/>
          </w:tcPr>
          <w:p w:rsidR="00F0799E" w:rsidRPr="00602AF2" w:rsidRDefault="00F0799E" w:rsidP="00F0799E">
            <w:pPr>
              <w:jc w:val="center"/>
              <w:rPr>
                <w:rFonts w:ascii="GHEA Grapalat" w:hAnsi="GHEA Grapalat" w:cs="Sylfaen"/>
                <w:color w:val="000000"/>
                <w:sz w:val="20"/>
                <w:szCs w:val="20"/>
              </w:rPr>
            </w:pPr>
            <w:r>
              <w:rPr>
                <w:rFonts w:ascii="Sylfaen" w:hAnsi="Sylfaen" w:cs="Sylfaen"/>
                <w:color w:val="000000"/>
                <w:sz w:val="20"/>
                <w:szCs w:val="20"/>
              </w:rPr>
              <w:t>Рука</w:t>
            </w:r>
          </w:p>
        </w:tc>
        <w:tc>
          <w:tcPr>
            <w:tcW w:w="974" w:type="dxa"/>
          </w:tcPr>
          <w:p w:rsidR="00F0799E" w:rsidRDefault="00F0799E" w:rsidP="00F0799E">
            <w:r w:rsidRPr="00824B79">
              <w:rPr>
                <w:rFonts w:ascii="GHEA Grapalat" w:hAnsi="GHEA Grapalat"/>
                <w:sz w:val="16"/>
                <w:szCs w:val="16"/>
              </w:rPr>
              <w:t>... %</w:t>
            </w:r>
          </w:p>
        </w:tc>
        <w:tc>
          <w:tcPr>
            <w:tcW w:w="987" w:type="dxa"/>
          </w:tcPr>
          <w:p w:rsidR="00F0799E" w:rsidRDefault="00F0799E" w:rsidP="00F0799E">
            <w:r w:rsidRPr="00824B79">
              <w:rPr>
                <w:rFonts w:ascii="GHEA Grapalat" w:hAnsi="GHEA Grapalat"/>
                <w:sz w:val="16"/>
                <w:szCs w:val="16"/>
              </w:rPr>
              <w:t>... %</w:t>
            </w:r>
          </w:p>
        </w:tc>
        <w:tc>
          <w:tcPr>
            <w:tcW w:w="700" w:type="dxa"/>
          </w:tcPr>
          <w:p w:rsidR="00F0799E" w:rsidRDefault="00F0799E" w:rsidP="00F0799E">
            <w:r w:rsidRPr="00824B79">
              <w:rPr>
                <w:rFonts w:ascii="GHEA Grapalat" w:hAnsi="GHEA Grapalat"/>
                <w:sz w:val="16"/>
                <w:szCs w:val="16"/>
              </w:rPr>
              <w:t>... %</w:t>
            </w:r>
          </w:p>
        </w:tc>
        <w:tc>
          <w:tcPr>
            <w:tcW w:w="844" w:type="dxa"/>
          </w:tcPr>
          <w:p w:rsidR="00F0799E" w:rsidRDefault="00F0799E" w:rsidP="00F0799E">
            <w:r w:rsidRPr="00824B79">
              <w:rPr>
                <w:rFonts w:ascii="GHEA Grapalat" w:hAnsi="GHEA Grapalat"/>
                <w:sz w:val="16"/>
                <w:szCs w:val="16"/>
              </w:rPr>
              <w:t>... %</w:t>
            </w:r>
          </w:p>
        </w:tc>
        <w:tc>
          <w:tcPr>
            <w:tcW w:w="538" w:type="dxa"/>
          </w:tcPr>
          <w:p w:rsidR="00F0799E" w:rsidRDefault="00F0799E" w:rsidP="00F0799E">
            <w:r w:rsidRPr="00824B79">
              <w:rPr>
                <w:rFonts w:ascii="GHEA Grapalat" w:hAnsi="GHEA Grapalat"/>
                <w:sz w:val="16"/>
                <w:szCs w:val="16"/>
              </w:rPr>
              <w:t>... %</w:t>
            </w:r>
          </w:p>
        </w:tc>
        <w:tc>
          <w:tcPr>
            <w:tcW w:w="606" w:type="dxa"/>
          </w:tcPr>
          <w:p w:rsidR="00F0799E" w:rsidRDefault="00F0799E" w:rsidP="00F0799E">
            <w:r w:rsidRPr="00824B79">
              <w:rPr>
                <w:rFonts w:ascii="GHEA Grapalat" w:hAnsi="GHEA Grapalat"/>
                <w:sz w:val="16"/>
                <w:szCs w:val="16"/>
              </w:rPr>
              <w:t>... %</w:t>
            </w:r>
          </w:p>
        </w:tc>
        <w:tc>
          <w:tcPr>
            <w:tcW w:w="704" w:type="dxa"/>
          </w:tcPr>
          <w:p w:rsidR="00F0799E" w:rsidRDefault="00F0799E" w:rsidP="00F0799E">
            <w:r w:rsidRPr="00824B79">
              <w:rPr>
                <w:rFonts w:ascii="GHEA Grapalat" w:hAnsi="GHEA Grapalat"/>
                <w:sz w:val="16"/>
                <w:szCs w:val="16"/>
              </w:rPr>
              <w:t>... %</w:t>
            </w:r>
          </w:p>
        </w:tc>
        <w:tc>
          <w:tcPr>
            <w:tcW w:w="832" w:type="dxa"/>
          </w:tcPr>
          <w:p w:rsidR="00F0799E" w:rsidRDefault="00F0799E" w:rsidP="00F0799E">
            <w:r w:rsidRPr="00824B79">
              <w:rPr>
                <w:rFonts w:ascii="GHEA Grapalat" w:hAnsi="GHEA Grapalat"/>
                <w:sz w:val="16"/>
                <w:szCs w:val="16"/>
              </w:rPr>
              <w:t>... %</w:t>
            </w:r>
          </w:p>
        </w:tc>
        <w:tc>
          <w:tcPr>
            <w:tcW w:w="868" w:type="dxa"/>
          </w:tcPr>
          <w:p w:rsidR="00F0799E" w:rsidRDefault="00F0799E" w:rsidP="00F0799E">
            <w:r w:rsidRPr="00824B79">
              <w:rPr>
                <w:rFonts w:ascii="GHEA Grapalat" w:hAnsi="GHEA Grapalat"/>
                <w:sz w:val="16"/>
                <w:szCs w:val="16"/>
              </w:rPr>
              <w:t>... %</w:t>
            </w:r>
          </w:p>
        </w:tc>
        <w:tc>
          <w:tcPr>
            <w:tcW w:w="853" w:type="dxa"/>
          </w:tcPr>
          <w:p w:rsidR="00F0799E" w:rsidRDefault="00F0799E" w:rsidP="00F0799E">
            <w:r w:rsidRPr="00824B79">
              <w:rPr>
                <w:rFonts w:ascii="GHEA Grapalat" w:hAnsi="GHEA Grapalat"/>
                <w:sz w:val="16"/>
                <w:szCs w:val="16"/>
              </w:rPr>
              <w:t>... %</w:t>
            </w:r>
          </w:p>
        </w:tc>
        <w:tc>
          <w:tcPr>
            <w:tcW w:w="975" w:type="dxa"/>
          </w:tcPr>
          <w:p w:rsidR="00F0799E" w:rsidRDefault="00F0799E" w:rsidP="00F0799E">
            <w:r w:rsidRPr="00824B79">
              <w:rPr>
                <w:rFonts w:ascii="GHEA Grapalat" w:hAnsi="GHEA Grapalat"/>
                <w:sz w:val="16"/>
                <w:szCs w:val="16"/>
              </w:rPr>
              <w:t>... %</w:t>
            </w:r>
          </w:p>
        </w:tc>
        <w:tc>
          <w:tcPr>
            <w:tcW w:w="854" w:type="dxa"/>
          </w:tcPr>
          <w:p w:rsidR="00F0799E" w:rsidRDefault="00F0799E" w:rsidP="00F0799E">
            <w:r w:rsidRPr="00824B79">
              <w:rPr>
                <w:rFonts w:ascii="GHEA Grapalat" w:hAnsi="GHEA Grapalat"/>
                <w:sz w:val="16"/>
                <w:szCs w:val="16"/>
              </w:rPr>
              <w:t>... %</w:t>
            </w:r>
          </w:p>
        </w:tc>
        <w:tc>
          <w:tcPr>
            <w:tcW w:w="799" w:type="dxa"/>
          </w:tcPr>
          <w:p w:rsidR="00F0799E" w:rsidRDefault="00F0799E" w:rsidP="00F0799E">
            <w:r w:rsidRPr="00824B79">
              <w:rPr>
                <w:rFonts w:ascii="GHEA Grapalat" w:hAnsi="GHEA Grapalat"/>
                <w:sz w:val="16"/>
                <w:szCs w:val="16"/>
              </w:rPr>
              <w:t>... %</w:t>
            </w:r>
          </w:p>
        </w:tc>
      </w:tr>
      <w:tr w:rsidR="00F0799E" w:rsidRPr="00B138F3" w:rsidTr="00F0799E">
        <w:trPr>
          <w:trHeight w:val="404"/>
          <w:jc w:val="center"/>
        </w:trPr>
        <w:tc>
          <w:tcPr>
            <w:tcW w:w="1703" w:type="dxa"/>
            <w:tcBorders>
              <w:right w:val="single" w:sz="4" w:space="0" w:color="auto"/>
            </w:tcBorders>
          </w:tcPr>
          <w:p w:rsidR="00F0799E" w:rsidRPr="00D25086" w:rsidRDefault="00F0799E" w:rsidP="00F0799E">
            <w:pPr>
              <w:pStyle w:val="aff3"/>
              <w:widowControl w:val="0"/>
              <w:numPr>
                <w:ilvl w:val="0"/>
                <w:numId w:val="14"/>
              </w:numPr>
              <w:jc w:val="center"/>
              <w:rPr>
                <w:rFonts w:ascii="GHEA Grapalat" w:hAnsi="GHEA Grapalat"/>
                <w:sz w:val="16"/>
                <w:szCs w:val="16"/>
              </w:rPr>
            </w:pPr>
          </w:p>
        </w:tc>
        <w:tc>
          <w:tcPr>
            <w:tcW w:w="1531" w:type="dxa"/>
            <w:tcBorders>
              <w:top w:val="single" w:sz="4" w:space="0" w:color="auto"/>
              <w:left w:val="single" w:sz="4" w:space="0" w:color="auto"/>
              <w:bottom w:val="single" w:sz="4" w:space="0" w:color="auto"/>
              <w:right w:val="single" w:sz="4" w:space="0" w:color="auto"/>
            </w:tcBorders>
            <w:shd w:val="clear" w:color="auto" w:fill="auto"/>
            <w:vAlign w:val="center"/>
          </w:tcPr>
          <w:p w:rsidR="00F0799E" w:rsidRDefault="00F0799E" w:rsidP="00F0799E">
            <w:pPr>
              <w:jc w:val="center"/>
              <w:rPr>
                <w:rFonts w:ascii="Calibri" w:hAnsi="Calibri"/>
                <w:color w:val="000000"/>
                <w:sz w:val="18"/>
                <w:szCs w:val="18"/>
              </w:rPr>
            </w:pPr>
            <w:r>
              <w:rPr>
                <w:rFonts w:ascii="Calibri" w:hAnsi="Calibri"/>
                <w:color w:val="000000"/>
                <w:sz w:val="20"/>
                <w:szCs w:val="20"/>
              </w:rPr>
              <w:t>03221430</w:t>
            </w:r>
          </w:p>
        </w:tc>
        <w:tc>
          <w:tcPr>
            <w:tcW w:w="2137" w:type="dxa"/>
            <w:tcBorders>
              <w:top w:val="single" w:sz="4" w:space="0" w:color="auto"/>
              <w:left w:val="single" w:sz="4" w:space="0" w:color="auto"/>
              <w:bottom w:val="single" w:sz="4" w:space="0" w:color="auto"/>
              <w:right w:val="single" w:sz="4" w:space="0" w:color="auto"/>
            </w:tcBorders>
            <w:shd w:val="clear" w:color="auto" w:fill="auto"/>
            <w:vAlign w:val="center"/>
          </w:tcPr>
          <w:p w:rsidR="00F0799E" w:rsidRPr="009A0572" w:rsidRDefault="00F0799E" w:rsidP="00F0799E">
            <w:pPr>
              <w:jc w:val="center"/>
              <w:rPr>
                <w:rFonts w:ascii="GHEA Grapalat" w:hAnsi="GHEA Grapalat" w:cs="Arial"/>
                <w:bCs/>
                <w:sz w:val="22"/>
                <w:szCs w:val="22"/>
              </w:rPr>
            </w:pPr>
            <w:r>
              <w:rPr>
                <w:rFonts w:ascii="Sylfaen" w:hAnsi="Sylfaen" w:cs="Sylfaen"/>
                <w:color w:val="000000"/>
                <w:sz w:val="20"/>
                <w:szCs w:val="20"/>
              </w:rPr>
              <w:t>Брокколи</w:t>
            </w:r>
          </w:p>
        </w:tc>
        <w:tc>
          <w:tcPr>
            <w:tcW w:w="974" w:type="dxa"/>
          </w:tcPr>
          <w:p w:rsidR="00F0799E" w:rsidRDefault="00F0799E" w:rsidP="00F0799E">
            <w:r w:rsidRPr="002678C0">
              <w:rPr>
                <w:rFonts w:ascii="GHEA Grapalat" w:hAnsi="GHEA Grapalat"/>
                <w:sz w:val="16"/>
                <w:szCs w:val="16"/>
              </w:rPr>
              <w:t>... %</w:t>
            </w:r>
          </w:p>
        </w:tc>
        <w:tc>
          <w:tcPr>
            <w:tcW w:w="987" w:type="dxa"/>
          </w:tcPr>
          <w:p w:rsidR="00F0799E" w:rsidRDefault="00F0799E" w:rsidP="00F0799E">
            <w:r w:rsidRPr="002678C0">
              <w:rPr>
                <w:rFonts w:ascii="GHEA Grapalat" w:hAnsi="GHEA Grapalat"/>
                <w:sz w:val="16"/>
                <w:szCs w:val="16"/>
              </w:rPr>
              <w:t>... %</w:t>
            </w:r>
          </w:p>
        </w:tc>
        <w:tc>
          <w:tcPr>
            <w:tcW w:w="700" w:type="dxa"/>
          </w:tcPr>
          <w:p w:rsidR="00F0799E" w:rsidRDefault="00F0799E" w:rsidP="00F0799E">
            <w:r w:rsidRPr="002678C0">
              <w:rPr>
                <w:rFonts w:ascii="GHEA Grapalat" w:hAnsi="GHEA Grapalat"/>
                <w:sz w:val="16"/>
                <w:szCs w:val="16"/>
              </w:rPr>
              <w:t>... %</w:t>
            </w:r>
          </w:p>
        </w:tc>
        <w:tc>
          <w:tcPr>
            <w:tcW w:w="844" w:type="dxa"/>
          </w:tcPr>
          <w:p w:rsidR="00F0799E" w:rsidRDefault="00F0799E" w:rsidP="00F0799E">
            <w:r w:rsidRPr="002678C0">
              <w:rPr>
                <w:rFonts w:ascii="GHEA Grapalat" w:hAnsi="GHEA Grapalat"/>
                <w:sz w:val="16"/>
                <w:szCs w:val="16"/>
              </w:rPr>
              <w:t>... %</w:t>
            </w:r>
          </w:p>
        </w:tc>
        <w:tc>
          <w:tcPr>
            <w:tcW w:w="538" w:type="dxa"/>
          </w:tcPr>
          <w:p w:rsidR="00F0799E" w:rsidRDefault="00F0799E" w:rsidP="00F0799E">
            <w:r w:rsidRPr="002678C0">
              <w:rPr>
                <w:rFonts w:ascii="GHEA Grapalat" w:hAnsi="GHEA Grapalat"/>
                <w:sz w:val="16"/>
                <w:szCs w:val="16"/>
              </w:rPr>
              <w:t>... %</w:t>
            </w:r>
          </w:p>
        </w:tc>
        <w:tc>
          <w:tcPr>
            <w:tcW w:w="606" w:type="dxa"/>
          </w:tcPr>
          <w:p w:rsidR="00F0799E" w:rsidRDefault="00F0799E" w:rsidP="00F0799E">
            <w:r w:rsidRPr="002678C0">
              <w:rPr>
                <w:rFonts w:ascii="GHEA Grapalat" w:hAnsi="GHEA Grapalat"/>
                <w:sz w:val="16"/>
                <w:szCs w:val="16"/>
              </w:rPr>
              <w:t>... %</w:t>
            </w:r>
          </w:p>
        </w:tc>
        <w:tc>
          <w:tcPr>
            <w:tcW w:w="704" w:type="dxa"/>
          </w:tcPr>
          <w:p w:rsidR="00F0799E" w:rsidRDefault="00F0799E" w:rsidP="00F0799E">
            <w:r w:rsidRPr="002678C0">
              <w:rPr>
                <w:rFonts w:ascii="GHEA Grapalat" w:hAnsi="GHEA Grapalat"/>
                <w:sz w:val="16"/>
                <w:szCs w:val="16"/>
              </w:rPr>
              <w:t>... %</w:t>
            </w:r>
          </w:p>
        </w:tc>
        <w:tc>
          <w:tcPr>
            <w:tcW w:w="832" w:type="dxa"/>
          </w:tcPr>
          <w:p w:rsidR="00F0799E" w:rsidRDefault="00F0799E" w:rsidP="00F0799E">
            <w:r w:rsidRPr="002678C0">
              <w:rPr>
                <w:rFonts w:ascii="GHEA Grapalat" w:hAnsi="GHEA Grapalat"/>
                <w:sz w:val="16"/>
                <w:szCs w:val="16"/>
              </w:rPr>
              <w:t>... %</w:t>
            </w:r>
          </w:p>
        </w:tc>
        <w:tc>
          <w:tcPr>
            <w:tcW w:w="868" w:type="dxa"/>
          </w:tcPr>
          <w:p w:rsidR="00F0799E" w:rsidRDefault="00F0799E" w:rsidP="00F0799E">
            <w:r w:rsidRPr="002678C0">
              <w:rPr>
                <w:rFonts w:ascii="GHEA Grapalat" w:hAnsi="GHEA Grapalat"/>
                <w:sz w:val="16"/>
                <w:szCs w:val="16"/>
              </w:rPr>
              <w:t>... %</w:t>
            </w:r>
          </w:p>
        </w:tc>
        <w:tc>
          <w:tcPr>
            <w:tcW w:w="853" w:type="dxa"/>
          </w:tcPr>
          <w:p w:rsidR="00F0799E" w:rsidRDefault="00F0799E" w:rsidP="00F0799E">
            <w:r w:rsidRPr="002678C0">
              <w:rPr>
                <w:rFonts w:ascii="GHEA Grapalat" w:hAnsi="GHEA Grapalat"/>
                <w:sz w:val="16"/>
                <w:szCs w:val="16"/>
              </w:rPr>
              <w:t>... %</w:t>
            </w:r>
          </w:p>
        </w:tc>
        <w:tc>
          <w:tcPr>
            <w:tcW w:w="975" w:type="dxa"/>
          </w:tcPr>
          <w:p w:rsidR="00F0799E" w:rsidRDefault="00F0799E" w:rsidP="00F0799E">
            <w:r w:rsidRPr="002678C0">
              <w:rPr>
                <w:rFonts w:ascii="GHEA Grapalat" w:hAnsi="GHEA Grapalat"/>
                <w:sz w:val="16"/>
                <w:szCs w:val="16"/>
              </w:rPr>
              <w:t>... %</w:t>
            </w:r>
          </w:p>
        </w:tc>
        <w:tc>
          <w:tcPr>
            <w:tcW w:w="854" w:type="dxa"/>
          </w:tcPr>
          <w:p w:rsidR="00F0799E" w:rsidRDefault="00F0799E" w:rsidP="00F0799E">
            <w:r w:rsidRPr="002678C0">
              <w:rPr>
                <w:rFonts w:ascii="GHEA Grapalat" w:hAnsi="GHEA Grapalat"/>
                <w:sz w:val="16"/>
                <w:szCs w:val="16"/>
              </w:rPr>
              <w:t>... %</w:t>
            </w:r>
          </w:p>
        </w:tc>
        <w:tc>
          <w:tcPr>
            <w:tcW w:w="799" w:type="dxa"/>
          </w:tcPr>
          <w:p w:rsidR="00F0799E" w:rsidRDefault="00F0799E" w:rsidP="00F0799E">
            <w:r w:rsidRPr="002678C0">
              <w:rPr>
                <w:rFonts w:ascii="GHEA Grapalat" w:hAnsi="GHEA Grapalat"/>
                <w:sz w:val="16"/>
                <w:szCs w:val="16"/>
              </w:rPr>
              <w:t>... %</w:t>
            </w:r>
          </w:p>
        </w:tc>
      </w:tr>
      <w:tr w:rsidR="00F0799E" w:rsidRPr="00B138F3" w:rsidTr="00F0799E">
        <w:trPr>
          <w:trHeight w:val="404"/>
          <w:jc w:val="center"/>
        </w:trPr>
        <w:tc>
          <w:tcPr>
            <w:tcW w:w="1703" w:type="dxa"/>
            <w:tcBorders>
              <w:right w:val="single" w:sz="4" w:space="0" w:color="auto"/>
            </w:tcBorders>
          </w:tcPr>
          <w:p w:rsidR="00F0799E" w:rsidRPr="00D25086" w:rsidRDefault="00F0799E" w:rsidP="00F0799E">
            <w:pPr>
              <w:pStyle w:val="aff3"/>
              <w:widowControl w:val="0"/>
              <w:numPr>
                <w:ilvl w:val="0"/>
                <w:numId w:val="14"/>
              </w:numPr>
              <w:jc w:val="center"/>
              <w:rPr>
                <w:rFonts w:ascii="GHEA Grapalat" w:hAnsi="GHEA Grapalat"/>
                <w:sz w:val="16"/>
                <w:szCs w:val="16"/>
              </w:rPr>
            </w:pPr>
          </w:p>
        </w:tc>
        <w:tc>
          <w:tcPr>
            <w:tcW w:w="1531" w:type="dxa"/>
            <w:tcBorders>
              <w:top w:val="single" w:sz="4" w:space="0" w:color="auto"/>
              <w:left w:val="single" w:sz="4" w:space="0" w:color="auto"/>
              <w:bottom w:val="single" w:sz="4" w:space="0" w:color="auto"/>
              <w:right w:val="single" w:sz="4" w:space="0" w:color="auto"/>
            </w:tcBorders>
            <w:shd w:val="clear" w:color="auto" w:fill="auto"/>
            <w:vAlign w:val="center"/>
          </w:tcPr>
          <w:p w:rsidR="00F0799E" w:rsidRDefault="00F0799E" w:rsidP="00F0799E">
            <w:pPr>
              <w:jc w:val="center"/>
              <w:rPr>
                <w:rFonts w:ascii="Calibri" w:hAnsi="Calibri"/>
                <w:color w:val="000000"/>
                <w:sz w:val="18"/>
                <w:szCs w:val="18"/>
              </w:rPr>
            </w:pPr>
            <w:r>
              <w:rPr>
                <w:rFonts w:ascii="Calibri" w:hAnsi="Calibri"/>
                <w:color w:val="000000"/>
                <w:sz w:val="20"/>
                <w:szCs w:val="20"/>
              </w:rPr>
              <w:t>03221130</w:t>
            </w:r>
          </w:p>
        </w:tc>
        <w:tc>
          <w:tcPr>
            <w:tcW w:w="2137" w:type="dxa"/>
            <w:tcBorders>
              <w:top w:val="single" w:sz="4" w:space="0" w:color="auto"/>
              <w:left w:val="single" w:sz="4" w:space="0" w:color="auto"/>
              <w:bottom w:val="single" w:sz="4" w:space="0" w:color="auto"/>
              <w:right w:val="single" w:sz="4" w:space="0" w:color="auto"/>
            </w:tcBorders>
            <w:shd w:val="clear" w:color="auto" w:fill="auto"/>
            <w:vAlign w:val="center"/>
          </w:tcPr>
          <w:p w:rsidR="00F0799E" w:rsidRPr="009A0572" w:rsidRDefault="00F0799E" w:rsidP="00F0799E">
            <w:pPr>
              <w:jc w:val="center"/>
              <w:rPr>
                <w:rFonts w:ascii="GHEA Grapalat" w:hAnsi="GHEA Grapalat" w:cs="Arial"/>
                <w:bCs/>
                <w:sz w:val="22"/>
                <w:szCs w:val="22"/>
              </w:rPr>
            </w:pPr>
            <w:r>
              <w:rPr>
                <w:rFonts w:ascii="Sylfaen" w:hAnsi="Sylfaen" w:cs="Sylfaen"/>
                <w:color w:val="000000"/>
                <w:sz w:val="20"/>
                <w:szCs w:val="20"/>
              </w:rPr>
              <w:t>Тыква</w:t>
            </w:r>
          </w:p>
        </w:tc>
        <w:tc>
          <w:tcPr>
            <w:tcW w:w="974" w:type="dxa"/>
          </w:tcPr>
          <w:p w:rsidR="00F0799E" w:rsidRDefault="00F0799E" w:rsidP="00F0799E">
            <w:r w:rsidRPr="002678C0">
              <w:rPr>
                <w:rFonts w:ascii="GHEA Grapalat" w:hAnsi="GHEA Grapalat"/>
                <w:sz w:val="16"/>
                <w:szCs w:val="16"/>
              </w:rPr>
              <w:t>... %</w:t>
            </w:r>
          </w:p>
        </w:tc>
        <w:tc>
          <w:tcPr>
            <w:tcW w:w="987" w:type="dxa"/>
          </w:tcPr>
          <w:p w:rsidR="00F0799E" w:rsidRDefault="00F0799E" w:rsidP="00F0799E">
            <w:r w:rsidRPr="002678C0">
              <w:rPr>
                <w:rFonts w:ascii="GHEA Grapalat" w:hAnsi="GHEA Grapalat"/>
                <w:sz w:val="16"/>
                <w:szCs w:val="16"/>
              </w:rPr>
              <w:t>... %</w:t>
            </w:r>
          </w:p>
        </w:tc>
        <w:tc>
          <w:tcPr>
            <w:tcW w:w="700" w:type="dxa"/>
          </w:tcPr>
          <w:p w:rsidR="00F0799E" w:rsidRDefault="00F0799E" w:rsidP="00F0799E">
            <w:r w:rsidRPr="002678C0">
              <w:rPr>
                <w:rFonts w:ascii="GHEA Grapalat" w:hAnsi="GHEA Grapalat"/>
                <w:sz w:val="16"/>
                <w:szCs w:val="16"/>
              </w:rPr>
              <w:t>... %</w:t>
            </w:r>
          </w:p>
        </w:tc>
        <w:tc>
          <w:tcPr>
            <w:tcW w:w="844" w:type="dxa"/>
          </w:tcPr>
          <w:p w:rsidR="00F0799E" w:rsidRDefault="00F0799E" w:rsidP="00F0799E">
            <w:r w:rsidRPr="002678C0">
              <w:rPr>
                <w:rFonts w:ascii="GHEA Grapalat" w:hAnsi="GHEA Grapalat"/>
                <w:sz w:val="16"/>
                <w:szCs w:val="16"/>
              </w:rPr>
              <w:t>... %</w:t>
            </w:r>
          </w:p>
        </w:tc>
        <w:tc>
          <w:tcPr>
            <w:tcW w:w="538" w:type="dxa"/>
          </w:tcPr>
          <w:p w:rsidR="00F0799E" w:rsidRDefault="00F0799E" w:rsidP="00F0799E">
            <w:r w:rsidRPr="002678C0">
              <w:rPr>
                <w:rFonts w:ascii="GHEA Grapalat" w:hAnsi="GHEA Grapalat"/>
                <w:sz w:val="16"/>
                <w:szCs w:val="16"/>
              </w:rPr>
              <w:t>... %</w:t>
            </w:r>
          </w:p>
        </w:tc>
        <w:tc>
          <w:tcPr>
            <w:tcW w:w="606" w:type="dxa"/>
          </w:tcPr>
          <w:p w:rsidR="00F0799E" w:rsidRDefault="00F0799E" w:rsidP="00F0799E">
            <w:r w:rsidRPr="002678C0">
              <w:rPr>
                <w:rFonts w:ascii="GHEA Grapalat" w:hAnsi="GHEA Grapalat"/>
                <w:sz w:val="16"/>
                <w:szCs w:val="16"/>
              </w:rPr>
              <w:t>... %</w:t>
            </w:r>
          </w:p>
        </w:tc>
        <w:tc>
          <w:tcPr>
            <w:tcW w:w="704" w:type="dxa"/>
          </w:tcPr>
          <w:p w:rsidR="00F0799E" w:rsidRDefault="00F0799E" w:rsidP="00F0799E">
            <w:r w:rsidRPr="002678C0">
              <w:rPr>
                <w:rFonts w:ascii="GHEA Grapalat" w:hAnsi="GHEA Grapalat"/>
                <w:sz w:val="16"/>
                <w:szCs w:val="16"/>
              </w:rPr>
              <w:t>... %</w:t>
            </w:r>
          </w:p>
        </w:tc>
        <w:tc>
          <w:tcPr>
            <w:tcW w:w="832" w:type="dxa"/>
          </w:tcPr>
          <w:p w:rsidR="00F0799E" w:rsidRDefault="00F0799E" w:rsidP="00F0799E">
            <w:r w:rsidRPr="002678C0">
              <w:rPr>
                <w:rFonts w:ascii="GHEA Grapalat" w:hAnsi="GHEA Grapalat"/>
                <w:sz w:val="16"/>
                <w:szCs w:val="16"/>
              </w:rPr>
              <w:t>... %</w:t>
            </w:r>
          </w:p>
        </w:tc>
        <w:tc>
          <w:tcPr>
            <w:tcW w:w="868" w:type="dxa"/>
          </w:tcPr>
          <w:p w:rsidR="00F0799E" w:rsidRDefault="00F0799E" w:rsidP="00F0799E">
            <w:r w:rsidRPr="002678C0">
              <w:rPr>
                <w:rFonts w:ascii="GHEA Grapalat" w:hAnsi="GHEA Grapalat"/>
                <w:sz w:val="16"/>
                <w:szCs w:val="16"/>
              </w:rPr>
              <w:t>... %</w:t>
            </w:r>
          </w:p>
        </w:tc>
        <w:tc>
          <w:tcPr>
            <w:tcW w:w="853" w:type="dxa"/>
          </w:tcPr>
          <w:p w:rsidR="00F0799E" w:rsidRDefault="00F0799E" w:rsidP="00F0799E">
            <w:r w:rsidRPr="002678C0">
              <w:rPr>
                <w:rFonts w:ascii="GHEA Grapalat" w:hAnsi="GHEA Grapalat"/>
                <w:sz w:val="16"/>
                <w:szCs w:val="16"/>
              </w:rPr>
              <w:t>... %</w:t>
            </w:r>
          </w:p>
        </w:tc>
        <w:tc>
          <w:tcPr>
            <w:tcW w:w="975" w:type="dxa"/>
          </w:tcPr>
          <w:p w:rsidR="00F0799E" w:rsidRDefault="00F0799E" w:rsidP="00F0799E">
            <w:r w:rsidRPr="002678C0">
              <w:rPr>
                <w:rFonts w:ascii="GHEA Grapalat" w:hAnsi="GHEA Grapalat"/>
                <w:sz w:val="16"/>
                <w:szCs w:val="16"/>
              </w:rPr>
              <w:t>... %</w:t>
            </w:r>
          </w:p>
        </w:tc>
        <w:tc>
          <w:tcPr>
            <w:tcW w:w="854" w:type="dxa"/>
          </w:tcPr>
          <w:p w:rsidR="00F0799E" w:rsidRDefault="00F0799E" w:rsidP="00F0799E">
            <w:r w:rsidRPr="002678C0">
              <w:rPr>
                <w:rFonts w:ascii="GHEA Grapalat" w:hAnsi="GHEA Grapalat"/>
                <w:sz w:val="16"/>
                <w:szCs w:val="16"/>
              </w:rPr>
              <w:t>... %</w:t>
            </w:r>
          </w:p>
        </w:tc>
        <w:tc>
          <w:tcPr>
            <w:tcW w:w="799" w:type="dxa"/>
          </w:tcPr>
          <w:p w:rsidR="00F0799E" w:rsidRDefault="00F0799E" w:rsidP="00F0799E">
            <w:r w:rsidRPr="002678C0">
              <w:rPr>
                <w:rFonts w:ascii="GHEA Grapalat" w:hAnsi="GHEA Grapalat"/>
                <w:sz w:val="16"/>
                <w:szCs w:val="16"/>
              </w:rPr>
              <w:t>... %</w:t>
            </w:r>
          </w:p>
        </w:tc>
      </w:tr>
      <w:tr w:rsidR="00F0799E" w:rsidRPr="00B138F3" w:rsidTr="00F0799E">
        <w:trPr>
          <w:trHeight w:val="404"/>
          <w:jc w:val="center"/>
        </w:trPr>
        <w:tc>
          <w:tcPr>
            <w:tcW w:w="1703" w:type="dxa"/>
            <w:tcBorders>
              <w:right w:val="single" w:sz="4" w:space="0" w:color="auto"/>
            </w:tcBorders>
          </w:tcPr>
          <w:p w:rsidR="00F0799E" w:rsidRPr="00D25086" w:rsidRDefault="00F0799E" w:rsidP="00F0799E">
            <w:pPr>
              <w:pStyle w:val="aff3"/>
              <w:widowControl w:val="0"/>
              <w:numPr>
                <w:ilvl w:val="0"/>
                <w:numId w:val="14"/>
              </w:numPr>
              <w:jc w:val="center"/>
              <w:rPr>
                <w:rFonts w:ascii="GHEA Grapalat" w:hAnsi="GHEA Grapalat"/>
                <w:sz w:val="16"/>
                <w:szCs w:val="16"/>
              </w:rPr>
            </w:pPr>
          </w:p>
        </w:tc>
        <w:tc>
          <w:tcPr>
            <w:tcW w:w="1531" w:type="dxa"/>
            <w:tcBorders>
              <w:top w:val="single" w:sz="4" w:space="0" w:color="auto"/>
              <w:left w:val="single" w:sz="4" w:space="0" w:color="auto"/>
              <w:bottom w:val="single" w:sz="4" w:space="0" w:color="auto"/>
              <w:right w:val="single" w:sz="4" w:space="0" w:color="auto"/>
            </w:tcBorders>
            <w:shd w:val="clear" w:color="auto" w:fill="auto"/>
            <w:vAlign w:val="center"/>
          </w:tcPr>
          <w:p w:rsidR="00F0799E" w:rsidRDefault="00F0799E" w:rsidP="00F0799E">
            <w:pPr>
              <w:jc w:val="center"/>
              <w:rPr>
                <w:rFonts w:ascii="Calibri" w:hAnsi="Calibri"/>
                <w:color w:val="000000"/>
                <w:sz w:val="18"/>
                <w:szCs w:val="18"/>
              </w:rPr>
            </w:pPr>
            <w:r>
              <w:rPr>
                <w:rFonts w:ascii="Calibri" w:hAnsi="Calibri"/>
                <w:color w:val="000000"/>
                <w:sz w:val="20"/>
                <w:szCs w:val="20"/>
              </w:rPr>
              <w:t>03221122</w:t>
            </w:r>
          </w:p>
        </w:tc>
        <w:tc>
          <w:tcPr>
            <w:tcW w:w="2137" w:type="dxa"/>
            <w:tcBorders>
              <w:top w:val="single" w:sz="4" w:space="0" w:color="auto"/>
              <w:left w:val="single" w:sz="4" w:space="0" w:color="auto"/>
              <w:bottom w:val="single" w:sz="4" w:space="0" w:color="auto"/>
              <w:right w:val="single" w:sz="4" w:space="0" w:color="auto"/>
            </w:tcBorders>
            <w:shd w:val="clear" w:color="auto" w:fill="auto"/>
            <w:vAlign w:val="center"/>
          </w:tcPr>
          <w:p w:rsidR="00F0799E" w:rsidRPr="009A0572" w:rsidRDefault="00F0799E" w:rsidP="00F0799E">
            <w:pPr>
              <w:jc w:val="center"/>
              <w:rPr>
                <w:rFonts w:ascii="GHEA Grapalat" w:hAnsi="GHEA Grapalat" w:cs="Arial"/>
                <w:bCs/>
                <w:sz w:val="22"/>
                <w:szCs w:val="22"/>
              </w:rPr>
            </w:pPr>
            <w:r>
              <w:rPr>
                <w:rFonts w:ascii="Sylfaen" w:hAnsi="Sylfaen" w:cs="Sylfaen"/>
                <w:color w:val="000000"/>
                <w:sz w:val="20"/>
                <w:szCs w:val="20"/>
              </w:rPr>
              <w:t>Тыква</w:t>
            </w:r>
          </w:p>
        </w:tc>
        <w:tc>
          <w:tcPr>
            <w:tcW w:w="974" w:type="dxa"/>
          </w:tcPr>
          <w:p w:rsidR="00F0799E" w:rsidRDefault="00F0799E" w:rsidP="00F0799E">
            <w:r w:rsidRPr="002678C0">
              <w:rPr>
                <w:rFonts w:ascii="GHEA Grapalat" w:hAnsi="GHEA Grapalat"/>
                <w:sz w:val="16"/>
                <w:szCs w:val="16"/>
              </w:rPr>
              <w:t>... %</w:t>
            </w:r>
          </w:p>
        </w:tc>
        <w:tc>
          <w:tcPr>
            <w:tcW w:w="987" w:type="dxa"/>
          </w:tcPr>
          <w:p w:rsidR="00F0799E" w:rsidRDefault="00F0799E" w:rsidP="00F0799E">
            <w:r w:rsidRPr="002678C0">
              <w:rPr>
                <w:rFonts w:ascii="GHEA Grapalat" w:hAnsi="GHEA Grapalat"/>
                <w:sz w:val="16"/>
                <w:szCs w:val="16"/>
              </w:rPr>
              <w:t>... %</w:t>
            </w:r>
          </w:p>
        </w:tc>
        <w:tc>
          <w:tcPr>
            <w:tcW w:w="700" w:type="dxa"/>
          </w:tcPr>
          <w:p w:rsidR="00F0799E" w:rsidRDefault="00F0799E" w:rsidP="00F0799E">
            <w:r w:rsidRPr="002678C0">
              <w:rPr>
                <w:rFonts w:ascii="GHEA Grapalat" w:hAnsi="GHEA Grapalat"/>
                <w:sz w:val="16"/>
                <w:szCs w:val="16"/>
              </w:rPr>
              <w:t>... %</w:t>
            </w:r>
          </w:p>
        </w:tc>
        <w:tc>
          <w:tcPr>
            <w:tcW w:w="844" w:type="dxa"/>
          </w:tcPr>
          <w:p w:rsidR="00F0799E" w:rsidRDefault="00F0799E" w:rsidP="00F0799E">
            <w:r w:rsidRPr="002678C0">
              <w:rPr>
                <w:rFonts w:ascii="GHEA Grapalat" w:hAnsi="GHEA Grapalat"/>
                <w:sz w:val="16"/>
                <w:szCs w:val="16"/>
              </w:rPr>
              <w:t>... %</w:t>
            </w:r>
          </w:p>
        </w:tc>
        <w:tc>
          <w:tcPr>
            <w:tcW w:w="538" w:type="dxa"/>
          </w:tcPr>
          <w:p w:rsidR="00F0799E" w:rsidRDefault="00F0799E" w:rsidP="00F0799E">
            <w:r w:rsidRPr="002678C0">
              <w:rPr>
                <w:rFonts w:ascii="GHEA Grapalat" w:hAnsi="GHEA Grapalat"/>
                <w:sz w:val="16"/>
                <w:szCs w:val="16"/>
              </w:rPr>
              <w:t>... %</w:t>
            </w:r>
          </w:p>
        </w:tc>
        <w:tc>
          <w:tcPr>
            <w:tcW w:w="606" w:type="dxa"/>
          </w:tcPr>
          <w:p w:rsidR="00F0799E" w:rsidRDefault="00F0799E" w:rsidP="00F0799E">
            <w:r w:rsidRPr="002678C0">
              <w:rPr>
                <w:rFonts w:ascii="GHEA Grapalat" w:hAnsi="GHEA Grapalat"/>
                <w:sz w:val="16"/>
                <w:szCs w:val="16"/>
              </w:rPr>
              <w:t>... %</w:t>
            </w:r>
          </w:p>
        </w:tc>
        <w:tc>
          <w:tcPr>
            <w:tcW w:w="704" w:type="dxa"/>
          </w:tcPr>
          <w:p w:rsidR="00F0799E" w:rsidRDefault="00F0799E" w:rsidP="00F0799E">
            <w:r w:rsidRPr="002678C0">
              <w:rPr>
                <w:rFonts w:ascii="GHEA Grapalat" w:hAnsi="GHEA Grapalat"/>
                <w:sz w:val="16"/>
                <w:szCs w:val="16"/>
              </w:rPr>
              <w:t>... %</w:t>
            </w:r>
          </w:p>
        </w:tc>
        <w:tc>
          <w:tcPr>
            <w:tcW w:w="832" w:type="dxa"/>
          </w:tcPr>
          <w:p w:rsidR="00F0799E" w:rsidRDefault="00F0799E" w:rsidP="00F0799E">
            <w:r w:rsidRPr="002678C0">
              <w:rPr>
                <w:rFonts w:ascii="GHEA Grapalat" w:hAnsi="GHEA Grapalat"/>
                <w:sz w:val="16"/>
                <w:szCs w:val="16"/>
              </w:rPr>
              <w:t>... %</w:t>
            </w:r>
          </w:p>
        </w:tc>
        <w:tc>
          <w:tcPr>
            <w:tcW w:w="868" w:type="dxa"/>
          </w:tcPr>
          <w:p w:rsidR="00F0799E" w:rsidRDefault="00F0799E" w:rsidP="00F0799E">
            <w:r w:rsidRPr="002678C0">
              <w:rPr>
                <w:rFonts w:ascii="GHEA Grapalat" w:hAnsi="GHEA Grapalat"/>
                <w:sz w:val="16"/>
                <w:szCs w:val="16"/>
              </w:rPr>
              <w:t>... %</w:t>
            </w:r>
          </w:p>
        </w:tc>
        <w:tc>
          <w:tcPr>
            <w:tcW w:w="853" w:type="dxa"/>
          </w:tcPr>
          <w:p w:rsidR="00F0799E" w:rsidRDefault="00F0799E" w:rsidP="00F0799E">
            <w:r w:rsidRPr="002678C0">
              <w:rPr>
                <w:rFonts w:ascii="GHEA Grapalat" w:hAnsi="GHEA Grapalat"/>
                <w:sz w:val="16"/>
                <w:szCs w:val="16"/>
              </w:rPr>
              <w:t>... %</w:t>
            </w:r>
          </w:p>
        </w:tc>
        <w:tc>
          <w:tcPr>
            <w:tcW w:w="975" w:type="dxa"/>
          </w:tcPr>
          <w:p w:rsidR="00F0799E" w:rsidRDefault="00F0799E" w:rsidP="00F0799E">
            <w:r w:rsidRPr="002678C0">
              <w:rPr>
                <w:rFonts w:ascii="GHEA Grapalat" w:hAnsi="GHEA Grapalat"/>
                <w:sz w:val="16"/>
                <w:szCs w:val="16"/>
              </w:rPr>
              <w:t>... %</w:t>
            </w:r>
          </w:p>
        </w:tc>
        <w:tc>
          <w:tcPr>
            <w:tcW w:w="854" w:type="dxa"/>
          </w:tcPr>
          <w:p w:rsidR="00F0799E" w:rsidRDefault="00F0799E" w:rsidP="00F0799E">
            <w:r w:rsidRPr="002678C0">
              <w:rPr>
                <w:rFonts w:ascii="GHEA Grapalat" w:hAnsi="GHEA Grapalat"/>
                <w:sz w:val="16"/>
                <w:szCs w:val="16"/>
              </w:rPr>
              <w:t>... %</w:t>
            </w:r>
          </w:p>
        </w:tc>
        <w:tc>
          <w:tcPr>
            <w:tcW w:w="799" w:type="dxa"/>
          </w:tcPr>
          <w:p w:rsidR="00F0799E" w:rsidRDefault="00F0799E" w:rsidP="00F0799E">
            <w:r w:rsidRPr="002678C0">
              <w:rPr>
                <w:rFonts w:ascii="GHEA Grapalat" w:hAnsi="GHEA Grapalat"/>
                <w:sz w:val="16"/>
                <w:szCs w:val="16"/>
              </w:rPr>
              <w:t>... %</w:t>
            </w:r>
          </w:p>
        </w:tc>
      </w:tr>
      <w:tr w:rsidR="00F0799E" w:rsidRPr="00B138F3" w:rsidTr="00F0799E">
        <w:trPr>
          <w:trHeight w:val="404"/>
          <w:jc w:val="center"/>
        </w:trPr>
        <w:tc>
          <w:tcPr>
            <w:tcW w:w="1703" w:type="dxa"/>
            <w:tcBorders>
              <w:right w:val="single" w:sz="4" w:space="0" w:color="auto"/>
            </w:tcBorders>
          </w:tcPr>
          <w:p w:rsidR="00F0799E" w:rsidRPr="00D25086" w:rsidRDefault="00F0799E" w:rsidP="00F0799E">
            <w:pPr>
              <w:pStyle w:val="aff3"/>
              <w:widowControl w:val="0"/>
              <w:numPr>
                <w:ilvl w:val="0"/>
                <w:numId w:val="14"/>
              </w:numPr>
              <w:jc w:val="center"/>
              <w:rPr>
                <w:rFonts w:ascii="GHEA Grapalat" w:hAnsi="GHEA Grapalat"/>
                <w:sz w:val="16"/>
                <w:szCs w:val="16"/>
              </w:rPr>
            </w:pPr>
          </w:p>
        </w:tc>
        <w:tc>
          <w:tcPr>
            <w:tcW w:w="1531" w:type="dxa"/>
            <w:tcBorders>
              <w:top w:val="single" w:sz="4" w:space="0" w:color="auto"/>
              <w:left w:val="single" w:sz="4" w:space="0" w:color="auto"/>
              <w:bottom w:val="single" w:sz="4" w:space="0" w:color="auto"/>
              <w:right w:val="single" w:sz="4" w:space="0" w:color="auto"/>
            </w:tcBorders>
            <w:shd w:val="clear" w:color="auto" w:fill="auto"/>
            <w:vAlign w:val="center"/>
          </w:tcPr>
          <w:p w:rsidR="00F0799E" w:rsidRDefault="00F0799E" w:rsidP="00F0799E">
            <w:pPr>
              <w:jc w:val="center"/>
              <w:rPr>
                <w:rFonts w:ascii="Calibri" w:hAnsi="Calibri"/>
                <w:color w:val="000000"/>
                <w:sz w:val="18"/>
                <w:szCs w:val="18"/>
              </w:rPr>
            </w:pPr>
            <w:r>
              <w:rPr>
                <w:rFonts w:ascii="Calibri" w:hAnsi="Calibri"/>
                <w:color w:val="000000"/>
                <w:sz w:val="20"/>
                <w:szCs w:val="20"/>
              </w:rPr>
              <w:t>03222128</w:t>
            </w:r>
          </w:p>
        </w:tc>
        <w:tc>
          <w:tcPr>
            <w:tcW w:w="2137" w:type="dxa"/>
            <w:tcBorders>
              <w:top w:val="single" w:sz="4" w:space="0" w:color="auto"/>
              <w:left w:val="single" w:sz="4" w:space="0" w:color="auto"/>
              <w:bottom w:val="single" w:sz="4" w:space="0" w:color="auto"/>
              <w:right w:val="single" w:sz="4" w:space="0" w:color="auto"/>
            </w:tcBorders>
            <w:shd w:val="clear" w:color="auto" w:fill="auto"/>
            <w:vAlign w:val="center"/>
          </w:tcPr>
          <w:p w:rsidR="00F0799E" w:rsidRPr="009A0572" w:rsidRDefault="00F0799E" w:rsidP="00F0799E">
            <w:pPr>
              <w:jc w:val="center"/>
              <w:rPr>
                <w:rFonts w:ascii="GHEA Grapalat" w:hAnsi="GHEA Grapalat" w:cs="Arial"/>
                <w:bCs/>
                <w:sz w:val="22"/>
                <w:szCs w:val="22"/>
              </w:rPr>
            </w:pPr>
            <w:r>
              <w:rPr>
                <w:rFonts w:ascii="Sylfaen" w:hAnsi="Sylfaen" w:cs="Sylfaen"/>
                <w:color w:val="000000"/>
                <w:sz w:val="20"/>
                <w:szCs w:val="20"/>
              </w:rPr>
              <w:t>Яблоко</w:t>
            </w:r>
          </w:p>
        </w:tc>
        <w:tc>
          <w:tcPr>
            <w:tcW w:w="974" w:type="dxa"/>
          </w:tcPr>
          <w:p w:rsidR="00F0799E" w:rsidRDefault="00F0799E" w:rsidP="00F0799E">
            <w:r w:rsidRPr="002678C0">
              <w:rPr>
                <w:rFonts w:ascii="GHEA Grapalat" w:hAnsi="GHEA Grapalat"/>
                <w:sz w:val="16"/>
                <w:szCs w:val="16"/>
              </w:rPr>
              <w:t>... %</w:t>
            </w:r>
          </w:p>
        </w:tc>
        <w:tc>
          <w:tcPr>
            <w:tcW w:w="987" w:type="dxa"/>
          </w:tcPr>
          <w:p w:rsidR="00F0799E" w:rsidRDefault="00F0799E" w:rsidP="00F0799E">
            <w:r w:rsidRPr="002678C0">
              <w:rPr>
                <w:rFonts w:ascii="GHEA Grapalat" w:hAnsi="GHEA Grapalat"/>
                <w:sz w:val="16"/>
                <w:szCs w:val="16"/>
              </w:rPr>
              <w:t>... %</w:t>
            </w:r>
          </w:p>
        </w:tc>
        <w:tc>
          <w:tcPr>
            <w:tcW w:w="700" w:type="dxa"/>
          </w:tcPr>
          <w:p w:rsidR="00F0799E" w:rsidRDefault="00F0799E" w:rsidP="00F0799E">
            <w:r w:rsidRPr="002678C0">
              <w:rPr>
                <w:rFonts w:ascii="GHEA Grapalat" w:hAnsi="GHEA Grapalat"/>
                <w:sz w:val="16"/>
                <w:szCs w:val="16"/>
              </w:rPr>
              <w:t>... %</w:t>
            </w:r>
          </w:p>
        </w:tc>
        <w:tc>
          <w:tcPr>
            <w:tcW w:w="844" w:type="dxa"/>
          </w:tcPr>
          <w:p w:rsidR="00F0799E" w:rsidRDefault="00F0799E" w:rsidP="00F0799E">
            <w:r w:rsidRPr="002678C0">
              <w:rPr>
                <w:rFonts w:ascii="GHEA Grapalat" w:hAnsi="GHEA Grapalat"/>
                <w:sz w:val="16"/>
                <w:szCs w:val="16"/>
              </w:rPr>
              <w:t>... %</w:t>
            </w:r>
          </w:p>
        </w:tc>
        <w:tc>
          <w:tcPr>
            <w:tcW w:w="538" w:type="dxa"/>
          </w:tcPr>
          <w:p w:rsidR="00F0799E" w:rsidRDefault="00F0799E" w:rsidP="00F0799E">
            <w:r w:rsidRPr="002678C0">
              <w:rPr>
                <w:rFonts w:ascii="GHEA Grapalat" w:hAnsi="GHEA Grapalat"/>
                <w:sz w:val="16"/>
                <w:szCs w:val="16"/>
              </w:rPr>
              <w:t>... %</w:t>
            </w:r>
          </w:p>
        </w:tc>
        <w:tc>
          <w:tcPr>
            <w:tcW w:w="606" w:type="dxa"/>
          </w:tcPr>
          <w:p w:rsidR="00F0799E" w:rsidRDefault="00F0799E" w:rsidP="00F0799E">
            <w:r w:rsidRPr="002678C0">
              <w:rPr>
                <w:rFonts w:ascii="GHEA Grapalat" w:hAnsi="GHEA Grapalat"/>
                <w:sz w:val="16"/>
                <w:szCs w:val="16"/>
              </w:rPr>
              <w:t>... %</w:t>
            </w:r>
          </w:p>
        </w:tc>
        <w:tc>
          <w:tcPr>
            <w:tcW w:w="704" w:type="dxa"/>
          </w:tcPr>
          <w:p w:rsidR="00F0799E" w:rsidRDefault="00F0799E" w:rsidP="00F0799E">
            <w:r w:rsidRPr="002678C0">
              <w:rPr>
                <w:rFonts w:ascii="GHEA Grapalat" w:hAnsi="GHEA Grapalat"/>
                <w:sz w:val="16"/>
                <w:szCs w:val="16"/>
              </w:rPr>
              <w:t>... %</w:t>
            </w:r>
          </w:p>
        </w:tc>
        <w:tc>
          <w:tcPr>
            <w:tcW w:w="832" w:type="dxa"/>
          </w:tcPr>
          <w:p w:rsidR="00F0799E" w:rsidRDefault="00F0799E" w:rsidP="00F0799E">
            <w:r w:rsidRPr="002678C0">
              <w:rPr>
                <w:rFonts w:ascii="GHEA Grapalat" w:hAnsi="GHEA Grapalat"/>
                <w:sz w:val="16"/>
                <w:szCs w:val="16"/>
              </w:rPr>
              <w:t>... %</w:t>
            </w:r>
          </w:p>
        </w:tc>
        <w:tc>
          <w:tcPr>
            <w:tcW w:w="868" w:type="dxa"/>
          </w:tcPr>
          <w:p w:rsidR="00F0799E" w:rsidRDefault="00F0799E" w:rsidP="00F0799E">
            <w:r w:rsidRPr="002678C0">
              <w:rPr>
                <w:rFonts w:ascii="GHEA Grapalat" w:hAnsi="GHEA Grapalat"/>
                <w:sz w:val="16"/>
                <w:szCs w:val="16"/>
              </w:rPr>
              <w:t>... %</w:t>
            </w:r>
          </w:p>
        </w:tc>
        <w:tc>
          <w:tcPr>
            <w:tcW w:w="853" w:type="dxa"/>
          </w:tcPr>
          <w:p w:rsidR="00F0799E" w:rsidRDefault="00F0799E" w:rsidP="00F0799E">
            <w:r w:rsidRPr="002678C0">
              <w:rPr>
                <w:rFonts w:ascii="GHEA Grapalat" w:hAnsi="GHEA Grapalat"/>
                <w:sz w:val="16"/>
                <w:szCs w:val="16"/>
              </w:rPr>
              <w:t>... %</w:t>
            </w:r>
          </w:p>
        </w:tc>
        <w:tc>
          <w:tcPr>
            <w:tcW w:w="975" w:type="dxa"/>
          </w:tcPr>
          <w:p w:rsidR="00F0799E" w:rsidRDefault="00F0799E" w:rsidP="00F0799E">
            <w:r w:rsidRPr="002678C0">
              <w:rPr>
                <w:rFonts w:ascii="GHEA Grapalat" w:hAnsi="GHEA Grapalat"/>
                <w:sz w:val="16"/>
                <w:szCs w:val="16"/>
              </w:rPr>
              <w:t>... %</w:t>
            </w:r>
          </w:p>
        </w:tc>
        <w:tc>
          <w:tcPr>
            <w:tcW w:w="854" w:type="dxa"/>
          </w:tcPr>
          <w:p w:rsidR="00F0799E" w:rsidRDefault="00F0799E" w:rsidP="00F0799E">
            <w:r w:rsidRPr="002678C0">
              <w:rPr>
                <w:rFonts w:ascii="GHEA Grapalat" w:hAnsi="GHEA Grapalat"/>
                <w:sz w:val="16"/>
                <w:szCs w:val="16"/>
              </w:rPr>
              <w:t>... %</w:t>
            </w:r>
          </w:p>
        </w:tc>
        <w:tc>
          <w:tcPr>
            <w:tcW w:w="799" w:type="dxa"/>
          </w:tcPr>
          <w:p w:rsidR="00F0799E" w:rsidRDefault="00F0799E" w:rsidP="00F0799E">
            <w:r w:rsidRPr="002678C0">
              <w:rPr>
                <w:rFonts w:ascii="GHEA Grapalat" w:hAnsi="GHEA Grapalat"/>
                <w:sz w:val="16"/>
                <w:szCs w:val="16"/>
              </w:rPr>
              <w:t>... %</w:t>
            </w:r>
          </w:p>
        </w:tc>
      </w:tr>
      <w:tr w:rsidR="00F0799E" w:rsidRPr="00B138F3" w:rsidTr="00F0799E">
        <w:trPr>
          <w:trHeight w:val="404"/>
          <w:jc w:val="center"/>
        </w:trPr>
        <w:tc>
          <w:tcPr>
            <w:tcW w:w="1703" w:type="dxa"/>
            <w:tcBorders>
              <w:right w:val="single" w:sz="4" w:space="0" w:color="auto"/>
            </w:tcBorders>
          </w:tcPr>
          <w:p w:rsidR="00F0799E" w:rsidRPr="00D25086" w:rsidRDefault="00F0799E" w:rsidP="00F0799E">
            <w:pPr>
              <w:pStyle w:val="aff3"/>
              <w:widowControl w:val="0"/>
              <w:numPr>
                <w:ilvl w:val="0"/>
                <w:numId w:val="14"/>
              </w:numPr>
              <w:jc w:val="center"/>
              <w:rPr>
                <w:rFonts w:ascii="GHEA Grapalat" w:hAnsi="GHEA Grapalat"/>
                <w:sz w:val="16"/>
                <w:szCs w:val="16"/>
              </w:rPr>
            </w:pPr>
          </w:p>
        </w:tc>
        <w:tc>
          <w:tcPr>
            <w:tcW w:w="1531" w:type="dxa"/>
            <w:tcBorders>
              <w:top w:val="single" w:sz="4" w:space="0" w:color="auto"/>
              <w:left w:val="single" w:sz="4" w:space="0" w:color="auto"/>
              <w:bottom w:val="single" w:sz="4" w:space="0" w:color="auto"/>
              <w:right w:val="single" w:sz="4" w:space="0" w:color="auto"/>
            </w:tcBorders>
            <w:shd w:val="clear" w:color="auto" w:fill="auto"/>
            <w:vAlign w:val="center"/>
          </w:tcPr>
          <w:p w:rsidR="00F0799E" w:rsidRDefault="00F0799E" w:rsidP="00F0799E">
            <w:pPr>
              <w:jc w:val="center"/>
              <w:rPr>
                <w:rFonts w:ascii="Calibri" w:hAnsi="Calibri"/>
                <w:color w:val="000000"/>
                <w:sz w:val="18"/>
                <w:szCs w:val="18"/>
              </w:rPr>
            </w:pPr>
            <w:r>
              <w:rPr>
                <w:rFonts w:ascii="Calibri" w:hAnsi="Calibri"/>
                <w:color w:val="000000"/>
                <w:sz w:val="20"/>
                <w:szCs w:val="20"/>
              </w:rPr>
              <w:t>03222100</w:t>
            </w:r>
          </w:p>
        </w:tc>
        <w:tc>
          <w:tcPr>
            <w:tcW w:w="2137" w:type="dxa"/>
            <w:tcBorders>
              <w:top w:val="single" w:sz="4" w:space="0" w:color="auto"/>
              <w:left w:val="single" w:sz="4" w:space="0" w:color="auto"/>
              <w:bottom w:val="single" w:sz="4" w:space="0" w:color="auto"/>
              <w:right w:val="single" w:sz="4" w:space="0" w:color="auto"/>
            </w:tcBorders>
            <w:shd w:val="clear" w:color="auto" w:fill="auto"/>
            <w:vAlign w:val="center"/>
          </w:tcPr>
          <w:p w:rsidR="00F0799E" w:rsidRPr="009A0572" w:rsidRDefault="00F0799E" w:rsidP="00F0799E">
            <w:pPr>
              <w:jc w:val="center"/>
              <w:rPr>
                <w:rFonts w:ascii="GHEA Grapalat" w:hAnsi="GHEA Grapalat" w:cs="Arial"/>
                <w:bCs/>
                <w:sz w:val="22"/>
                <w:szCs w:val="22"/>
              </w:rPr>
            </w:pPr>
            <w:r>
              <w:rPr>
                <w:rFonts w:ascii="Sylfaen" w:hAnsi="Sylfaen" w:cs="Sylfaen"/>
                <w:color w:val="000000"/>
                <w:sz w:val="20"/>
                <w:szCs w:val="20"/>
              </w:rPr>
              <w:t>Банан</w:t>
            </w:r>
          </w:p>
        </w:tc>
        <w:tc>
          <w:tcPr>
            <w:tcW w:w="974" w:type="dxa"/>
          </w:tcPr>
          <w:p w:rsidR="00F0799E" w:rsidRDefault="00F0799E" w:rsidP="00F0799E">
            <w:r w:rsidRPr="002678C0">
              <w:rPr>
                <w:rFonts w:ascii="GHEA Grapalat" w:hAnsi="GHEA Grapalat"/>
                <w:sz w:val="16"/>
                <w:szCs w:val="16"/>
              </w:rPr>
              <w:t>... %</w:t>
            </w:r>
          </w:p>
        </w:tc>
        <w:tc>
          <w:tcPr>
            <w:tcW w:w="987" w:type="dxa"/>
          </w:tcPr>
          <w:p w:rsidR="00F0799E" w:rsidRDefault="00F0799E" w:rsidP="00F0799E">
            <w:r w:rsidRPr="002678C0">
              <w:rPr>
                <w:rFonts w:ascii="GHEA Grapalat" w:hAnsi="GHEA Grapalat"/>
                <w:sz w:val="16"/>
                <w:szCs w:val="16"/>
              </w:rPr>
              <w:t>... %</w:t>
            </w:r>
          </w:p>
        </w:tc>
        <w:tc>
          <w:tcPr>
            <w:tcW w:w="700" w:type="dxa"/>
          </w:tcPr>
          <w:p w:rsidR="00F0799E" w:rsidRDefault="00F0799E" w:rsidP="00F0799E">
            <w:r w:rsidRPr="002678C0">
              <w:rPr>
                <w:rFonts w:ascii="GHEA Grapalat" w:hAnsi="GHEA Grapalat"/>
                <w:sz w:val="16"/>
                <w:szCs w:val="16"/>
              </w:rPr>
              <w:t>... %</w:t>
            </w:r>
          </w:p>
        </w:tc>
        <w:tc>
          <w:tcPr>
            <w:tcW w:w="844" w:type="dxa"/>
          </w:tcPr>
          <w:p w:rsidR="00F0799E" w:rsidRDefault="00F0799E" w:rsidP="00F0799E">
            <w:r w:rsidRPr="002678C0">
              <w:rPr>
                <w:rFonts w:ascii="GHEA Grapalat" w:hAnsi="GHEA Grapalat"/>
                <w:sz w:val="16"/>
                <w:szCs w:val="16"/>
              </w:rPr>
              <w:t>... %</w:t>
            </w:r>
          </w:p>
        </w:tc>
        <w:tc>
          <w:tcPr>
            <w:tcW w:w="538" w:type="dxa"/>
          </w:tcPr>
          <w:p w:rsidR="00F0799E" w:rsidRDefault="00F0799E" w:rsidP="00F0799E">
            <w:r w:rsidRPr="002678C0">
              <w:rPr>
                <w:rFonts w:ascii="GHEA Grapalat" w:hAnsi="GHEA Grapalat"/>
                <w:sz w:val="16"/>
                <w:szCs w:val="16"/>
              </w:rPr>
              <w:t>... %</w:t>
            </w:r>
          </w:p>
        </w:tc>
        <w:tc>
          <w:tcPr>
            <w:tcW w:w="606" w:type="dxa"/>
          </w:tcPr>
          <w:p w:rsidR="00F0799E" w:rsidRDefault="00F0799E" w:rsidP="00F0799E">
            <w:r w:rsidRPr="002678C0">
              <w:rPr>
                <w:rFonts w:ascii="GHEA Grapalat" w:hAnsi="GHEA Grapalat"/>
                <w:sz w:val="16"/>
                <w:szCs w:val="16"/>
              </w:rPr>
              <w:t>... %</w:t>
            </w:r>
          </w:p>
        </w:tc>
        <w:tc>
          <w:tcPr>
            <w:tcW w:w="704" w:type="dxa"/>
          </w:tcPr>
          <w:p w:rsidR="00F0799E" w:rsidRDefault="00F0799E" w:rsidP="00F0799E">
            <w:r w:rsidRPr="002678C0">
              <w:rPr>
                <w:rFonts w:ascii="GHEA Grapalat" w:hAnsi="GHEA Grapalat"/>
                <w:sz w:val="16"/>
                <w:szCs w:val="16"/>
              </w:rPr>
              <w:t>... %</w:t>
            </w:r>
          </w:p>
        </w:tc>
        <w:tc>
          <w:tcPr>
            <w:tcW w:w="832" w:type="dxa"/>
          </w:tcPr>
          <w:p w:rsidR="00F0799E" w:rsidRDefault="00F0799E" w:rsidP="00F0799E">
            <w:r w:rsidRPr="002678C0">
              <w:rPr>
                <w:rFonts w:ascii="GHEA Grapalat" w:hAnsi="GHEA Grapalat"/>
                <w:sz w:val="16"/>
                <w:szCs w:val="16"/>
              </w:rPr>
              <w:t>... %</w:t>
            </w:r>
          </w:p>
        </w:tc>
        <w:tc>
          <w:tcPr>
            <w:tcW w:w="868" w:type="dxa"/>
          </w:tcPr>
          <w:p w:rsidR="00F0799E" w:rsidRDefault="00F0799E" w:rsidP="00F0799E">
            <w:r w:rsidRPr="002678C0">
              <w:rPr>
                <w:rFonts w:ascii="GHEA Grapalat" w:hAnsi="GHEA Grapalat"/>
                <w:sz w:val="16"/>
                <w:szCs w:val="16"/>
              </w:rPr>
              <w:t>... %</w:t>
            </w:r>
          </w:p>
        </w:tc>
        <w:tc>
          <w:tcPr>
            <w:tcW w:w="853" w:type="dxa"/>
          </w:tcPr>
          <w:p w:rsidR="00F0799E" w:rsidRDefault="00F0799E" w:rsidP="00F0799E">
            <w:r w:rsidRPr="002678C0">
              <w:rPr>
                <w:rFonts w:ascii="GHEA Grapalat" w:hAnsi="GHEA Grapalat"/>
                <w:sz w:val="16"/>
                <w:szCs w:val="16"/>
              </w:rPr>
              <w:t>... %</w:t>
            </w:r>
          </w:p>
        </w:tc>
        <w:tc>
          <w:tcPr>
            <w:tcW w:w="975" w:type="dxa"/>
          </w:tcPr>
          <w:p w:rsidR="00F0799E" w:rsidRDefault="00F0799E" w:rsidP="00F0799E">
            <w:r w:rsidRPr="002678C0">
              <w:rPr>
                <w:rFonts w:ascii="GHEA Grapalat" w:hAnsi="GHEA Grapalat"/>
                <w:sz w:val="16"/>
                <w:szCs w:val="16"/>
              </w:rPr>
              <w:t>... %</w:t>
            </w:r>
          </w:p>
        </w:tc>
        <w:tc>
          <w:tcPr>
            <w:tcW w:w="854" w:type="dxa"/>
          </w:tcPr>
          <w:p w:rsidR="00F0799E" w:rsidRDefault="00F0799E" w:rsidP="00F0799E">
            <w:r w:rsidRPr="002678C0">
              <w:rPr>
                <w:rFonts w:ascii="GHEA Grapalat" w:hAnsi="GHEA Grapalat"/>
                <w:sz w:val="16"/>
                <w:szCs w:val="16"/>
              </w:rPr>
              <w:t>... %</w:t>
            </w:r>
          </w:p>
        </w:tc>
        <w:tc>
          <w:tcPr>
            <w:tcW w:w="799" w:type="dxa"/>
          </w:tcPr>
          <w:p w:rsidR="00F0799E" w:rsidRDefault="00F0799E" w:rsidP="00F0799E">
            <w:r w:rsidRPr="002678C0">
              <w:rPr>
                <w:rFonts w:ascii="GHEA Grapalat" w:hAnsi="GHEA Grapalat"/>
                <w:sz w:val="16"/>
                <w:szCs w:val="16"/>
              </w:rPr>
              <w:t>... %</w:t>
            </w:r>
          </w:p>
        </w:tc>
      </w:tr>
      <w:tr w:rsidR="00F0799E" w:rsidRPr="00B138F3" w:rsidTr="00F0799E">
        <w:trPr>
          <w:trHeight w:val="404"/>
          <w:jc w:val="center"/>
        </w:trPr>
        <w:tc>
          <w:tcPr>
            <w:tcW w:w="1703" w:type="dxa"/>
            <w:tcBorders>
              <w:right w:val="single" w:sz="4" w:space="0" w:color="auto"/>
            </w:tcBorders>
          </w:tcPr>
          <w:p w:rsidR="00F0799E" w:rsidRPr="00D25086" w:rsidRDefault="00F0799E" w:rsidP="00F0799E">
            <w:pPr>
              <w:pStyle w:val="aff3"/>
              <w:widowControl w:val="0"/>
              <w:numPr>
                <w:ilvl w:val="0"/>
                <w:numId w:val="14"/>
              </w:numPr>
              <w:jc w:val="center"/>
              <w:rPr>
                <w:rFonts w:ascii="GHEA Grapalat" w:hAnsi="GHEA Grapalat"/>
                <w:sz w:val="16"/>
                <w:szCs w:val="16"/>
              </w:rPr>
            </w:pPr>
          </w:p>
        </w:tc>
        <w:tc>
          <w:tcPr>
            <w:tcW w:w="1531" w:type="dxa"/>
            <w:tcBorders>
              <w:top w:val="single" w:sz="4" w:space="0" w:color="auto"/>
              <w:left w:val="single" w:sz="4" w:space="0" w:color="auto"/>
              <w:bottom w:val="single" w:sz="4" w:space="0" w:color="auto"/>
              <w:right w:val="single" w:sz="4" w:space="0" w:color="auto"/>
            </w:tcBorders>
            <w:shd w:val="clear" w:color="auto" w:fill="auto"/>
            <w:vAlign w:val="center"/>
          </w:tcPr>
          <w:p w:rsidR="00F0799E" w:rsidRDefault="00F0799E" w:rsidP="00F0799E">
            <w:pPr>
              <w:jc w:val="center"/>
              <w:rPr>
                <w:rFonts w:ascii="Calibri" w:hAnsi="Calibri"/>
                <w:color w:val="000000"/>
                <w:sz w:val="18"/>
                <w:szCs w:val="18"/>
              </w:rPr>
            </w:pPr>
            <w:r>
              <w:rPr>
                <w:rFonts w:ascii="Calibri" w:hAnsi="Calibri"/>
                <w:color w:val="000000"/>
                <w:sz w:val="20"/>
                <w:szCs w:val="20"/>
              </w:rPr>
              <w:t>03222125</w:t>
            </w:r>
          </w:p>
        </w:tc>
        <w:tc>
          <w:tcPr>
            <w:tcW w:w="2137" w:type="dxa"/>
            <w:tcBorders>
              <w:top w:val="single" w:sz="4" w:space="0" w:color="auto"/>
              <w:left w:val="single" w:sz="4" w:space="0" w:color="auto"/>
              <w:bottom w:val="single" w:sz="4" w:space="0" w:color="auto"/>
              <w:right w:val="single" w:sz="4" w:space="0" w:color="auto"/>
            </w:tcBorders>
            <w:shd w:val="clear" w:color="auto" w:fill="auto"/>
            <w:vAlign w:val="center"/>
          </w:tcPr>
          <w:p w:rsidR="00F0799E" w:rsidRPr="009A0572" w:rsidRDefault="00F0799E" w:rsidP="00F0799E">
            <w:pPr>
              <w:jc w:val="center"/>
              <w:rPr>
                <w:rFonts w:ascii="GHEA Grapalat" w:hAnsi="GHEA Grapalat" w:cs="Arial"/>
                <w:bCs/>
                <w:sz w:val="22"/>
                <w:szCs w:val="22"/>
              </w:rPr>
            </w:pPr>
            <w:r>
              <w:rPr>
                <w:rFonts w:ascii="Sylfaen" w:hAnsi="Sylfaen" w:cs="Sylfaen"/>
                <w:color w:val="000000"/>
                <w:sz w:val="20"/>
                <w:szCs w:val="20"/>
              </w:rPr>
              <w:t>Клубника</w:t>
            </w:r>
            <w:r>
              <w:rPr>
                <w:rFonts w:ascii="Calibri" w:hAnsi="Calibri"/>
                <w:color w:val="000000"/>
                <w:sz w:val="20"/>
                <w:szCs w:val="20"/>
              </w:rPr>
              <w:t>(</w:t>
            </w:r>
            <w:r>
              <w:rPr>
                <w:rFonts w:ascii="Sylfaen" w:hAnsi="Sylfaen" w:cs="Sylfaen"/>
                <w:color w:val="000000"/>
                <w:sz w:val="20"/>
                <w:szCs w:val="20"/>
              </w:rPr>
              <w:t>сезонный</w:t>
            </w:r>
            <w:r>
              <w:rPr>
                <w:rFonts w:ascii="Calibri" w:hAnsi="Calibri"/>
                <w:color w:val="000000"/>
                <w:sz w:val="20"/>
                <w:szCs w:val="20"/>
              </w:rPr>
              <w:t>)</w:t>
            </w:r>
          </w:p>
        </w:tc>
        <w:tc>
          <w:tcPr>
            <w:tcW w:w="974" w:type="dxa"/>
          </w:tcPr>
          <w:p w:rsidR="00F0799E" w:rsidRDefault="00F0799E" w:rsidP="00F0799E">
            <w:r w:rsidRPr="002678C0">
              <w:rPr>
                <w:rFonts w:ascii="GHEA Grapalat" w:hAnsi="GHEA Grapalat"/>
                <w:sz w:val="16"/>
                <w:szCs w:val="16"/>
              </w:rPr>
              <w:t>... %</w:t>
            </w:r>
          </w:p>
        </w:tc>
        <w:tc>
          <w:tcPr>
            <w:tcW w:w="987" w:type="dxa"/>
          </w:tcPr>
          <w:p w:rsidR="00F0799E" w:rsidRDefault="00F0799E" w:rsidP="00F0799E">
            <w:r w:rsidRPr="002678C0">
              <w:rPr>
                <w:rFonts w:ascii="GHEA Grapalat" w:hAnsi="GHEA Grapalat"/>
                <w:sz w:val="16"/>
                <w:szCs w:val="16"/>
              </w:rPr>
              <w:t>... %</w:t>
            </w:r>
          </w:p>
        </w:tc>
        <w:tc>
          <w:tcPr>
            <w:tcW w:w="700" w:type="dxa"/>
          </w:tcPr>
          <w:p w:rsidR="00F0799E" w:rsidRDefault="00F0799E" w:rsidP="00F0799E">
            <w:r w:rsidRPr="002678C0">
              <w:rPr>
                <w:rFonts w:ascii="GHEA Grapalat" w:hAnsi="GHEA Grapalat"/>
                <w:sz w:val="16"/>
                <w:szCs w:val="16"/>
              </w:rPr>
              <w:t>... %</w:t>
            </w:r>
          </w:p>
        </w:tc>
        <w:tc>
          <w:tcPr>
            <w:tcW w:w="844" w:type="dxa"/>
          </w:tcPr>
          <w:p w:rsidR="00F0799E" w:rsidRDefault="00F0799E" w:rsidP="00F0799E">
            <w:r w:rsidRPr="002678C0">
              <w:rPr>
                <w:rFonts w:ascii="GHEA Grapalat" w:hAnsi="GHEA Grapalat"/>
                <w:sz w:val="16"/>
                <w:szCs w:val="16"/>
              </w:rPr>
              <w:t>... %</w:t>
            </w:r>
          </w:p>
        </w:tc>
        <w:tc>
          <w:tcPr>
            <w:tcW w:w="538" w:type="dxa"/>
          </w:tcPr>
          <w:p w:rsidR="00F0799E" w:rsidRDefault="00F0799E" w:rsidP="00F0799E">
            <w:r w:rsidRPr="002678C0">
              <w:rPr>
                <w:rFonts w:ascii="GHEA Grapalat" w:hAnsi="GHEA Grapalat"/>
                <w:sz w:val="16"/>
                <w:szCs w:val="16"/>
              </w:rPr>
              <w:t>... %</w:t>
            </w:r>
          </w:p>
        </w:tc>
        <w:tc>
          <w:tcPr>
            <w:tcW w:w="606" w:type="dxa"/>
          </w:tcPr>
          <w:p w:rsidR="00F0799E" w:rsidRDefault="00F0799E" w:rsidP="00F0799E">
            <w:r w:rsidRPr="002678C0">
              <w:rPr>
                <w:rFonts w:ascii="GHEA Grapalat" w:hAnsi="GHEA Grapalat"/>
                <w:sz w:val="16"/>
                <w:szCs w:val="16"/>
              </w:rPr>
              <w:t>... %</w:t>
            </w:r>
          </w:p>
        </w:tc>
        <w:tc>
          <w:tcPr>
            <w:tcW w:w="704" w:type="dxa"/>
          </w:tcPr>
          <w:p w:rsidR="00F0799E" w:rsidRDefault="00F0799E" w:rsidP="00F0799E">
            <w:r w:rsidRPr="002678C0">
              <w:rPr>
                <w:rFonts w:ascii="GHEA Grapalat" w:hAnsi="GHEA Grapalat"/>
                <w:sz w:val="16"/>
                <w:szCs w:val="16"/>
              </w:rPr>
              <w:t>... %</w:t>
            </w:r>
          </w:p>
        </w:tc>
        <w:tc>
          <w:tcPr>
            <w:tcW w:w="832" w:type="dxa"/>
          </w:tcPr>
          <w:p w:rsidR="00F0799E" w:rsidRDefault="00F0799E" w:rsidP="00F0799E">
            <w:r w:rsidRPr="002678C0">
              <w:rPr>
                <w:rFonts w:ascii="GHEA Grapalat" w:hAnsi="GHEA Grapalat"/>
                <w:sz w:val="16"/>
                <w:szCs w:val="16"/>
              </w:rPr>
              <w:t>... %</w:t>
            </w:r>
          </w:p>
        </w:tc>
        <w:tc>
          <w:tcPr>
            <w:tcW w:w="868" w:type="dxa"/>
          </w:tcPr>
          <w:p w:rsidR="00F0799E" w:rsidRDefault="00F0799E" w:rsidP="00F0799E">
            <w:r w:rsidRPr="002678C0">
              <w:rPr>
                <w:rFonts w:ascii="GHEA Grapalat" w:hAnsi="GHEA Grapalat"/>
                <w:sz w:val="16"/>
                <w:szCs w:val="16"/>
              </w:rPr>
              <w:t>... %</w:t>
            </w:r>
          </w:p>
        </w:tc>
        <w:tc>
          <w:tcPr>
            <w:tcW w:w="853" w:type="dxa"/>
          </w:tcPr>
          <w:p w:rsidR="00F0799E" w:rsidRDefault="00F0799E" w:rsidP="00F0799E">
            <w:r w:rsidRPr="002678C0">
              <w:rPr>
                <w:rFonts w:ascii="GHEA Grapalat" w:hAnsi="GHEA Grapalat"/>
                <w:sz w:val="16"/>
                <w:szCs w:val="16"/>
              </w:rPr>
              <w:t>... %</w:t>
            </w:r>
          </w:p>
        </w:tc>
        <w:tc>
          <w:tcPr>
            <w:tcW w:w="975" w:type="dxa"/>
          </w:tcPr>
          <w:p w:rsidR="00F0799E" w:rsidRDefault="00F0799E" w:rsidP="00F0799E">
            <w:r w:rsidRPr="002678C0">
              <w:rPr>
                <w:rFonts w:ascii="GHEA Grapalat" w:hAnsi="GHEA Grapalat"/>
                <w:sz w:val="16"/>
                <w:szCs w:val="16"/>
              </w:rPr>
              <w:t>... %</w:t>
            </w:r>
          </w:p>
        </w:tc>
        <w:tc>
          <w:tcPr>
            <w:tcW w:w="854" w:type="dxa"/>
          </w:tcPr>
          <w:p w:rsidR="00F0799E" w:rsidRDefault="00F0799E" w:rsidP="00F0799E">
            <w:r w:rsidRPr="002678C0">
              <w:rPr>
                <w:rFonts w:ascii="GHEA Grapalat" w:hAnsi="GHEA Grapalat"/>
                <w:sz w:val="16"/>
                <w:szCs w:val="16"/>
              </w:rPr>
              <w:t>... %</w:t>
            </w:r>
          </w:p>
        </w:tc>
        <w:tc>
          <w:tcPr>
            <w:tcW w:w="799" w:type="dxa"/>
          </w:tcPr>
          <w:p w:rsidR="00F0799E" w:rsidRDefault="00F0799E" w:rsidP="00F0799E">
            <w:r w:rsidRPr="002678C0">
              <w:rPr>
                <w:rFonts w:ascii="GHEA Grapalat" w:hAnsi="GHEA Grapalat"/>
                <w:sz w:val="16"/>
                <w:szCs w:val="16"/>
              </w:rPr>
              <w:t>... %</w:t>
            </w:r>
          </w:p>
        </w:tc>
      </w:tr>
      <w:tr w:rsidR="00F0799E" w:rsidRPr="00B138F3" w:rsidTr="00F0799E">
        <w:trPr>
          <w:trHeight w:val="404"/>
          <w:jc w:val="center"/>
        </w:trPr>
        <w:tc>
          <w:tcPr>
            <w:tcW w:w="1703" w:type="dxa"/>
            <w:tcBorders>
              <w:right w:val="single" w:sz="4" w:space="0" w:color="auto"/>
            </w:tcBorders>
          </w:tcPr>
          <w:p w:rsidR="00F0799E" w:rsidRPr="00D25086" w:rsidRDefault="00F0799E" w:rsidP="00F0799E">
            <w:pPr>
              <w:pStyle w:val="aff3"/>
              <w:widowControl w:val="0"/>
              <w:numPr>
                <w:ilvl w:val="0"/>
                <w:numId w:val="14"/>
              </w:numPr>
              <w:jc w:val="center"/>
              <w:rPr>
                <w:rFonts w:ascii="GHEA Grapalat" w:hAnsi="GHEA Grapalat"/>
                <w:sz w:val="16"/>
                <w:szCs w:val="16"/>
              </w:rPr>
            </w:pPr>
          </w:p>
        </w:tc>
        <w:tc>
          <w:tcPr>
            <w:tcW w:w="1531" w:type="dxa"/>
            <w:tcBorders>
              <w:top w:val="single" w:sz="4" w:space="0" w:color="auto"/>
              <w:left w:val="single" w:sz="4" w:space="0" w:color="auto"/>
              <w:bottom w:val="single" w:sz="4" w:space="0" w:color="auto"/>
              <w:right w:val="single" w:sz="4" w:space="0" w:color="auto"/>
            </w:tcBorders>
            <w:shd w:val="clear" w:color="auto" w:fill="auto"/>
            <w:vAlign w:val="center"/>
          </w:tcPr>
          <w:p w:rsidR="00F0799E" w:rsidRDefault="00F0799E" w:rsidP="00F0799E">
            <w:pPr>
              <w:jc w:val="center"/>
              <w:rPr>
                <w:rFonts w:ascii="Calibri" w:hAnsi="Calibri"/>
                <w:color w:val="000000"/>
                <w:sz w:val="18"/>
                <w:szCs w:val="18"/>
              </w:rPr>
            </w:pPr>
            <w:r>
              <w:rPr>
                <w:rFonts w:ascii="Calibri" w:hAnsi="Calibri"/>
                <w:color w:val="000000"/>
                <w:sz w:val="20"/>
                <w:szCs w:val="20"/>
              </w:rPr>
              <w:t>03222126</w:t>
            </w:r>
          </w:p>
        </w:tc>
        <w:tc>
          <w:tcPr>
            <w:tcW w:w="2137" w:type="dxa"/>
            <w:tcBorders>
              <w:top w:val="single" w:sz="4" w:space="0" w:color="auto"/>
              <w:left w:val="single" w:sz="4" w:space="0" w:color="auto"/>
              <w:bottom w:val="single" w:sz="4" w:space="0" w:color="auto"/>
              <w:right w:val="single" w:sz="4" w:space="0" w:color="auto"/>
            </w:tcBorders>
            <w:shd w:val="clear" w:color="auto" w:fill="auto"/>
            <w:vAlign w:val="center"/>
          </w:tcPr>
          <w:p w:rsidR="00F0799E" w:rsidRPr="009A0572" w:rsidRDefault="00F0799E" w:rsidP="00F0799E">
            <w:pPr>
              <w:jc w:val="center"/>
              <w:rPr>
                <w:rFonts w:ascii="GHEA Grapalat" w:hAnsi="GHEA Grapalat" w:cs="Arial"/>
                <w:bCs/>
                <w:sz w:val="22"/>
                <w:szCs w:val="22"/>
              </w:rPr>
            </w:pPr>
            <w:r>
              <w:rPr>
                <w:rFonts w:ascii="Sylfaen" w:hAnsi="Sylfaen" w:cs="Sylfaen"/>
                <w:color w:val="000000"/>
                <w:sz w:val="20"/>
                <w:szCs w:val="20"/>
              </w:rPr>
              <w:t>Малин</w:t>
            </w:r>
            <w:bookmarkStart w:id="17" w:name="_GoBack"/>
            <w:bookmarkEnd w:id="17"/>
            <w:r>
              <w:rPr>
                <w:rFonts w:ascii="Sylfaen" w:hAnsi="Sylfaen" w:cs="Sylfaen"/>
                <w:color w:val="000000"/>
                <w:sz w:val="20"/>
                <w:szCs w:val="20"/>
              </w:rPr>
              <w:t>а</w:t>
            </w:r>
            <w:r>
              <w:rPr>
                <w:rFonts w:ascii="Calibri" w:hAnsi="Calibri"/>
                <w:color w:val="000000"/>
                <w:sz w:val="20"/>
                <w:szCs w:val="20"/>
              </w:rPr>
              <w:t>(</w:t>
            </w:r>
            <w:r>
              <w:rPr>
                <w:rFonts w:ascii="Sylfaen" w:hAnsi="Sylfaen" w:cs="Sylfaen"/>
                <w:color w:val="000000"/>
                <w:sz w:val="20"/>
                <w:szCs w:val="20"/>
              </w:rPr>
              <w:t>сезонный</w:t>
            </w:r>
            <w:r>
              <w:rPr>
                <w:rFonts w:ascii="Calibri" w:hAnsi="Calibri"/>
                <w:color w:val="000000"/>
                <w:sz w:val="20"/>
                <w:szCs w:val="20"/>
              </w:rPr>
              <w:t>)</w:t>
            </w:r>
          </w:p>
        </w:tc>
        <w:tc>
          <w:tcPr>
            <w:tcW w:w="974" w:type="dxa"/>
          </w:tcPr>
          <w:p w:rsidR="00F0799E" w:rsidRDefault="00F0799E" w:rsidP="00F0799E">
            <w:r w:rsidRPr="002678C0">
              <w:rPr>
                <w:rFonts w:ascii="GHEA Grapalat" w:hAnsi="GHEA Grapalat"/>
                <w:sz w:val="16"/>
                <w:szCs w:val="16"/>
              </w:rPr>
              <w:t>... %</w:t>
            </w:r>
          </w:p>
        </w:tc>
        <w:tc>
          <w:tcPr>
            <w:tcW w:w="987" w:type="dxa"/>
          </w:tcPr>
          <w:p w:rsidR="00F0799E" w:rsidRDefault="00F0799E" w:rsidP="00F0799E">
            <w:r w:rsidRPr="002678C0">
              <w:rPr>
                <w:rFonts w:ascii="GHEA Grapalat" w:hAnsi="GHEA Grapalat"/>
                <w:sz w:val="16"/>
                <w:szCs w:val="16"/>
              </w:rPr>
              <w:t>... %</w:t>
            </w:r>
          </w:p>
        </w:tc>
        <w:tc>
          <w:tcPr>
            <w:tcW w:w="700" w:type="dxa"/>
          </w:tcPr>
          <w:p w:rsidR="00F0799E" w:rsidRDefault="00F0799E" w:rsidP="00F0799E">
            <w:r w:rsidRPr="002678C0">
              <w:rPr>
                <w:rFonts w:ascii="GHEA Grapalat" w:hAnsi="GHEA Grapalat"/>
                <w:sz w:val="16"/>
                <w:szCs w:val="16"/>
              </w:rPr>
              <w:t>... %</w:t>
            </w:r>
          </w:p>
        </w:tc>
        <w:tc>
          <w:tcPr>
            <w:tcW w:w="844" w:type="dxa"/>
          </w:tcPr>
          <w:p w:rsidR="00F0799E" w:rsidRDefault="00F0799E" w:rsidP="00F0799E">
            <w:r w:rsidRPr="002678C0">
              <w:rPr>
                <w:rFonts w:ascii="GHEA Grapalat" w:hAnsi="GHEA Grapalat"/>
                <w:sz w:val="16"/>
                <w:szCs w:val="16"/>
              </w:rPr>
              <w:t>... %</w:t>
            </w:r>
          </w:p>
        </w:tc>
        <w:tc>
          <w:tcPr>
            <w:tcW w:w="538" w:type="dxa"/>
          </w:tcPr>
          <w:p w:rsidR="00F0799E" w:rsidRDefault="00F0799E" w:rsidP="00F0799E">
            <w:r w:rsidRPr="002678C0">
              <w:rPr>
                <w:rFonts w:ascii="GHEA Grapalat" w:hAnsi="GHEA Grapalat"/>
                <w:sz w:val="16"/>
                <w:szCs w:val="16"/>
              </w:rPr>
              <w:t>... %</w:t>
            </w:r>
          </w:p>
        </w:tc>
        <w:tc>
          <w:tcPr>
            <w:tcW w:w="606" w:type="dxa"/>
          </w:tcPr>
          <w:p w:rsidR="00F0799E" w:rsidRDefault="00F0799E" w:rsidP="00F0799E">
            <w:r w:rsidRPr="002678C0">
              <w:rPr>
                <w:rFonts w:ascii="GHEA Grapalat" w:hAnsi="GHEA Grapalat"/>
                <w:sz w:val="16"/>
                <w:szCs w:val="16"/>
              </w:rPr>
              <w:t>... %</w:t>
            </w:r>
          </w:p>
        </w:tc>
        <w:tc>
          <w:tcPr>
            <w:tcW w:w="704" w:type="dxa"/>
          </w:tcPr>
          <w:p w:rsidR="00F0799E" w:rsidRDefault="00F0799E" w:rsidP="00F0799E">
            <w:r w:rsidRPr="002678C0">
              <w:rPr>
                <w:rFonts w:ascii="GHEA Grapalat" w:hAnsi="GHEA Grapalat"/>
                <w:sz w:val="16"/>
                <w:szCs w:val="16"/>
              </w:rPr>
              <w:t>... %</w:t>
            </w:r>
          </w:p>
        </w:tc>
        <w:tc>
          <w:tcPr>
            <w:tcW w:w="832" w:type="dxa"/>
          </w:tcPr>
          <w:p w:rsidR="00F0799E" w:rsidRDefault="00F0799E" w:rsidP="00F0799E">
            <w:r w:rsidRPr="002678C0">
              <w:rPr>
                <w:rFonts w:ascii="GHEA Grapalat" w:hAnsi="GHEA Grapalat"/>
                <w:sz w:val="16"/>
                <w:szCs w:val="16"/>
              </w:rPr>
              <w:t>... %</w:t>
            </w:r>
          </w:p>
        </w:tc>
        <w:tc>
          <w:tcPr>
            <w:tcW w:w="868" w:type="dxa"/>
          </w:tcPr>
          <w:p w:rsidR="00F0799E" w:rsidRDefault="00F0799E" w:rsidP="00F0799E">
            <w:r w:rsidRPr="002678C0">
              <w:rPr>
                <w:rFonts w:ascii="GHEA Grapalat" w:hAnsi="GHEA Grapalat"/>
                <w:sz w:val="16"/>
                <w:szCs w:val="16"/>
              </w:rPr>
              <w:t>... %</w:t>
            </w:r>
          </w:p>
        </w:tc>
        <w:tc>
          <w:tcPr>
            <w:tcW w:w="853" w:type="dxa"/>
          </w:tcPr>
          <w:p w:rsidR="00F0799E" w:rsidRDefault="00F0799E" w:rsidP="00F0799E">
            <w:r w:rsidRPr="002678C0">
              <w:rPr>
                <w:rFonts w:ascii="GHEA Grapalat" w:hAnsi="GHEA Grapalat"/>
                <w:sz w:val="16"/>
                <w:szCs w:val="16"/>
              </w:rPr>
              <w:t>... %</w:t>
            </w:r>
          </w:p>
        </w:tc>
        <w:tc>
          <w:tcPr>
            <w:tcW w:w="975" w:type="dxa"/>
          </w:tcPr>
          <w:p w:rsidR="00F0799E" w:rsidRDefault="00F0799E" w:rsidP="00F0799E">
            <w:r w:rsidRPr="002678C0">
              <w:rPr>
                <w:rFonts w:ascii="GHEA Grapalat" w:hAnsi="GHEA Grapalat"/>
                <w:sz w:val="16"/>
                <w:szCs w:val="16"/>
              </w:rPr>
              <w:t>... %</w:t>
            </w:r>
          </w:p>
        </w:tc>
        <w:tc>
          <w:tcPr>
            <w:tcW w:w="854" w:type="dxa"/>
          </w:tcPr>
          <w:p w:rsidR="00F0799E" w:rsidRDefault="00F0799E" w:rsidP="00F0799E">
            <w:r w:rsidRPr="002678C0">
              <w:rPr>
                <w:rFonts w:ascii="GHEA Grapalat" w:hAnsi="GHEA Grapalat"/>
                <w:sz w:val="16"/>
                <w:szCs w:val="16"/>
              </w:rPr>
              <w:t>... %</w:t>
            </w:r>
          </w:p>
        </w:tc>
        <w:tc>
          <w:tcPr>
            <w:tcW w:w="799" w:type="dxa"/>
          </w:tcPr>
          <w:p w:rsidR="00F0799E" w:rsidRDefault="00F0799E" w:rsidP="00F0799E">
            <w:r w:rsidRPr="002678C0">
              <w:rPr>
                <w:rFonts w:ascii="GHEA Grapalat" w:hAnsi="GHEA Grapalat"/>
                <w:sz w:val="16"/>
                <w:szCs w:val="16"/>
              </w:rPr>
              <w:t>... %</w:t>
            </w:r>
          </w:p>
        </w:tc>
      </w:tr>
      <w:tr w:rsidR="00F0799E" w:rsidRPr="00B138F3" w:rsidTr="00F0799E">
        <w:trPr>
          <w:trHeight w:val="404"/>
          <w:jc w:val="center"/>
        </w:trPr>
        <w:tc>
          <w:tcPr>
            <w:tcW w:w="1703" w:type="dxa"/>
            <w:tcBorders>
              <w:right w:val="single" w:sz="4" w:space="0" w:color="auto"/>
            </w:tcBorders>
          </w:tcPr>
          <w:p w:rsidR="00F0799E" w:rsidRPr="00D25086" w:rsidRDefault="00F0799E" w:rsidP="00F0799E">
            <w:pPr>
              <w:pStyle w:val="aff3"/>
              <w:widowControl w:val="0"/>
              <w:numPr>
                <w:ilvl w:val="0"/>
                <w:numId w:val="14"/>
              </w:numPr>
              <w:jc w:val="center"/>
              <w:rPr>
                <w:rFonts w:ascii="GHEA Grapalat" w:hAnsi="GHEA Grapalat"/>
                <w:sz w:val="16"/>
                <w:szCs w:val="16"/>
              </w:rPr>
            </w:pPr>
          </w:p>
        </w:tc>
        <w:tc>
          <w:tcPr>
            <w:tcW w:w="1531" w:type="dxa"/>
            <w:tcBorders>
              <w:top w:val="single" w:sz="4" w:space="0" w:color="auto"/>
              <w:left w:val="single" w:sz="4" w:space="0" w:color="auto"/>
              <w:bottom w:val="single" w:sz="4" w:space="0" w:color="auto"/>
              <w:right w:val="single" w:sz="4" w:space="0" w:color="auto"/>
            </w:tcBorders>
            <w:shd w:val="clear" w:color="auto" w:fill="auto"/>
            <w:vAlign w:val="center"/>
          </w:tcPr>
          <w:p w:rsidR="00F0799E" w:rsidRDefault="00F0799E" w:rsidP="00F0799E">
            <w:pPr>
              <w:jc w:val="center"/>
              <w:rPr>
                <w:rFonts w:ascii="Calibri" w:hAnsi="Calibri"/>
                <w:color w:val="000000"/>
                <w:sz w:val="18"/>
                <w:szCs w:val="18"/>
              </w:rPr>
            </w:pPr>
            <w:r>
              <w:rPr>
                <w:rFonts w:ascii="Calibri" w:hAnsi="Calibri"/>
                <w:color w:val="000000"/>
                <w:sz w:val="20"/>
                <w:szCs w:val="20"/>
              </w:rPr>
              <w:t>03222134</w:t>
            </w:r>
          </w:p>
        </w:tc>
        <w:tc>
          <w:tcPr>
            <w:tcW w:w="2137" w:type="dxa"/>
            <w:tcBorders>
              <w:top w:val="single" w:sz="4" w:space="0" w:color="auto"/>
              <w:left w:val="single" w:sz="4" w:space="0" w:color="auto"/>
              <w:bottom w:val="single" w:sz="4" w:space="0" w:color="auto"/>
              <w:right w:val="single" w:sz="4" w:space="0" w:color="auto"/>
            </w:tcBorders>
            <w:shd w:val="clear" w:color="auto" w:fill="auto"/>
            <w:vAlign w:val="center"/>
          </w:tcPr>
          <w:p w:rsidR="00F0799E" w:rsidRPr="009A0572" w:rsidRDefault="00F0799E" w:rsidP="00F0799E">
            <w:pPr>
              <w:jc w:val="center"/>
              <w:rPr>
                <w:rFonts w:ascii="GHEA Grapalat" w:hAnsi="GHEA Grapalat" w:cs="Arial"/>
                <w:bCs/>
                <w:sz w:val="22"/>
                <w:szCs w:val="22"/>
              </w:rPr>
            </w:pPr>
            <w:r>
              <w:rPr>
                <w:rFonts w:ascii="Sylfaen" w:hAnsi="Sylfaen" w:cs="Sylfaen"/>
                <w:color w:val="000000"/>
                <w:sz w:val="20"/>
                <w:szCs w:val="20"/>
              </w:rPr>
              <w:t>слива</w:t>
            </w:r>
          </w:p>
        </w:tc>
        <w:tc>
          <w:tcPr>
            <w:tcW w:w="974" w:type="dxa"/>
          </w:tcPr>
          <w:p w:rsidR="00F0799E" w:rsidRDefault="00F0799E" w:rsidP="00F0799E">
            <w:r w:rsidRPr="002678C0">
              <w:rPr>
                <w:rFonts w:ascii="GHEA Grapalat" w:hAnsi="GHEA Grapalat"/>
                <w:sz w:val="16"/>
                <w:szCs w:val="16"/>
              </w:rPr>
              <w:t>... %</w:t>
            </w:r>
          </w:p>
        </w:tc>
        <w:tc>
          <w:tcPr>
            <w:tcW w:w="987" w:type="dxa"/>
          </w:tcPr>
          <w:p w:rsidR="00F0799E" w:rsidRDefault="00F0799E" w:rsidP="00F0799E">
            <w:r w:rsidRPr="002678C0">
              <w:rPr>
                <w:rFonts w:ascii="GHEA Grapalat" w:hAnsi="GHEA Grapalat"/>
                <w:sz w:val="16"/>
                <w:szCs w:val="16"/>
              </w:rPr>
              <w:t>... %</w:t>
            </w:r>
          </w:p>
        </w:tc>
        <w:tc>
          <w:tcPr>
            <w:tcW w:w="700" w:type="dxa"/>
          </w:tcPr>
          <w:p w:rsidR="00F0799E" w:rsidRDefault="00F0799E" w:rsidP="00F0799E">
            <w:r w:rsidRPr="002678C0">
              <w:rPr>
                <w:rFonts w:ascii="GHEA Grapalat" w:hAnsi="GHEA Grapalat"/>
                <w:sz w:val="16"/>
                <w:szCs w:val="16"/>
              </w:rPr>
              <w:t>... %</w:t>
            </w:r>
          </w:p>
        </w:tc>
        <w:tc>
          <w:tcPr>
            <w:tcW w:w="844" w:type="dxa"/>
          </w:tcPr>
          <w:p w:rsidR="00F0799E" w:rsidRDefault="00F0799E" w:rsidP="00F0799E">
            <w:r w:rsidRPr="002678C0">
              <w:rPr>
                <w:rFonts w:ascii="GHEA Grapalat" w:hAnsi="GHEA Grapalat"/>
                <w:sz w:val="16"/>
                <w:szCs w:val="16"/>
              </w:rPr>
              <w:t>... %</w:t>
            </w:r>
          </w:p>
        </w:tc>
        <w:tc>
          <w:tcPr>
            <w:tcW w:w="538" w:type="dxa"/>
          </w:tcPr>
          <w:p w:rsidR="00F0799E" w:rsidRDefault="00F0799E" w:rsidP="00F0799E">
            <w:r w:rsidRPr="002678C0">
              <w:rPr>
                <w:rFonts w:ascii="GHEA Grapalat" w:hAnsi="GHEA Grapalat"/>
                <w:sz w:val="16"/>
                <w:szCs w:val="16"/>
              </w:rPr>
              <w:t>... %</w:t>
            </w:r>
          </w:p>
        </w:tc>
        <w:tc>
          <w:tcPr>
            <w:tcW w:w="606" w:type="dxa"/>
          </w:tcPr>
          <w:p w:rsidR="00F0799E" w:rsidRDefault="00F0799E" w:rsidP="00F0799E">
            <w:r w:rsidRPr="002678C0">
              <w:rPr>
                <w:rFonts w:ascii="GHEA Grapalat" w:hAnsi="GHEA Grapalat"/>
                <w:sz w:val="16"/>
                <w:szCs w:val="16"/>
              </w:rPr>
              <w:t>... %</w:t>
            </w:r>
          </w:p>
        </w:tc>
        <w:tc>
          <w:tcPr>
            <w:tcW w:w="704" w:type="dxa"/>
          </w:tcPr>
          <w:p w:rsidR="00F0799E" w:rsidRDefault="00F0799E" w:rsidP="00F0799E">
            <w:r w:rsidRPr="002678C0">
              <w:rPr>
                <w:rFonts w:ascii="GHEA Grapalat" w:hAnsi="GHEA Grapalat"/>
                <w:sz w:val="16"/>
                <w:szCs w:val="16"/>
              </w:rPr>
              <w:t>... %</w:t>
            </w:r>
          </w:p>
        </w:tc>
        <w:tc>
          <w:tcPr>
            <w:tcW w:w="832" w:type="dxa"/>
          </w:tcPr>
          <w:p w:rsidR="00F0799E" w:rsidRDefault="00F0799E" w:rsidP="00F0799E">
            <w:r w:rsidRPr="002678C0">
              <w:rPr>
                <w:rFonts w:ascii="GHEA Grapalat" w:hAnsi="GHEA Grapalat"/>
                <w:sz w:val="16"/>
                <w:szCs w:val="16"/>
              </w:rPr>
              <w:t>... %</w:t>
            </w:r>
          </w:p>
        </w:tc>
        <w:tc>
          <w:tcPr>
            <w:tcW w:w="868" w:type="dxa"/>
          </w:tcPr>
          <w:p w:rsidR="00F0799E" w:rsidRDefault="00F0799E" w:rsidP="00F0799E">
            <w:r w:rsidRPr="002678C0">
              <w:rPr>
                <w:rFonts w:ascii="GHEA Grapalat" w:hAnsi="GHEA Grapalat"/>
                <w:sz w:val="16"/>
                <w:szCs w:val="16"/>
              </w:rPr>
              <w:t>... %</w:t>
            </w:r>
          </w:p>
        </w:tc>
        <w:tc>
          <w:tcPr>
            <w:tcW w:w="853" w:type="dxa"/>
          </w:tcPr>
          <w:p w:rsidR="00F0799E" w:rsidRDefault="00F0799E" w:rsidP="00F0799E">
            <w:r w:rsidRPr="002678C0">
              <w:rPr>
                <w:rFonts w:ascii="GHEA Grapalat" w:hAnsi="GHEA Grapalat"/>
                <w:sz w:val="16"/>
                <w:szCs w:val="16"/>
              </w:rPr>
              <w:t>... %</w:t>
            </w:r>
          </w:p>
        </w:tc>
        <w:tc>
          <w:tcPr>
            <w:tcW w:w="975" w:type="dxa"/>
          </w:tcPr>
          <w:p w:rsidR="00F0799E" w:rsidRDefault="00F0799E" w:rsidP="00F0799E">
            <w:r w:rsidRPr="002678C0">
              <w:rPr>
                <w:rFonts w:ascii="GHEA Grapalat" w:hAnsi="GHEA Grapalat"/>
                <w:sz w:val="16"/>
                <w:szCs w:val="16"/>
              </w:rPr>
              <w:t>... %</w:t>
            </w:r>
          </w:p>
        </w:tc>
        <w:tc>
          <w:tcPr>
            <w:tcW w:w="854" w:type="dxa"/>
          </w:tcPr>
          <w:p w:rsidR="00F0799E" w:rsidRDefault="00F0799E" w:rsidP="00F0799E">
            <w:r w:rsidRPr="002678C0">
              <w:rPr>
                <w:rFonts w:ascii="GHEA Grapalat" w:hAnsi="GHEA Grapalat"/>
                <w:sz w:val="16"/>
                <w:szCs w:val="16"/>
              </w:rPr>
              <w:t>... %</w:t>
            </w:r>
          </w:p>
        </w:tc>
        <w:tc>
          <w:tcPr>
            <w:tcW w:w="799" w:type="dxa"/>
          </w:tcPr>
          <w:p w:rsidR="00F0799E" w:rsidRDefault="00F0799E" w:rsidP="00F0799E">
            <w:r w:rsidRPr="002678C0">
              <w:rPr>
                <w:rFonts w:ascii="GHEA Grapalat" w:hAnsi="GHEA Grapalat"/>
                <w:sz w:val="16"/>
                <w:szCs w:val="16"/>
              </w:rPr>
              <w:t>... %</w:t>
            </w:r>
          </w:p>
        </w:tc>
      </w:tr>
      <w:tr w:rsidR="00F0799E" w:rsidRPr="00B138F3" w:rsidTr="00F0799E">
        <w:trPr>
          <w:trHeight w:val="404"/>
          <w:jc w:val="center"/>
        </w:trPr>
        <w:tc>
          <w:tcPr>
            <w:tcW w:w="1703" w:type="dxa"/>
            <w:tcBorders>
              <w:right w:val="single" w:sz="4" w:space="0" w:color="auto"/>
            </w:tcBorders>
          </w:tcPr>
          <w:p w:rsidR="00F0799E" w:rsidRPr="00D25086" w:rsidRDefault="00F0799E" w:rsidP="00F0799E">
            <w:pPr>
              <w:pStyle w:val="aff3"/>
              <w:widowControl w:val="0"/>
              <w:numPr>
                <w:ilvl w:val="0"/>
                <w:numId w:val="14"/>
              </w:numPr>
              <w:jc w:val="center"/>
              <w:rPr>
                <w:rFonts w:ascii="GHEA Grapalat" w:hAnsi="GHEA Grapalat"/>
                <w:sz w:val="16"/>
                <w:szCs w:val="16"/>
              </w:rPr>
            </w:pPr>
          </w:p>
        </w:tc>
        <w:tc>
          <w:tcPr>
            <w:tcW w:w="1531" w:type="dxa"/>
            <w:tcBorders>
              <w:top w:val="single" w:sz="4" w:space="0" w:color="auto"/>
              <w:left w:val="single" w:sz="4" w:space="0" w:color="auto"/>
              <w:bottom w:val="single" w:sz="4" w:space="0" w:color="auto"/>
              <w:right w:val="single" w:sz="4" w:space="0" w:color="auto"/>
            </w:tcBorders>
            <w:shd w:val="clear" w:color="auto" w:fill="auto"/>
            <w:vAlign w:val="center"/>
          </w:tcPr>
          <w:p w:rsidR="00F0799E" w:rsidRDefault="00F0799E" w:rsidP="00F0799E">
            <w:pPr>
              <w:jc w:val="center"/>
              <w:rPr>
                <w:rFonts w:ascii="Calibri" w:hAnsi="Calibri"/>
                <w:color w:val="000000"/>
                <w:sz w:val="18"/>
                <w:szCs w:val="18"/>
              </w:rPr>
            </w:pPr>
            <w:r>
              <w:rPr>
                <w:rFonts w:ascii="Calibri" w:hAnsi="Calibri"/>
                <w:color w:val="000000"/>
                <w:sz w:val="20"/>
                <w:szCs w:val="20"/>
              </w:rPr>
              <w:t>03222121</w:t>
            </w:r>
          </w:p>
        </w:tc>
        <w:tc>
          <w:tcPr>
            <w:tcW w:w="2137" w:type="dxa"/>
            <w:tcBorders>
              <w:top w:val="single" w:sz="4" w:space="0" w:color="auto"/>
              <w:left w:val="single" w:sz="4" w:space="0" w:color="auto"/>
              <w:bottom w:val="single" w:sz="4" w:space="0" w:color="auto"/>
              <w:right w:val="single" w:sz="4" w:space="0" w:color="auto"/>
            </w:tcBorders>
            <w:shd w:val="clear" w:color="auto" w:fill="auto"/>
            <w:vAlign w:val="center"/>
          </w:tcPr>
          <w:p w:rsidR="00F0799E" w:rsidRPr="009A0572" w:rsidRDefault="00F0799E" w:rsidP="00F0799E">
            <w:pPr>
              <w:jc w:val="center"/>
              <w:rPr>
                <w:rFonts w:ascii="GHEA Grapalat" w:hAnsi="GHEA Grapalat" w:cs="Arial"/>
                <w:bCs/>
                <w:sz w:val="22"/>
                <w:szCs w:val="22"/>
              </w:rPr>
            </w:pPr>
            <w:r>
              <w:rPr>
                <w:rFonts w:ascii="Sylfaen" w:hAnsi="Sylfaen" w:cs="Sylfaen"/>
                <w:color w:val="000000"/>
                <w:sz w:val="20"/>
                <w:szCs w:val="20"/>
              </w:rPr>
              <w:t>Мандарин</w:t>
            </w:r>
          </w:p>
        </w:tc>
        <w:tc>
          <w:tcPr>
            <w:tcW w:w="974" w:type="dxa"/>
          </w:tcPr>
          <w:p w:rsidR="00F0799E" w:rsidRDefault="00F0799E" w:rsidP="00F0799E">
            <w:r w:rsidRPr="002678C0">
              <w:rPr>
                <w:rFonts w:ascii="GHEA Grapalat" w:hAnsi="GHEA Grapalat"/>
                <w:sz w:val="16"/>
                <w:szCs w:val="16"/>
              </w:rPr>
              <w:t>... %</w:t>
            </w:r>
          </w:p>
        </w:tc>
        <w:tc>
          <w:tcPr>
            <w:tcW w:w="987" w:type="dxa"/>
          </w:tcPr>
          <w:p w:rsidR="00F0799E" w:rsidRDefault="00F0799E" w:rsidP="00F0799E">
            <w:r w:rsidRPr="002678C0">
              <w:rPr>
                <w:rFonts w:ascii="GHEA Grapalat" w:hAnsi="GHEA Grapalat"/>
                <w:sz w:val="16"/>
                <w:szCs w:val="16"/>
              </w:rPr>
              <w:t>... %</w:t>
            </w:r>
          </w:p>
        </w:tc>
        <w:tc>
          <w:tcPr>
            <w:tcW w:w="700" w:type="dxa"/>
          </w:tcPr>
          <w:p w:rsidR="00F0799E" w:rsidRDefault="00F0799E" w:rsidP="00F0799E">
            <w:r w:rsidRPr="002678C0">
              <w:rPr>
                <w:rFonts w:ascii="GHEA Grapalat" w:hAnsi="GHEA Grapalat"/>
                <w:sz w:val="16"/>
                <w:szCs w:val="16"/>
              </w:rPr>
              <w:t>... %</w:t>
            </w:r>
          </w:p>
        </w:tc>
        <w:tc>
          <w:tcPr>
            <w:tcW w:w="844" w:type="dxa"/>
          </w:tcPr>
          <w:p w:rsidR="00F0799E" w:rsidRDefault="00F0799E" w:rsidP="00F0799E">
            <w:r w:rsidRPr="002678C0">
              <w:rPr>
                <w:rFonts w:ascii="GHEA Grapalat" w:hAnsi="GHEA Grapalat"/>
                <w:sz w:val="16"/>
                <w:szCs w:val="16"/>
              </w:rPr>
              <w:t>... %</w:t>
            </w:r>
          </w:p>
        </w:tc>
        <w:tc>
          <w:tcPr>
            <w:tcW w:w="538" w:type="dxa"/>
          </w:tcPr>
          <w:p w:rsidR="00F0799E" w:rsidRDefault="00F0799E" w:rsidP="00F0799E">
            <w:r w:rsidRPr="002678C0">
              <w:rPr>
                <w:rFonts w:ascii="GHEA Grapalat" w:hAnsi="GHEA Grapalat"/>
                <w:sz w:val="16"/>
                <w:szCs w:val="16"/>
              </w:rPr>
              <w:t>... %</w:t>
            </w:r>
          </w:p>
        </w:tc>
        <w:tc>
          <w:tcPr>
            <w:tcW w:w="606" w:type="dxa"/>
          </w:tcPr>
          <w:p w:rsidR="00F0799E" w:rsidRDefault="00F0799E" w:rsidP="00F0799E">
            <w:r w:rsidRPr="002678C0">
              <w:rPr>
                <w:rFonts w:ascii="GHEA Grapalat" w:hAnsi="GHEA Grapalat"/>
                <w:sz w:val="16"/>
                <w:szCs w:val="16"/>
              </w:rPr>
              <w:t>... %</w:t>
            </w:r>
          </w:p>
        </w:tc>
        <w:tc>
          <w:tcPr>
            <w:tcW w:w="704" w:type="dxa"/>
          </w:tcPr>
          <w:p w:rsidR="00F0799E" w:rsidRDefault="00F0799E" w:rsidP="00F0799E">
            <w:r w:rsidRPr="002678C0">
              <w:rPr>
                <w:rFonts w:ascii="GHEA Grapalat" w:hAnsi="GHEA Grapalat"/>
                <w:sz w:val="16"/>
                <w:szCs w:val="16"/>
              </w:rPr>
              <w:t>... %</w:t>
            </w:r>
          </w:p>
        </w:tc>
        <w:tc>
          <w:tcPr>
            <w:tcW w:w="832" w:type="dxa"/>
          </w:tcPr>
          <w:p w:rsidR="00F0799E" w:rsidRDefault="00F0799E" w:rsidP="00F0799E">
            <w:r w:rsidRPr="002678C0">
              <w:rPr>
                <w:rFonts w:ascii="GHEA Grapalat" w:hAnsi="GHEA Grapalat"/>
                <w:sz w:val="16"/>
                <w:szCs w:val="16"/>
              </w:rPr>
              <w:t>... %</w:t>
            </w:r>
          </w:p>
        </w:tc>
        <w:tc>
          <w:tcPr>
            <w:tcW w:w="868" w:type="dxa"/>
          </w:tcPr>
          <w:p w:rsidR="00F0799E" w:rsidRDefault="00F0799E" w:rsidP="00F0799E">
            <w:r w:rsidRPr="002678C0">
              <w:rPr>
                <w:rFonts w:ascii="GHEA Grapalat" w:hAnsi="GHEA Grapalat"/>
                <w:sz w:val="16"/>
                <w:szCs w:val="16"/>
              </w:rPr>
              <w:t>... %</w:t>
            </w:r>
          </w:p>
        </w:tc>
        <w:tc>
          <w:tcPr>
            <w:tcW w:w="853" w:type="dxa"/>
          </w:tcPr>
          <w:p w:rsidR="00F0799E" w:rsidRDefault="00F0799E" w:rsidP="00F0799E">
            <w:r w:rsidRPr="002678C0">
              <w:rPr>
                <w:rFonts w:ascii="GHEA Grapalat" w:hAnsi="GHEA Grapalat"/>
                <w:sz w:val="16"/>
                <w:szCs w:val="16"/>
              </w:rPr>
              <w:t>... %</w:t>
            </w:r>
          </w:p>
        </w:tc>
        <w:tc>
          <w:tcPr>
            <w:tcW w:w="975" w:type="dxa"/>
          </w:tcPr>
          <w:p w:rsidR="00F0799E" w:rsidRDefault="00F0799E" w:rsidP="00F0799E">
            <w:r w:rsidRPr="002678C0">
              <w:rPr>
                <w:rFonts w:ascii="GHEA Grapalat" w:hAnsi="GHEA Grapalat"/>
                <w:sz w:val="16"/>
                <w:szCs w:val="16"/>
              </w:rPr>
              <w:t>... %</w:t>
            </w:r>
          </w:p>
        </w:tc>
        <w:tc>
          <w:tcPr>
            <w:tcW w:w="854" w:type="dxa"/>
          </w:tcPr>
          <w:p w:rsidR="00F0799E" w:rsidRDefault="00F0799E" w:rsidP="00F0799E">
            <w:r w:rsidRPr="002678C0">
              <w:rPr>
                <w:rFonts w:ascii="GHEA Grapalat" w:hAnsi="GHEA Grapalat"/>
                <w:sz w:val="16"/>
                <w:szCs w:val="16"/>
              </w:rPr>
              <w:t>... %</w:t>
            </w:r>
          </w:p>
        </w:tc>
        <w:tc>
          <w:tcPr>
            <w:tcW w:w="799" w:type="dxa"/>
          </w:tcPr>
          <w:p w:rsidR="00F0799E" w:rsidRDefault="00F0799E" w:rsidP="00F0799E">
            <w:r w:rsidRPr="002678C0">
              <w:rPr>
                <w:rFonts w:ascii="GHEA Grapalat" w:hAnsi="GHEA Grapalat"/>
                <w:sz w:val="16"/>
                <w:szCs w:val="16"/>
              </w:rPr>
              <w:t>... %</w:t>
            </w:r>
          </w:p>
        </w:tc>
      </w:tr>
      <w:tr w:rsidR="00F0799E" w:rsidRPr="00B138F3" w:rsidTr="00F0799E">
        <w:trPr>
          <w:trHeight w:val="404"/>
          <w:jc w:val="center"/>
        </w:trPr>
        <w:tc>
          <w:tcPr>
            <w:tcW w:w="1703" w:type="dxa"/>
            <w:tcBorders>
              <w:right w:val="single" w:sz="4" w:space="0" w:color="auto"/>
            </w:tcBorders>
          </w:tcPr>
          <w:p w:rsidR="00F0799E" w:rsidRPr="00D25086" w:rsidRDefault="00F0799E" w:rsidP="00F0799E">
            <w:pPr>
              <w:pStyle w:val="aff3"/>
              <w:widowControl w:val="0"/>
              <w:numPr>
                <w:ilvl w:val="0"/>
                <w:numId w:val="14"/>
              </w:numPr>
              <w:jc w:val="center"/>
              <w:rPr>
                <w:rFonts w:ascii="GHEA Grapalat" w:hAnsi="GHEA Grapalat"/>
                <w:sz w:val="16"/>
                <w:szCs w:val="16"/>
              </w:rPr>
            </w:pPr>
          </w:p>
        </w:tc>
        <w:tc>
          <w:tcPr>
            <w:tcW w:w="1531" w:type="dxa"/>
            <w:tcBorders>
              <w:top w:val="single" w:sz="4" w:space="0" w:color="auto"/>
              <w:left w:val="single" w:sz="4" w:space="0" w:color="auto"/>
              <w:bottom w:val="single" w:sz="4" w:space="0" w:color="auto"/>
              <w:right w:val="single" w:sz="4" w:space="0" w:color="auto"/>
            </w:tcBorders>
            <w:shd w:val="clear" w:color="auto" w:fill="auto"/>
            <w:vAlign w:val="center"/>
          </w:tcPr>
          <w:p w:rsidR="00F0799E" w:rsidRDefault="00F0799E" w:rsidP="00F0799E">
            <w:pPr>
              <w:jc w:val="center"/>
              <w:rPr>
                <w:rFonts w:ascii="Calibri" w:hAnsi="Calibri"/>
                <w:color w:val="000000"/>
                <w:sz w:val="18"/>
                <w:szCs w:val="18"/>
              </w:rPr>
            </w:pPr>
            <w:r>
              <w:rPr>
                <w:rFonts w:ascii="Calibri" w:hAnsi="Calibri"/>
                <w:color w:val="000000"/>
                <w:sz w:val="20"/>
                <w:szCs w:val="20"/>
              </w:rPr>
              <w:t>03222119</w:t>
            </w:r>
          </w:p>
        </w:tc>
        <w:tc>
          <w:tcPr>
            <w:tcW w:w="2137" w:type="dxa"/>
            <w:tcBorders>
              <w:top w:val="single" w:sz="4" w:space="0" w:color="auto"/>
              <w:left w:val="single" w:sz="4" w:space="0" w:color="auto"/>
              <w:bottom w:val="single" w:sz="4" w:space="0" w:color="auto"/>
              <w:right w:val="single" w:sz="4" w:space="0" w:color="auto"/>
            </w:tcBorders>
            <w:shd w:val="clear" w:color="auto" w:fill="auto"/>
            <w:vAlign w:val="center"/>
          </w:tcPr>
          <w:p w:rsidR="00F0799E" w:rsidRPr="009A0572" w:rsidRDefault="00F0799E" w:rsidP="00F0799E">
            <w:pPr>
              <w:jc w:val="center"/>
              <w:rPr>
                <w:rFonts w:ascii="GHEA Grapalat" w:hAnsi="GHEA Grapalat" w:cs="Arial"/>
                <w:bCs/>
                <w:sz w:val="22"/>
                <w:szCs w:val="22"/>
              </w:rPr>
            </w:pPr>
            <w:r>
              <w:rPr>
                <w:rFonts w:ascii="Sylfaen" w:hAnsi="Sylfaen" w:cs="Sylfaen"/>
                <w:color w:val="000000"/>
                <w:sz w:val="20"/>
                <w:szCs w:val="20"/>
              </w:rPr>
              <w:t>Апельсин</w:t>
            </w:r>
          </w:p>
        </w:tc>
        <w:tc>
          <w:tcPr>
            <w:tcW w:w="974" w:type="dxa"/>
          </w:tcPr>
          <w:p w:rsidR="00F0799E" w:rsidRDefault="00F0799E" w:rsidP="00F0799E">
            <w:r w:rsidRPr="002678C0">
              <w:rPr>
                <w:rFonts w:ascii="GHEA Grapalat" w:hAnsi="GHEA Grapalat"/>
                <w:sz w:val="16"/>
                <w:szCs w:val="16"/>
              </w:rPr>
              <w:t>... %</w:t>
            </w:r>
          </w:p>
        </w:tc>
        <w:tc>
          <w:tcPr>
            <w:tcW w:w="987" w:type="dxa"/>
          </w:tcPr>
          <w:p w:rsidR="00F0799E" w:rsidRDefault="00F0799E" w:rsidP="00F0799E">
            <w:r w:rsidRPr="002678C0">
              <w:rPr>
                <w:rFonts w:ascii="GHEA Grapalat" w:hAnsi="GHEA Grapalat"/>
                <w:sz w:val="16"/>
                <w:szCs w:val="16"/>
              </w:rPr>
              <w:t>... %</w:t>
            </w:r>
          </w:p>
        </w:tc>
        <w:tc>
          <w:tcPr>
            <w:tcW w:w="700" w:type="dxa"/>
          </w:tcPr>
          <w:p w:rsidR="00F0799E" w:rsidRDefault="00F0799E" w:rsidP="00F0799E">
            <w:r w:rsidRPr="002678C0">
              <w:rPr>
                <w:rFonts w:ascii="GHEA Grapalat" w:hAnsi="GHEA Grapalat"/>
                <w:sz w:val="16"/>
                <w:szCs w:val="16"/>
              </w:rPr>
              <w:t>... %</w:t>
            </w:r>
          </w:p>
        </w:tc>
        <w:tc>
          <w:tcPr>
            <w:tcW w:w="844" w:type="dxa"/>
          </w:tcPr>
          <w:p w:rsidR="00F0799E" w:rsidRDefault="00F0799E" w:rsidP="00F0799E">
            <w:r w:rsidRPr="002678C0">
              <w:rPr>
                <w:rFonts w:ascii="GHEA Grapalat" w:hAnsi="GHEA Grapalat"/>
                <w:sz w:val="16"/>
                <w:szCs w:val="16"/>
              </w:rPr>
              <w:t>... %</w:t>
            </w:r>
          </w:p>
        </w:tc>
        <w:tc>
          <w:tcPr>
            <w:tcW w:w="538" w:type="dxa"/>
          </w:tcPr>
          <w:p w:rsidR="00F0799E" w:rsidRDefault="00F0799E" w:rsidP="00F0799E">
            <w:r w:rsidRPr="002678C0">
              <w:rPr>
                <w:rFonts w:ascii="GHEA Grapalat" w:hAnsi="GHEA Grapalat"/>
                <w:sz w:val="16"/>
                <w:szCs w:val="16"/>
              </w:rPr>
              <w:t>... %</w:t>
            </w:r>
          </w:p>
        </w:tc>
        <w:tc>
          <w:tcPr>
            <w:tcW w:w="606" w:type="dxa"/>
          </w:tcPr>
          <w:p w:rsidR="00F0799E" w:rsidRDefault="00F0799E" w:rsidP="00F0799E">
            <w:r w:rsidRPr="002678C0">
              <w:rPr>
                <w:rFonts w:ascii="GHEA Grapalat" w:hAnsi="GHEA Grapalat"/>
                <w:sz w:val="16"/>
                <w:szCs w:val="16"/>
              </w:rPr>
              <w:t>... %</w:t>
            </w:r>
          </w:p>
        </w:tc>
        <w:tc>
          <w:tcPr>
            <w:tcW w:w="704" w:type="dxa"/>
          </w:tcPr>
          <w:p w:rsidR="00F0799E" w:rsidRDefault="00F0799E" w:rsidP="00F0799E">
            <w:r w:rsidRPr="002678C0">
              <w:rPr>
                <w:rFonts w:ascii="GHEA Grapalat" w:hAnsi="GHEA Grapalat"/>
                <w:sz w:val="16"/>
                <w:szCs w:val="16"/>
              </w:rPr>
              <w:t>... %</w:t>
            </w:r>
          </w:p>
        </w:tc>
        <w:tc>
          <w:tcPr>
            <w:tcW w:w="832" w:type="dxa"/>
          </w:tcPr>
          <w:p w:rsidR="00F0799E" w:rsidRDefault="00F0799E" w:rsidP="00F0799E">
            <w:r w:rsidRPr="002678C0">
              <w:rPr>
                <w:rFonts w:ascii="GHEA Grapalat" w:hAnsi="GHEA Grapalat"/>
                <w:sz w:val="16"/>
                <w:szCs w:val="16"/>
              </w:rPr>
              <w:t>... %</w:t>
            </w:r>
          </w:p>
        </w:tc>
        <w:tc>
          <w:tcPr>
            <w:tcW w:w="868" w:type="dxa"/>
          </w:tcPr>
          <w:p w:rsidR="00F0799E" w:rsidRDefault="00F0799E" w:rsidP="00F0799E">
            <w:r w:rsidRPr="002678C0">
              <w:rPr>
                <w:rFonts w:ascii="GHEA Grapalat" w:hAnsi="GHEA Grapalat"/>
                <w:sz w:val="16"/>
                <w:szCs w:val="16"/>
              </w:rPr>
              <w:t>... %</w:t>
            </w:r>
          </w:p>
        </w:tc>
        <w:tc>
          <w:tcPr>
            <w:tcW w:w="853" w:type="dxa"/>
          </w:tcPr>
          <w:p w:rsidR="00F0799E" w:rsidRDefault="00F0799E" w:rsidP="00F0799E">
            <w:r w:rsidRPr="002678C0">
              <w:rPr>
                <w:rFonts w:ascii="GHEA Grapalat" w:hAnsi="GHEA Grapalat"/>
                <w:sz w:val="16"/>
                <w:szCs w:val="16"/>
              </w:rPr>
              <w:t>... %</w:t>
            </w:r>
          </w:p>
        </w:tc>
        <w:tc>
          <w:tcPr>
            <w:tcW w:w="975" w:type="dxa"/>
          </w:tcPr>
          <w:p w:rsidR="00F0799E" w:rsidRDefault="00F0799E" w:rsidP="00F0799E">
            <w:r w:rsidRPr="002678C0">
              <w:rPr>
                <w:rFonts w:ascii="GHEA Grapalat" w:hAnsi="GHEA Grapalat"/>
                <w:sz w:val="16"/>
                <w:szCs w:val="16"/>
              </w:rPr>
              <w:t>... %</w:t>
            </w:r>
          </w:p>
        </w:tc>
        <w:tc>
          <w:tcPr>
            <w:tcW w:w="854" w:type="dxa"/>
          </w:tcPr>
          <w:p w:rsidR="00F0799E" w:rsidRDefault="00F0799E" w:rsidP="00F0799E">
            <w:r w:rsidRPr="002678C0">
              <w:rPr>
                <w:rFonts w:ascii="GHEA Grapalat" w:hAnsi="GHEA Grapalat"/>
                <w:sz w:val="16"/>
                <w:szCs w:val="16"/>
              </w:rPr>
              <w:t>... %</w:t>
            </w:r>
          </w:p>
        </w:tc>
        <w:tc>
          <w:tcPr>
            <w:tcW w:w="799" w:type="dxa"/>
          </w:tcPr>
          <w:p w:rsidR="00F0799E" w:rsidRDefault="00F0799E" w:rsidP="00F0799E">
            <w:r w:rsidRPr="002678C0">
              <w:rPr>
                <w:rFonts w:ascii="GHEA Grapalat" w:hAnsi="GHEA Grapalat"/>
                <w:sz w:val="16"/>
                <w:szCs w:val="16"/>
              </w:rPr>
              <w:t>... %</w:t>
            </w:r>
          </w:p>
        </w:tc>
      </w:tr>
      <w:tr w:rsidR="00F0799E" w:rsidRPr="00B138F3" w:rsidTr="00F0799E">
        <w:trPr>
          <w:trHeight w:val="404"/>
          <w:jc w:val="center"/>
        </w:trPr>
        <w:tc>
          <w:tcPr>
            <w:tcW w:w="1703" w:type="dxa"/>
            <w:tcBorders>
              <w:right w:val="single" w:sz="4" w:space="0" w:color="auto"/>
            </w:tcBorders>
          </w:tcPr>
          <w:p w:rsidR="00F0799E" w:rsidRPr="00D25086" w:rsidRDefault="00F0799E" w:rsidP="00F0799E">
            <w:pPr>
              <w:pStyle w:val="aff3"/>
              <w:widowControl w:val="0"/>
              <w:numPr>
                <w:ilvl w:val="0"/>
                <w:numId w:val="14"/>
              </w:numPr>
              <w:jc w:val="center"/>
              <w:rPr>
                <w:rFonts w:ascii="GHEA Grapalat" w:hAnsi="GHEA Grapalat"/>
                <w:sz w:val="16"/>
                <w:szCs w:val="16"/>
              </w:rPr>
            </w:pPr>
          </w:p>
        </w:tc>
        <w:tc>
          <w:tcPr>
            <w:tcW w:w="1531" w:type="dxa"/>
            <w:tcBorders>
              <w:top w:val="single" w:sz="4" w:space="0" w:color="auto"/>
              <w:left w:val="single" w:sz="4" w:space="0" w:color="auto"/>
              <w:bottom w:val="single" w:sz="4" w:space="0" w:color="auto"/>
              <w:right w:val="single" w:sz="4" w:space="0" w:color="auto"/>
            </w:tcBorders>
            <w:shd w:val="clear" w:color="auto" w:fill="auto"/>
            <w:vAlign w:val="center"/>
          </w:tcPr>
          <w:p w:rsidR="00F0799E" w:rsidRDefault="00F0799E" w:rsidP="00F0799E">
            <w:pPr>
              <w:jc w:val="center"/>
              <w:rPr>
                <w:rFonts w:ascii="Calibri" w:hAnsi="Calibri"/>
                <w:color w:val="000000"/>
                <w:sz w:val="18"/>
                <w:szCs w:val="18"/>
              </w:rPr>
            </w:pPr>
            <w:r>
              <w:rPr>
                <w:rFonts w:ascii="Calibri" w:hAnsi="Calibri"/>
                <w:color w:val="000000"/>
                <w:sz w:val="20"/>
                <w:szCs w:val="20"/>
              </w:rPr>
              <w:t>03222118</w:t>
            </w:r>
          </w:p>
        </w:tc>
        <w:tc>
          <w:tcPr>
            <w:tcW w:w="2137" w:type="dxa"/>
            <w:tcBorders>
              <w:top w:val="single" w:sz="4" w:space="0" w:color="auto"/>
              <w:left w:val="single" w:sz="4" w:space="0" w:color="auto"/>
              <w:bottom w:val="single" w:sz="4" w:space="0" w:color="auto"/>
              <w:right w:val="single" w:sz="4" w:space="0" w:color="auto"/>
            </w:tcBorders>
            <w:shd w:val="clear" w:color="auto" w:fill="auto"/>
            <w:vAlign w:val="center"/>
          </w:tcPr>
          <w:p w:rsidR="00F0799E" w:rsidRPr="009A0572" w:rsidRDefault="00F0799E" w:rsidP="00F0799E">
            <w:pPr>
              <w:jc w:val="center"/>
              <w:rPr>
                <w:rFonts w:ascii="GHEA Grapalat" w:hAnsi="GHEA Grapalat" w:cs="Arial"/>
                <w:bCs/>
                <w:sz w:val="22"/>
                <w:szCs w:val="22"/>
              </w:rPr>
            </w:pPr>
            <w:r>
              <w:rPr>
                <w:rFonts w:ascii="Sylfaen" w:hAnsi="Sylfaen" w:cs="Sylfaen"/>
                <w:color w:val="000000"/>
                <w:sz w:val="20"/>
                <w:szCs w:val="20"/>
              </w:rPr>
              <w:t>Лимон</w:t>
            </w:r>
          </w:p>
        </w:tc>
        <w:tc>
          <w:tcPr>
            <w:tcW w:w="974" w:type="dxa"/>
          </w:tcPr>
          <w:p w:rsidR="00F0799E" w:rsidRDefault="00F0799E" w:rsidP="00F0799E">
            <w:r w:rsidRPr="002678C0">
              <w:rPr>
                <w:rFonts w:ascii="GHEA Grapalat" w:hAnsi="GHEA Grapalat"/>
                <w:sz w:val="16"/>
                <w:szCs w:val="16"/>
              </w:rPr>
              <w:t>... %</w:t>
            </w:r>
          </w:p>
        </w:tc>
        <w:tc>
          <w:tcPr>
            <w:tcW w:w="987" w:type="dxa"/>
          </w:tcPr>
          <w:p w:rsidR="00F0799E" w:rsidRDefault="00F0799E" w:rsidP="00F0799E">
            <w:r w:rsidRPr="002678C0">
              <w:rPr>
                <w:rFonts w:ascii="GHEA Grapalat" w:hAnsi="GHEA Grapalat"/>
                <w:sz w:val="16"/>
                <w:szCs w:val="16"/>
              </w:rPr>
              <w:t>... %</w:t>
            </w:r>
          </w:p>
        </w:tc>
        <w:tc>
          <w:tcPr>
            <w:tcW w:w="700" w:type="dxa"/>
          </w:tcPr>
          <w:p w:rsidR="00F0799E" w:rsidRDefault="00F0799E" w:rsidP="00F0799E">
            <w:r w:rsidRPr="002678C0">
              <w:rPr>
                <w:rFonts w:ascii="GHEA Grapalat" w:hAnsi="GHEA Grapalat"/>
                <w:sz w:val="16"/>
                <w:szCs w:val="16"/>
              </w:rPr>
              <w:t>... %</w:t>
            </w:r>
          </w:p>
        </w:tc>
        <w:tc>
          <w:tcPr>
            <w:tcW w:w="844" w:type="dxa"/>
          </w:tcPr>
          <w:p w:rsidR="00F0799E" w:rsidRDefault="00F0799E" w:rsidP="00F0799E">
            <w:r w:rsidRPr="002678C0">
              <w:rPr>
                <w:rFonts w:ascii="GHEA Grapalat" w:hAnsi="GHEA Grapalat"/>
                <w:sz w:val="16"/>
                <w:szCs w:val="16"/>
              </w:rPr>
              <w:t>... %</w:t>
            </w:r>
          </w:p>
        </w:tc>
        <w:tc>
          <w:tcPr>
            <w:tcW w:w="538" w:type="dxa"/>
          </w:tcPr>
          <w:p w:rsidR="00F0799E" w:rsidRDefault="00F0799E" w:rsidP="00F0799E">
            <w:r w:rsidRPr="002678C0">
              <w:rPr>
                <w:rFonts w:ascii="GHEA Grapalat" w:hAnsi="GHEA Grapalat"/>
                <w:sz w:val="16"/>
                <w:szCs w:val="16"/>
              </w:rPr>
              <w:t>... %</w:t>
            </w:r>
          </w:p>
        </w:tc>
        <w:tc>
          <w:tcPr>
            <w:tcW w:w="606" w:type="dxa"/>
          </w:tcPr>
          <w:p w:rsidR="00F0799E" w:rsidRDefault="00F0799E" w:rsidP="00F0799E">
            <w:r w:rsidRPr="002678C0">
              <w:rPr>
                <w:rFonts w:ascii="GHEA Grapalat" w:hAnsi="GHEA Grapalat"/>
                <w:sz w:val="16"/>
                <w:szCs w:val="16"/>
              </w:rPr>
              <w:t>... %</w:t>
            </w:r>
          </w:p>
        </w:tc>
        <w:tc>
          <w:tcPr>
            <w:tcW w:w="704" w:type="dxa"/>
          </w:tcPr>
          <w:p w:rsidR="00F0799E" w:rsidRDefault="00F0799E" w:rsidP="00F0799E">
            <w:r w:rsidRPr="002678C0">
              <w:rPr>
                <w:rFonts w:ascii="GHEA Grapalat" w:hAnsi="GHEA Grapalat"/>
                <w:sz w:val="16"/>
                <w:szCs w:val="16"/>
              </w:rPr>
              <w:t>... %</w:t>
            </w:r>
          </w:p>
        </w:tc>
        <w:tc>
          <w:tcPr>
            <w:tcW w:w="832" w:type="dxa"/>
          </w:tcPr>
          <w:p w:rsidR="00F0799E" w:rsidRDefault="00F0799E" w:rsidP="00F0799E">
            <w:r w:rsidRPr="002678C0">
              <w:rPr>
                <w:rFonts w:ascii="GHEA Grapalat" w:hAnsi="GHEA Grapalat"/>
                <w:sz w:val="16"/>
                <w:szCs w:val="16"/>
              </w:rPr>
              <w:t>... %</w:t>
            </w:r>
          </w:p>
        </w:tc>
        <w:tc>
          <w:tcPr>
            <w:tcW w:w="868" w:type="dxa"/>
          </w:tcPr>
          <w:p w:rsidR="00F0799E" w:rsidRDefault="00F0799E" w:rsidP="00F0799E">
            <w:r w:rsidRPr="002678C0">
              <w:rPr>
                <w:rFonts w:ascii="GHEA Grapalat" w:hAnsi="GHEA Grapalat"/>
                <w:sz w:val="16"/>
                <w:szCs w:val="16"/>
              </w:rPr>
              <w:t>... %</w:t>
            </w:r>
          </w:p>
        </w:tc>
        <w:tc>
          <w:tcPr>
            <w:tcW w:w="853" w:type="dxa"/>
          </w:tcPr>
          <w:p w:rsidR="00F0799E" w:rsidRDefault="00F0799E" w:rsidP="00F0799E">
            <w:r w:rsidRPr="002678C0">
              <w:rPr>
                <w:rFonts w:ascii="GHEA Grapalat" w:hAnsi="GHEA Grapalat"/>
                <w:sz w:val="16"/>
                <w:szCs w:val="16"/>
              </w:rPr>
              <w:t>... %</w:t>
            </w:r>
          </w:p>
        </w:tc>
        <w:tc>
          <w:tcPr>
            <w:tcW w:w="975" w:type="dxa"/>
          </w:tcPr>
          <w:p w:rsidR="00F0799E" w:rsidRDefault="00F0799E" w:rsidP="00F0799E">
            <w:r w:rsidRPr="002678C0">
              <w:rPr>
                <w:rFonts w:ascii="GHEA Grapalat" w:hAnsi="GHEA Grapalat"/>
                <w:sz w:val="16"/>
                <w:szCs w:val="16"/>
              </w:rPr>
              <w:t>... %</w:t>
            </w:r>
          </w:p>
        </w:tc>
        <w:tc>
          <w:tcPr>
            <w:tcW w:w="854" w:type="dxa"/>
          </w:tcPr>
          <w:p w:rsidR="00F0799E" w:rsidRDefault="00F0799E" w:rsidP="00F0799E">
            <w:r w:rsidRPr="002678C0">
              <w:rPr>
                <w:rFonts w:ascii="GHEA Grapalat" w:hAnsi="GHEA Grapalat"/>
                <w:sz w:val="16"/>
                <w:szCs w:val="16"/>
              </w:rPr>
              <w:t>... %</w:t>
            </w:r>
          </w:p>
        </w:tc>
        <w:tc>
          <w:tcPr>
            <w:tcW w:w="799" w:type="dxa"/>
          </w:tcPr>
          <w:p w:rsidR="00F0799E" w:rsidRDefault="00F0799E" w:rsidP="00F0799E">
            <w:r w:rsidRPr="002678C0">
              <w:rPr>
                <w:rFonts w:ascii="GHEA Grapalat" w:hAnsi="GHEA Grapalat"/>
                <w:sz w:val="16"/>
                <w:szCs w:val="16"/>
              </w:rPr>
              <w:t>... %</w:t>
            </w:r>
          </w:p>
        </w:tc>
      </w:tr>
      <w:tr w:rsidR="00F0799E" w:rsidRPr="00B138F3" w:rsidTr="00F0799E">
        <w:trPr>
          <w:trHeight w:val="404"/>
          <w:jc w:val="center"/>
        </w:trPr>
        <w:tc>
          <w:tcPr>
            <w:tcW w:w="1703" w:type="dxa"/>
            <w:tcBorders>
              <w:right w:val="single" w:sz="4" w:space="0" w:color="auto"/>
            </w:tcBorders>
          </w:tcPr>
          <w:p w:rsidR="00F0799E" w:rsidRPr="00D25086" w:rsidRDefault="00F0799E" w:rsidP="00F0799E">
            <w:pPr>
              <w:pStyle w:val="aff3"/>
              <w:widowControl w:val="0"/>
              <w:numPr>
                <w:ilvl w:val="0"/>
                <w:numId w:val="14"/>
              </w:numPr>
              <w:jc w:val="center"/>
              <w:rPr>
                <w:rFonts w:ascii="GHEA Grapalat" w:hAnsi="GHEA Grapalat"/>
                <w:sz w:val="16"/>
                <w:szCs w:val="16"/>
              </w:rPr>
            </w:pPr>
          </w:p>
        </w:tc>
        <w:tc>
          <w:tcPr>
            <w:tcW w:w="1531" w:type="dxa"/>
            <w:tcBorders>
              <w:top w:val="single" w:sz="4" w:space="0" w:color="auto"/>
              <w:left w:val="single" w:sz="4" w:space="0" w:color="auto"/>
              <w:bottom w:val="single" w:sz="4" w:space="0" w:color="auto"/>
              <w:right w:val="single" w:sz="4" w:space="0" w:color="auto"/>
            </w:tcBorders>
            <w:shd w:val="clear" w:color="auto" w:fill="auto"/>
            <w:vAlign w:val="center"/>
          </w:tcPr>
          <w:p w:rsidR="00F0799E" w:rsidRDefault="00F0799E" w:rsidP="00F0799E">
            <w:pPr>
              <w:jc w:val="center"/>
              <w:rPr>
                <w:rFonts w:ascii="Calibri" w:hAnsi="Calibri"/>
                <w:color w:val="000000"/>
                <w:sz w:val="18"/>
                <w:szCs w:val="18"/>
              </w:rPr>
            </w:pPr>
            <w:r>
              <w:rPr>
                <w:rFonts w:ascii="Calibri" w:hAnsi="Calibri"/>
                <w:color w:val="000000"/>
                <w:sz w:val="20"/>
                <w:szCs w:val="20"/>
              </w:rPr>
              <w:t>15871257</w:t>
            </w:r>
          </w:p>
        </w:tc>
        <w:tc>
          <w:tcPr>
            <w:tcW w:w="2137" w:type="dxa"/>
            <w:tcBorders>
              <w:top w:val="single" w:sz="4" w:space="0" w:color="auto"/>
              <w:left w:val="single" w:sz="4" w:space="0" w:color="auto"/>
              <w:bottom w:val="single" w:sz="4" w:space="0" w:color="auto"/>
              <w:right w:val="single" w:sz="4" w:space="0" w:color="auto"/>
            </w:tcBorders>
            <w:shd w:val="clear" w:color="auto" w:fill="auto"/>
            <w:vAlign w:val="bottom"/>
          </w:tcPr>
          <w:p w:rsidR="00F0799E" w:rsidRPr="009A0572" w:rsidRDefault="00F0799E" w:rsidP="00F0799E">
            <w:pPr>
              <w:jc w:val="center"/>
              <w:rPr>
                <w:rFonts w:ascii="GHEA Grapalat" w:hAnsi="GHEA Grapalat" w:cs="Arial"/>
                <w:bCs/>
                <w:sz w:val="22"/>
                <w:szCs w:val="22"/>
              </w:rPr>
            </w:pPr>
            <w:r>
              <w:rPr>
                <w:rFonts w:ascii="Sylfaen" w:hAnsi="Sylfaen" w:cs="Sylfaen"/>
                <w:color w:val="000000"/>
                <w:sz w:val="20"/>
                <w:szCs w:val="20"/>
              </w:rPr>
              <w:t>Ваниль</w:t>
            </w:r>
          </w:p>
        </w:tc>
        <w:tc>
          <w:tcPr>
            <w:tcW w:w="974" w:type="dxa"/>
          </w:tcPr>
          <w:p w:rsidR="00F0799E" w:rsidRDefault="00F0799E" w:rsidP="00F0799E">
            <w:r w:rsidRPr="002678C0">
              <w:rPr>
                <w:rFonts w:ascii="GHEA Grapalat" w:hAnsi="GHEA Grapalat"/>
                <w:sz w:val="16"/>
                <w:szCs w:val="16"/>
              </w:rPr>
              <w:t>... %</w:t>
            </w:r>
          </w:p>
        </w:tc>
        <w:tc>
          <w:tcPr>
            <w:tcW w:w="987" w:type="dxa"/>
          </w:tcPr>
          <w:p w:rsidR="00F0799E" w:rsidRDefault="00F0799E" w:rsidP="00F0799E">
            <w:r w:rsidRPr="002678C0">
              <w:rPr>
                <w:rFonts w:ascii="GHEA Grapalat" w:hAnsi="GHEA Grapalat"/>
                <w:sz w:val="16"/>
                <w:szCs w:val="16"/>
              </w:rPr>
              <w:t>... %</w:t>
            </w:r>
          </w:p>
        </w:tc>
        <w:tc>
          <w:tcPr>
            <w:tcW w:w="700" w:type="dxa"/>
          </w:tcPr>
          <w:p w:rsidR="00F0799E" w:rsidRDefault="00F0799E" w:rsidP="00F0799E">
            <w:r w:rsidRPr="002678C0">
              <w:rPr>
                <w:rFonts w:ascii="GHEA Grapalat" w:hAnsi="GHEA Grapalat"/>
                <w:sz w:val="16"/>
                <w:szCs w:val="16"/>
              </w:rPr>
              <w:t>... %</w:t>
            </w:r>
          </w:p>
        </w:tc>
        <w:tc>
          <w:tcPr>
            <w:tcW w:w="844" w:type="dxa"/>
          </w:tcPr>
          <w:p w:rsidR="00F0799E" w:rsidRDefault="00F0799E" w:rsidP="00F0799E">
            <w:r w:rsidRPr="002678C0">
              <w:rPr>
                <w:rFonts w:ascii="GHEA Grapalat" w:hAnsi="GHEA Grapalat"/>
                <w:sz w:val="16"/>
                <w:szCs w:val="16"/>
              </w:rPr>
              <w:t>... %</w:t>
            </w:r>
          </w:p>
        </w:tc>
        <w:tc>
          <w:tcPr>
            <w:tcW w:w="538" w:type="dxa"/>
          </w:tcPr>
          <w:p w:rsidR="00F0799E" w:rsidRDefault="00F0799E" w:rsidP="00F0799E">
            <w:r w:rsidRPr="002678C0">
              <w:rPr>
                <w:rFonts w:ascii="GHEA Grapalat" w:hAnsi="GHEA Grapalat"/>
                <w:sz w:val="16"/>
                <w:szCs w:val="16"/>
              </w:rPr>
              <w:t>... %</w:t>
            </w:r>
          </w:p>
        </w:tc>
        <w:tc>
          <w:tcPr>
            <w:tcW w:w="606" w:type="dxa"/>
          </w:tcPr>
          <w:p w:rsidR="00F0799E" w:rsidRDefault="00F0799E" w:rsidP="00F0799E">
            <w:r w:rsidRPr="002678C0">
              <w:rPr>
                <w:rFonts w:ascii="GHEA Grapalat" w:hAnsi="GHEA Grapalat"/>
                <w:sz w:val="16"/>
                <w:szCs w:val="16"/>
              </w:rPr>
              <w:t>... %</w:t>
            </w:r>
          </w:p>
        </w:tc>
        <w:tc>
          <w:tcPr>
            <w:tcW w:w="704" w:type="dxa"/>
          </w:tcPr>
          <w:p w:rsidR="00F0799E" w:rsidRDefault="00F0799E" w:rsidP="00F0799E">
            <w:r w:rsidRPr="002678C0">
              <w:rPr>
                <w:rFonts w:ascii="GHEA Grapalat" w:hAnsi="GHEA Grapalat"/>
                <w:sz w:val="16"/>
                <w:szCs w:val="16"/>
              </w:rPr>
              <w:t>... %</w:t>
            </w:r>
          </w:p>
        </w:tc>
        <w:tc>
          <w:tcPr>
            <w:tcW w:w="832" w:type="dxa"/>
          </w:tcPr>
          <w:p w:rsidR="00F0799E" w:rsidRDefault="00F0799E" w:rsidP="00F0799E">
            <w:r w:rsidRPr="002678C0">
              <w:rPr>
                <w:rFonts w:ascii="GHEA Grapalat" w:hAnsi="GHEA Grapalat"/>
                <w:sz w:val="16"/>
                <w:szCs w:val="16"/>
              </w:rPr>
              <w:t>... %</w:t>
            </w:r>
          </w:p>
        </w:tc>
        <w:tc>
          <w:tcPr>
            <w:tcW w:w="868" w:type="dxa"/>
          </w:tcPr>
          <w:p w:rsidR="00F0799E" w:rsidRDefault="00F0799E" w:rsidP="00F0799E">
            <w:r w:rsidRPr="002678C0">
              <w:rPr>
                <w:rFonts w:ascii="GHEA Grapalat" w:hAnsi="GHEA Grapalat"/>
                <w:sz w:val="16"/>
                <w:szCs w:val="16"/>
              </w:rPr>
              <w:t>... %</w:t>
            </w:r>
          </w:p>
        </w:tc>
        <w:tc>
          <w:tcPr>
            <w:tcW w:w="853" w:type="dxa"/>
          </w:tcPr>
          <w:p w:rsidR="00F0799E" w:rsidRDefault="00F0799E" w:rsidP="00F0799E">
            <w:r w:rsidRPr="002678C0">
              <w:rPr>
                <w:rFonts w:ascii="GHEA Grapalat" w:hAnsi="GHEA Grapalat"/>
                <w:sz w:val="16"/>
                <w:szCs w:val="16"/>
              </w:rPr>
              <w:t>... %</w:t>
            </w:r>
          </w:p>
        </w:tc>
        <w:tc>
          <w:tcPr>
            <w:tcW w:w="975" w:type="dxa"/>
          </w:tcPr>
          <w:p w:rsidR="00F0799E" w:rsidRDefault="00F0799E" w:rsidP="00F0799E">
            <w:r w:rsidRPr="002678C0">
              <w:rPr>
                <w:rFonts w:ascii="GHEA Grapalat" w:hAnsi="GHEA Grapalat"/>
                <w:sz w:val="16"/>
                <w:szCs w:val="16"/>
              </w:rPr>
              <w:t>... %</w:t>
            </w:r>
          </w:p>
        </w:tc>
        <w:tc>
          <w:tcPr>
            <w:tcW w:w="854" w:type="dxa"/>
          </w:tcPr>
          <w:p w:rsidR="00F0799E" w:rsidRDefault="00F0799E" w:rsidP="00F0799E">
            <w:r w:rsidRPr="002678C0">
              <w:rPr>
                <w:rFonts w:ascii="GHEA Grapalat" w:hAnsi="GHEA Grapalat"/>
                <w:sz w:val="16"/>
                <w:szCs w:val="16"/>
              </w:rPr>
              <w:t>... %</w:t>
            </w:r>
          </w:p>
        </w:tc>
        <w:tc>
          <w:tcPr>
            <w:tcW w:w="799" w:type="dxa"/>
          </w:tcPr>
          <w:p w:rsidR="00F0799E" w:rsidRDefault="00F0799E" w:rsidP="00F0799E">
            <w:r w:rsidRPr="002678C0">
              <w:rPr>
                <w:rFonts w:ascii="GHEA Grapalat" w:hAnsi="GHEA Grapalat"/>
                <w:sz w:val="16"/>
                <w:szCs w:val="16"/>
              </w:rPr>
              <w:t>... %</w:t>
            </w:r>
          </w:p>
        </w:tc>
      </w:tr>
    </w:tbl>
    <w:p w:rsidR="00071D1C" w:rsidRPr="00B138F3" w:rsidRDefault="00071D1C" w:rsidP="00B46D58">
      <w:pPr>
        <w:widowControl w:val="0"/>
        <w:spacing w:after="120"/>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B138F3" w:rsidRPr="00B138F3" w:rsidTr="00E22E51">
        <w:trPr>
          <w:jc w:val="center"/>
        </w:trPr>
        <w:tc>
          <w:tcPr>
            <w:tcW w:w="4536" w:type="dxa"/>
          </w:tcPr>
          <w:p w:rsidR="00071D1C" w:rsidRDefault="00071D1C" w:rsidP="00B46D58">
            <w:pPr>
              <w:widowControl w:val="0"/>
              <w:spacing w:after="160"/>
              <w:jc w:val="center"/>
              <w:rPr>
                <w:rFonts w:ascii="GHEA Grapalat" w:hAnsi="GHEA Grapalat"/>
                <w:b/>
              </w:rPr>
            </w:pPr>
            <w:r w:rsidRPr="00B138F3">
              <w:rPr>
                <w:rFonts w:ascii="GHEA Grapalat" w:hAnsi="GHEA Grapalat"/>
                <w:b/>
              </w:rPr>
              <w:t>ПОКУПАТЕЛЬ</w:t>
            </w:r>
          </w:p>
          <w:p w:rsidR="00071D1C" w:rsidRPr="00B138F3" w:rsidRDefault="00071D1C" w:rsidP="00736151">
            <w:pPr>
              <w:jc w:val="center"/>
              <w:rPr>
                <w:rFonts w:ascii="GHEA Grapalat" w:hAnsi="GHEA Grapalat"/>
              </w:rPr>
            </w:pPr>
          </w:p>
        </w:tc>
        <w:tc>
          <w:tcPr>
            <w:tcW w:w="760" w:type="dxa"/>
          </w:tcPr>
          <w:p w:rsidR="00071D1C" w:rsidRPr="00B138F3" w:rsidRDefault="00071D1C" w:rsidP="00B46D58">
            <w:pPr>
              <w:widowControl w:val="0"/>
              <w:spacing w:after="160"/>
              <w:jc w:val="center"/>
              <w:rPr>
                <w:rFonts w:ascii="GHEA Grapalat" w:hAnsi="GHEA Grapalat"/>
              </w:rPr>
            </w:pPr>
          </w:p>
        </w:tc>
        <w:tc>
          <w:tcPr>
            <w:tcW w:w="4343" w:type="dxa"/>
          </w:tcPr>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ПРОДАВЕЦ</w:t>
            </w:r>
          </w:p>
          <w:p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spacing w:after="160"/>
              <w:jc w:val="center"/>
              <w:rPr>
                <w:rFonts w:ascii="GHEA Grapalat" w:hAnsi="GHEA Grapalat"/>
                <w:sz w:val="20"/>
                <w:szCs w:val="20"/>
              </w:rPr>
            </w:pPr>
            <w:r w:rsidRPr="00B138F3">
              <w:rPr>
                <w:rFonts w:ascii="GHEA Grapalat" w:hAnsi="GHEA Grapalat"/>
                <w:sz w:val="20"/>
                <w:szCs w:val="20"/>
              </w:rPr>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r>
    </w:tbl>
    <w:p w:rsidR="00071D1C" w:rsidRPr="00B138F3" w:rsidRDefault="00071D1C" w:rsidP="00B46D58">
      <w:pPr>
        <w:widowControl w:val="0"/>
        <w:spacing w:after="160"/>
        <w:rPr>
          <w:rFonts w:ascii="GHEA Grapalat" w:hAnsi="GHEA Grapalat"/>
        </w:rPr>
        <w:sectPr w:rsidR="00071D1C" w:rsidRPr="00B138F3" w:rsidSect="00E6288F">
          <w:footnotePr>
            <w:pos w:val="beneathText"/>
          </w:footnotePr>
          <w:pgSz w:w="16838" w:h="11906" w:orient="landscape" w:code="9"/>
          <w:pgMar w:top="1418" w:right="1418" w:bottom="1418" w:left="1418" w:header="561" w:footer="561" w:gutter="0"/>
          <w:cols w:space="720"/>
        </w:sectPr>
      </w:pP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lastRenderedPageBreak/>
        <w:t>Приложение № 3</w:t>
      </w: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E67FD5"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rsidR="00071D1C" w:rsidRPr="00B138F3" w:rsidRDefault="00071D1C" w:rsidP="00B46D58">
      <w:pPr>
        <w:widowControl w:val="0"/>
        <w:spacing w:after="160"/>
        <w:ind w:left="-142" w:firstLine="142"/>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690"/>
        <w:gridCol w:w="5060"/>
      </w:tblGrid>
      <w:tr w:rsidR="00B138F3" w:rsidRPr="00B138F3" w:rsidTr="007A2020">
        <w:trPr>
          <w:tblCellSpacing w:w="7" w:type="dxa"/>
          <w:jc w:val="center"/>
        </w:trPr>
        <w:tc>
          <w:tcPr>
            <w:tcW w:w="0" w:type="auto"/>
            <w:vAlign w:val="center"/>
          </w:tcPr>
          <w:p w:rsidR="0038400D" w:rsidRPr="00B138F3" w:rsidRDefault="00EB713D" w:rsidP="00B46D58">
            <w:pPr>
              <w:widowControl w:val="0"/>
              <w:spacing w:after="160"/>
              <w:jc w:val="center"/>
              <w:rPr>
                <w:rFonts w:ascii="GHEA Grapalat" w:hAnsi="GHEA Grapalat"/>
                <w:iCs/>
              </w:rPr>
            </w:pPr>
            <w:r w:rsidRPr="00B138F3">
              <w:rPr>
                <w:rFonts w:ascii="GHEA Grapalat" w:hAnsi="GHEA Grapalat"/>
              </w:rPr>
              <w:t xml:space="preserve">Сторона договора </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______________________</w:t>
            </w:r>
            <w:r w:rsidR="00E67FD5" w:rsidRPr="00B138F3">
              <w:rPr>
                <w:rFonts w:ascii="GHEA Grapalat" w:hAnsi="GHEA Grapalat"/>
              </w:rPr>
              <w:t>___</w:t>
            </w:r>
            <w:r w:rsidRPr="00B138F3">
              <w:rPr>
                <w:rFonts w:ascii="GHEA Grapalat" w:hAnsi="GHEA Grapalat"/>
              </w:rPr>
              <w:t>_</w:t>
            </w:r>
            <w:r w:rsidR="00E67FD5" w:rsidRPr="00B138F3">
              <w:rPr>
                <w:rFonts w:ascii="GHEA Grapalat" w:hAnsi="GHEA Grapalat"/>
              </w:rPr>
              <w:t>_</w:t>
            </w:r>
            <w:r w:rsidRPr="00B138F3">
              <w:rPr>
                <w:rFonts w:ascii="GHEA Grapalat" w:hAnsi="GHEA Grapalat"/>
              </w:rPr>
              <w:t>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w:t>
            </w:r>
            <w:r w:rsidR="00E67FD5" w:rsidRPr="00B138F3">
              <w:rPr>
                <w:rFonts w:ascii="GHEA Grapalat" w:hAnsi="GHEA Grapalat"/>
              </w:rPr>
              <w:t>__</w:t>
            </w:r>
            <w:r w:rsidRPr="00B138F3">
              <w:rPr>
                <w:rFonts w:ascii="GHEA Grapalat" w:hAnsi="GHEA Grapalat"/>
              </w:rPr>
              <w:t>_______</w:t>
            </w:r>
            <w:r w:rsidR="00E67FD5" w:rsidRPr="00B138F3">
              <w:rPr>
                <w:rFonts w:ascii="GHEA Grapalat" w:hAnsi="GHEA Grapalat"/>
              </w:rPr>
              <w:t>_</w:t>
            </w:r>
            <w:r w:rsidRPr="00B138F3">
              <w:rPr>
                <w:rFonts w:ascii="GHEA Grapalat" w:hAnsi="GHEA Grapalat"/>
              </w:rPr>
              <w:t>___</w:t>
            </w:r>
            <w:r w:rsidR="00E67FD5" w:rsidRPr="00B138F3">
              <w:rPr>
                <w:rFonts w:ascii="GHEA Grapalat" w:hAnsi="GHEA Grapalat"/>
              </w:rPr>
              <w:t>_</w:t>
            </w:r>
            <w:r w:rsidRPr="00B138F3">
              <w:rPr>
                <w:rFonts w:ascii="GHEA Grapalat" w:hAnsi="GHEA Grapalat"/>
              </w:rPr>
              <w:t>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место нахождения ____________</w:t>
            </w:r>
            <w:r w:rsidR="00E67FD5" w:rsidRPr="00B138F3">
              <w:rPr>
                <w:rFonts w:ascii="GHEA Grapalat" w:hAnsi="GHEA Grapalat"/>
              </w:rPr>
              <w:t>_</w:t>
            </w:r>
            <w:r w:rsidRPr="00B138F3">
              <w:rPr>
                <w:rFonts w:ascii="GHEA Grapalat" w:hAnsi="GHEA Grapalat"/>
              </w:rPr>
              <w:t>__</w:t>
            </w:r>
          </w:p>
          <w:p w:rsidR="0038400D" w:rsidRPr="00B138F3" w:rsidRDefault="00E67FD5" w:rsidP="00B46D58">
            <w:pPr>
              <w:widowControl w:val="0"/>
              <w:spacing w:after="160"/>
              <w:jc w:val="center"/>
              <w:rPr>
                <w:rFonts w:ascii="GHEA Grapalat" w:hAnsi="GHEA Grapalat"/>
                <w:iCs/>
              </w:rPr>
            </w:pPr>
            <w:r w:rsidRPr="00B138F3">
              <w:rPr>
                <w:rFonts w:ascii="GHEA Grapalat" w:hAnsi="GHEA Grapalat"/>
              </w:rPr>
              <w:t>Р/</w:t>
            </w:r>
            <w:proofErr w:type="gramStart"/>
            <w:r w:rsidRPr="00B138F3">
              <w:rPr>
                <w:rFonts w:ascii="GHEA Grapalat" w:hAnsi="GHEA Grapalat"/>
              </w:rPr>
              <w:t>С</w:t>
            </w:r>
            <w:proofErr w:type="gramEnd"/>
            <w:r w:rsidRPr="00B138F3">
              <w:rPr>
                <w:rFonts w:ascii="GHEA Grapalat" w:hAnsi="GHEA Grapalat"/>
              </w:rPr>
              <w:t>____________________________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УНН______________________</w:t>
            </w:r>
            <w:r w:rsidR="00E67FD5" w:rsidRPr="00B138F3">
              <w:rPr>
                <w:rFonts w:ascii="GHEA Grapalat" w:hAnsi="GHEA Grapalat"/>
              </w:rPr>
              <w:t>____</w:t>
            </w:r>
            <w:r w:rsidRPr="00B138F3">
              <w:rPr>
                <w:rFonts w:ascii="GHEA Grapalat" w:hAnsi="GHEA Grapalat"/>
              </w:rPr>
              <w:t>_</w:t>
            </w:r>
          </w:p>
        </w:tc>
        <w:tc>
          <w:tcPr>
            <w:tcW w:w="0" w:type="auto"/>
            <w:vAlign w:val="center"/>
          </w:tcPr>
          <w:p w:rsidR="0038400D" w:rsidRPr="00B138F3" w:rsidRDefault="00E67FD5" w:rsidP="00B46D58">
            <w:pPr>
              <w:widowControl w:val="0"/>
              <w:spacing w:after="160"/>
              <w:jc w:val="center"/>
              <w:rPr>
                <w:rFonts w:ascii="GHEA Grapalat" w:hAnsi="GHEA Grapalat"/>
                <w:iCs/>
              </w:rPr>
            </w:pPr>
            <w:r w:rsidRPr="00B138F3">
              <w:rPr>
                <w:rFonts w:ascii="GHEA Grapalat" w:hAnsi="GHEA Grapalat"/>
              </w:rPr>
              <w:t xml:space="preserve">Заказчик </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w:t>
            </w:r>
            <w:r w:rsidR="00E67FD5" w:rsidRPr="00B138F3">
              <w:rPr>
                <w:rFonts w:ascii="GHEA Grapalat" w:hAnsi="GHEA Grapalat"/>
              </w:rPr>
              <w:t>_____</w:t>
            </w:r>
            <w:r w:rsidRPr="00B138F3">
              <w:rPr>
                <w:rFonts w:ascii="GHEA Grapalat" w:hAnsi="GHEA Grapalat"/>
              </w:rPr>
              <w:t>________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w:t>
            </w:r>
            <w:r w:rsidR="00E67FD5" w:rsidRPr="00B138F3">
              <w:rPr>
                <w:rFonts w:ascii="GHEA Grapalat" w:hAnsi="GHEA Grapalat"/>
              </w:rPr>
              <w:t>_____</w:t>
            </w:r>
            <w:r w:rsidRPr="00B138F3">
              <w:rPr>
                <w:rFonts w:ascii="GHEA Grapalat" w:hAnsi="GHEA Grapalat"/>
              </w:rPr>
              <w:t>________</w:t>
            </w:r>
          </w:p>
          <w:p w:rsidR="0038400D" w:rsidRPr="00B138F3" w:rsidRDefault="00E67FD5" w:rsidP="00B46D58">
            <w:pPr>
              <w:widowControl w:val="0"/>
              <w:spacing w:after="160"/>
              <w:jc w:val="center"/>
              <w:rPr>
                <w:rFonts w:ascii="GHEA Grapalat" w:hAnsi="GHEA Grapalat"/>
                <w:iCs/>
              </w:rPr>
            </w:pPr>
            <w:r w:rsidRPr="00B138F3">
              <w:rPr>
                <w:rFonts w:ascii="GHEA Grapalat" w:hAnsi="GHEA Grapalat"/>
              </w:rPr>
              <w:t xml:space="preserve">место нахождения </w:t>
            </w:r>
            <w:r w:rsidR="0038400D" w:rsidRPr="00B138F3">
              <w:rPr>
                <w:rFonts w:ascii="GHEA Grapalat" w:hAnsi="GHEA Grapalat"/>
              </w:rPr>
              <w:t>_________________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Р/</w:t>
            </w:r>
            <w:proofErr w:type="gramStart"/>
            <w:r w:rsidRPr="00B138F3">
              <w:rPr>
                <w:rFonts w:ascii="GHEA Grapalat" w:hAnsi="GHEA Grapalat"/>
              </w:rPr>
              <w:t>С</w:t>
            </w:r>
            <w:proofErr w:type="gramEnd"/>
            <w:r w:rsidRPr="00B138F3">
              <w:rPr>
                <w:rFonts w:ascii="GHEA Grapalat" w:hAnsi="GHEA Grapalat"/>
              </w:rPr>
              <w:t>________________________</w:t>
            </w:r>
            <w:r w:rsidR="00E67FD5" w:rsidRPr="00B138F3">
              <w:rPr>
                <w:rFonts w:ascii="GHEA Grapalat" w:hAnsi="GHEA Grapalat"/>
              </w:rPr>
              <w:t>___</w:t>
            </w:r>
            <w:r w:rsidRPr="00B138F3">
              <w:rPr>
                <w:rFonts w:ascii="GHEA Grapalat" w:hAnsi="GHEA Grapalat"/>
              </w:rPr>
              <w:t>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УНН______________________</w:t>
            </w:r>
            <w:r w:rsidR="00E67FD5" w:rsidRPr="00B138F3">
              <w:rPr>
                <w:rFonts w:ascii="GHEA Grapalat" w:hAnsi="GHEA Grapalat"/>
              </w:rPr>
              <w:t>___</w:t>
            </w:r>
            <w:r w:rsidRPr="00B138F3">
              <w:rPr>
                <w:rFonts w:ascii="GHEA Grapalat" w:hAnsi="GHEA Grapalat"/>
              </w:rPr>
              <w:t>_____</w:t>
            </w:r>
          </w:p>
        </w:tc>
      </w:tr>
    </w:tbl>
    <w:p w:rsidR="0038400D" w:rsidRPr="00B138F3" w:rsidRDefault="0038400D" w:rsidP="00B46D58">
      <w:pPr>
        <w:widowControl w:val="0"/>
        <w:spacing w:after="160"/>
        <w:ind w:firstLine="375"/>
        <w:rPr>
          <w:rFonts w:ascii="GHEA Grapalat" w:hAnsi="GHEA Grapalat"/>
          <w:iCs/>
        </w:rPr>
      </w:pPr>
    </w:p>
    <w:p w:rsidR="0038400D" w:rsidRPr="00B138F3" w:rsidRDefault="0038400D" w:rsidP="00B46D58">
      <w:pPr>
        <w:widowControl w:val="0"/>
        <w:spacing w:after="160"/>
        <w:ind w:left="567" w:right="467"/>
        <w:jc w:val="center"/>
        <w:rPr>
          <w:rFonts w:ascii="GHEA Grapalat" w:hAnsi="GHEA Grapalat"/>
          <w:iCs/>
        </w:rPr>
      </w:pPr>
      <w:r w:rsidRPr="00B138F3">
        <w:rPr>
          <w:rFonts w:ascii="GHEA Grapalat" w:hAnsi="GHEA Grapalat"/>
          <w:b/>
        </w:rPr>
        <w:t>АКТ №</w:t>
      </w:r>
    </w:p>
    <w:p w:rsidR="0038400D" w:rsidRPr="00B138F3" w:rsidRDefault="0038400D" w:rsidP="00B46D58">
      <w:pPr>
        <w:widowControl w:val="0"/>
        <w:spacing w:after="160"/>
        <w:ind w:left="567" w:right="467"/>
        <w:jc w:val="center"/>
        <w:rPr>
          <w:rFonts w:ascii="GHEA Grapalat" w:hAnsi="GHEA Grapalat"/>
          <w:b/>
          <w:bCs/>
          <w:iCs/>
        </w:rPr>
      </w:pPr>
      <w:r w:rsidRPr="00B138F3">
        <w:rPr>
          <w:rFonts w:ascii="GHEA Grapalat" w:hAnsi="GHEA Grapalat"/>
          <w:b/>
        </w:rPr>
        <w:t xml:space="preserve">ПРИЕМА-ПЕРЕДАЧИ РЕЗУЛЬТАТОВ </w:t>
      </w:r>
      <w:r w:rsidR="00AB4EAB" w:rsidRPr="00B138F3">
        <w:rPr>
          <w:rFonts w:ascii="GHEA Grapalat" w:hAnsi="GHEA Grapalat"/>
          <w:b/>
        </w:rPr>
        <w:br/>
      </w:r>
      <w:r w:rsidRPr="00B138F3">
        <w:rPr>
          <w:rFonts w:ascii="GHEA Grapalat" w:hAnsi="GHEA Grapalat"/>
          <w:b/>
        </w:rPr>
        <w:t>ИСПОЛНЕНИЯ ДОГОВОРАИЛИ ЕГО ЧАСТИ</w:t>
      </w:r>
    </w:p>
    <w:p w:rsidR="0038400D" w:rsidRPr="00B138F3" w:rsidRDefault="0038400D" w:rsidP="00B46D58">
      <w:pPr>
        <w:pStyle w:val="a3"/>
        <w:widowControl w:val="0"/>
        <w:spacing w:after="160" w:line="240" w:lineRule="auto"/>
        <w:ind w:firstLine="0"/>
        <w:jc w:val="center"/>
        <w:rPr>
          <w:rFonts w:ascii="GHEA Grapalat" w:hAnsi="GHEA Grapalat"/>
          <w:b/>
          <w:bCs/>
          <w:iCs/>
          <w:sz w:val="24"/>
          <w:szCs w:val="24"/>
        </w:rPr>
      </w:pPr>
    </w:p>
    <w:p w:rsidR="0038400D" w:rsidRPr="00B138F3" w:rsidRDefault="0038400D" w:rsidP="00B46D58">
      <w:pPr>
        <w:pStyle w:val="a3"/>
        <w:widowControl w:val="0"/>
        <w:tabs>
          <w:tab w:val="left" w:pos="1134"/>
          <w:tab w:val="left" w:pos="1843"/>
        </w:tabs>
        <w:spacing w:after="160" w:line="240" w:lineRule="auto"/>
        <w:ind w:firstLine="540"/>
        <w:rPr>
          <w:rFonts w:ascii="GHEA Grapalat" w:hAnsi="GHEA Grapalat"/>
          <w:iCs/>
          <w:sz w:val="24"/>
          <w:szCs w:val="24"/>
        </w:rPr>
      </w:pPr>
      <w:r w:rsidRPr="00B138F3">
        <w:rPr>
          <w:rFonts w:ascii="GHEA Grapalat" w:hAnsi="GHEA Grapalat"/>
          <w:sz w:val="24"/>
          <w:szCs w:val="24"/>
        </w:rPr>
        <w:t>"</w:t>
      </w:r>
      <w:r w:rsidR="00D52566" w:rsidRPr="00B138F3">
        <w:rPr>
          <w:rFonts w:ascii="GHEA Grapalat" w:hAnsi="GHEA Grapalat"/>
          <w:sz w:val="24"/>
          <w:szCs w:val="24"/>
        </w:rPr>
        <w:tab/>
      </w:r>
      <w:r w:rsidRPr="00B138F3">
        <w:rPr>
          <w:rFonts w:ascii="GHEA Grapalat" w:hAnsi="GHEA Grapalat"/>
          <w:sz w:val="24"/>
          <w:szCs w:val="24"/>
        </w:rPr>
        <w:t>" "</w:t>
      </w:r>
      <w:r w:rsidR="00D52566" w:rsidRPr="00B138F3">
        <w:rPr>
          <w:rFonts w:ascii="GHEA Grapalat" w:hAnsi="GHEA Grapalat"/>
          <w:sz w:val="24"/>
          <w:szCs w:val="24"/>
        </w:rPr>
        <w:tab/>
      </w:r>
      <w:r w:rsidRPr="00B138F3">
        <w:rPr>
          <w:rFonts w:ascii="GHEA Grapalat" w:hAnsi="GHEA Grapalat"/>
          <w:sz w:val="24"/>
          <w:szCs w:val="24"/>
        </w:rPr>
        <w:t>"</w:t>
      </w:r>
      <w:r w:rsidR="00AA7117" w:rsidRPr="00B138F3">
        <w:rPr>
          <w:rFonts w:ascii="GHEA Grapalat" w:hAnsi="GHEA Grapalat"/>
          <w:sz w:val="24"/>
          <w:szCs w:val="24"/>
        </w:rPr>
        <w:t xml:space="preserve"> </w:t>
      </w:r>
      <w:r w:rsidRPr="00B138F3">
        <w:rPr>
          <w:rFonts w:ascii="GHEA Grapalat" w:hAnsi="GHEA Grapalat"/>
          <w:sz w:val="24"/>
          <w:szCs w:val="24"/>
        </w:rPr>
        <w:t>20</w:t>
      </w:r>
      <w:r w:rsidR="00D52566" w:rsidRPr="00B138F3">
        <w:rPr>
          <w:rFonts w:ascii="GHEA Grapalat" w:hAnsi="GHEA Grapalat"/>
          <w:sz w:val="24"/>
          <w:szCs w:val="24"/>
        </w:rPr>
        <w:tab/>
      </w:r>
      <w:r w:rsidRPr="00B138F3">
        <w:rPr>
          <w:rFonts w:ascii="GHEA Grapalat" w:hAnsi="GHEA Grapalat"/>
          <w:sz w:val="24"/>
          <w:szCs w:val="24"/>
        </w:rPr>
        <w:t>г.</w:t>
      </w:r>
    </w:p>
    <w:p w:rsidR="0038400D" w:rsidRPr="00B138F3" w:rsidRDefault="0038400D" w:rsidP="00B46D58">
      <w:pPr>
        <w:pStyle w:val="af4"/>
        <w:widowControl w:val="0"/>
        <w:spacing w:before="0" w:beforeAutospacing="0" w:after="160" w:afterAutospacing="0"/>
        <w:rPr>
          <w:rFonts w:ascii="GHEA Grapalat" w:hAnsi="GHEA Grapalat"/>
        </w:rPr>
      </w:pPr>
      <w:r w:rsidRPr="00B138F3">
        <w:rPr>
          <w:rFonts w:ascii="GHEA Grapalat" w:hAnsi="GHEA Grapalat"/>
        </w:rPr>
        <w:t>Наименование договора (далее — Договор)</w:t>
      </w:r>
      <w:r w:rsidR="00F71F29" w:rsidRPr="00B138F3">
        <w:rPr>
          <w:rFonts w:ascii="GHEA Grapalat" w:hAnsi="GHEA Grapalat"/>
        </w:rPr>
        <w:t xml:space="preserve"> </w:t>
      </w:r>
      <w:r w:rsidR="00196F14" w:rsidRPr="00B138F3">
        <w:rPr>
          <w:rFonts w:ascii="GHEA Grapalat" w:hAnsi="GHEA Grapalat"/>
        </w:rPr>
        <w:t>_</w:t>
      </w:r>
      <w:r w:rsidR="00F71F29" w:rsidRPr="00B138F3">
        <w:rPr>
          <w:rFonts w:ascii="GHEA Grapalat" w:hAnsi="GHEA Grapalat"/>
        </w:rPr>
        <w:t>_______</w:t>
      </w:r>
      <w:r w:rsidR="00196F14" w:rsidRPr="00B138F3">
        <w:rPr>
          <w:rFonts w:ascii="GHEA Grapalat" w:hAnsi="GHEA Grapalat"/>
        </w:rPr>
        <w:t>_</w:t>
      </w:r>
      <w:r w:rsidR="00F71F29" w:rsidRPr="00B138F3">
        <w:rPr>
          <w:rFonts w:ascii="GHEA Grapalat" w:hAnsi="GHEA Grapalat"/>
        </w:rPr>
        <w:t>__</w:t>
      </w:r>
      <w:r w:rsidR="00196F14" w:rsidRPr="00B138F3">
        <w:rPr>
          <w:rFonts w:ascii="GHEA Grapalat" w:hAnsi="GHEA Grapalat"/>
        </w:rPr>
        <w:t>_____</w:t>
      </w:r>
      <w:r w:rsidRPr="00B138F3">
        <w:rPr>
          <w:rFonts w:ascii="GHEA Grapalat" w:hAnsi="GHEA Grapalat"/>
        </w:rPr>
        <w:t>__________________</w:t>
      </w:r>
    </w:p>
    <w:p w:rsidR="0038400D" w:rsidRPr="00B138F3" w:rsidRDefault="0038400D" w:rsidP="00B46D58">
      <w:pPr>
        <w:pStyle w:val="af4"/>
        <w:widowControl w:val="0"/>
        <w:spacing w:before="0" w:beforeAutospacing="0" w:after="160" w:afterAutospacing="0"/>
        <w:rPr>
          <w:rFonts w:ascii="GHEA Grapalat" w:hAnsi="GHEA Grapalat"/>
        </w:rPr>
      </w:pPr>
      <w:r w:rsidRPr="00B138F3">
        <w:rPr>
          <w:rFonts w:ascii="GHEA Grapalat" w:hAnsi="GHEA Grapalat"/>
        </w:rPr>
        <w:t>Дата заключения Договора "___</w:t>
      </w:r>
      <w:r w:rsidR="00196F14" w:rsidRPr="00B138F3">
        <w:rPr>
          <w:rFonts w:ascii="GHEA Grapalat" w:hAnsi="GHEA Grapalat"/>
        </w:rPr>
        <w:t>___</w:t>
      </w:r>
      <w:r w:rsidR="00F71F29" w:rsidRPr="00B138F3">
        <w:rPr>
          <w:rFonts w:ascii="GHEA Grapalat" w:hAnsi="GHEA Grapalat"/>
        </w:rPr>
        <w:t>___</w:t>
      </w:r>
      <w:r w:rsidRPr="00B138F3">
        <w:rPr>
          <w:rFonts w:ascii="GHEA Grapalat" w:hAnsi="GHEA Grapalat"/>
        </w:rPr>
        <w:t>_" "______</w:t>
      </w:r>
      <w:r w:rsidR="00196F14" w:rsidRPr="00B138F3">
        <w:rPr>
          <w:rFonts w:ascii="GHEA Grapalat" w:hAnsi="GHEA Grapalat"/>
        </w:rPr>
        <w:t>_______</w:t>
      </w:r>
      <w:r w:rsidRPr="00B138F3">
        <w:rPr>
          <w:rFonts w:ascii="GHEA Grapalat" w:hAnsi="GHEA Grapalat"/>
        </w:rPr>
        <w:t xml:space="preserve">__________" 20 </w:t>
      </w:r>
      <w:r w:rsidR="00196F14" w:rsidRPr="00B138F3">
        <w:rPr>
          <w:rFonts w:ascii="GHEA Grapalat" w:hAnsi="GHEA Grapalat"/>
        </w:rPr>
        <w:t>___</w:t>
      </w:r>
      <w:r w:rsidR="00F71F29" w:rsidRPr="00B138F3">
        <w:rPr>
          <w:rFonts w:ascii="GHEA Grapalat" w:hAnsi="GHEA Grapalat"/>
        </w:rPr>
        <w:t>___</w:t>
      </w:r>
      <w:r w:rsidRPr="00B138F3">
        <w:rPr>
          <w:rFonts w:ascii="GHEA Grapalat" w:hAnsi="GHEA Grapalat"/>
        </w:rPr>
        <w:t xml:space="preserve"> г.</w:t>
      </w:r>
    </w:p>
    <w:p w:rsidR="0038400D" w:rsidRPr="00B138F3" w:rsidRDefault="0038400D" w:rsidP="00B46D58">
      <w:pPr>
        <w:pStyle w:val="af4"/>
        <w:widowControl w:val="0"/>
        <w:spacing w:before="0" w:beforeAutospacing="0" w:after="160" w:afterAutospacing="0"/>
        <w:rPr>
          <w:rFonts w:ascii="GHEA Grapalat" w:hAnsi="GHEA Grapalat"/>
        </w:rPr>
      </w:pPr>
      <w:r w:rsidRPr="00B138F3">
        <w:rPr>
          <w:rFonts w:ascii="GHEA Grapalat" w:hAnsi="GHEA Grapalat"/>
        </w:rPr>
        <w:t>Номер Договора ____</w:t>
      </w:r>
      <w:r w:rsidR="00196F14" w:rsidRPr="00B138F3">
        <w:rPr>
          <w:rFonts w:ascii="GHEA Grapalat" w:hAnsi="GHEA Grapalat"/>
        </w:rPr>
        <w:t>_____________</w:t>
      </w:r>
      <w:r w:rsidR="00F71F29" w:rsidRPr="00B138F3">
        <w:rPr>
          <w:rFonts w:ascii="GHEA Grapalat" w:hAnsi="GHEA Grapalat"/>
        </w:rPr>
        <w:t>___________________________________</w:t>
      </w:r>
      <w:r w:rsidRPr="00B138F3">
        <w:rPr>
          <w:rFonts w:ascii="GHEA Grapalat" w:hAnsi="GHEA Grapalat"/>
        </w:rPr>
        <w:t>______</w:t>
      </w:r>
    </w:p>
    <w:p w:rsidR="00AB4EAB" w:rsidRPr="00B138F3" w:rsidRDefault="0038400D" w:rsidP="00B46D58">
      <w:pPr>
        <w:widowControl w:val="0"/>
        <w:tabs>
          <w:tab w:val="left" w:pos="5954"/>
          <w:tab w:val="left" w:pos="6663"/>
          <w:tab w:val="left" w:pos="7513"/>
        </w:tabs>
        <w:spacing w:after="160"/>
        <w:jc w:val="both"/>
        <w:rPr>
          <w:rFonts w:ascii="GHEA Grapalat" w:hAnsi="GHEA Grapalat"/>
        </w:rPr>
      </w:pPr>
      <w:r w:rsidRPr="00B138F3">
        <w:rPr>
          <w:rFonts w:ascii="GHEA Grapalat" w:hAnsi="GHEA Grapalat"/>
        </w:rPr>
        <w:t>Заказчик и сторона Договора, принимая за основание относящийся к исполнению договора счет-фактуру N __</w:t>
      </w:r>
      <w:r w:rsidR="00F71F29" w:rsidRPr="00B138F3">
        <w:rPr>
          <w:rFonts w:ascii="GHEA Grapalat" w:hAnsi="GHEA Grapalat"/>
        </w:rPr>
        <w:t>_____</w:t>
      </w:r>
      <w:proofErr w:type="gramStart"/>
      <w:r w:rsidRPr="00B138F3">
        <w:rPr>
          <w:rFonts w:ascii="GHEA Grapalat" w:hAnsi="GHEA Grapalat"/>
        </w:rPr>
        <w:t>_ ,</w:t>
      </w:r>
      <w:proofErr w:type="gramEnd"/>
      <w:r w:rsidRPr="00B138F3">
        <w:rPr>
          <w:rFonts w:ascii="GHEA Grapalat" w:hAnsi="GHEA Grapalat"/>
        </w:rPr>
        <w:t xml:space="preserve"> выписанный "</w:t>
      </w:r>
      <w:r w:rsidR="00D52566" w:rsidRPr="00B138F3">
        <w:rPr>
          <w:rFonts w:ascii="GHEA Grapalat" w:hAnsi="GHEA Grapalat"/>
        </w:rPr>
        <w:tab/>
      </w:r>
      <w:r w:rsidRPr="00B138F3">
        <w:rPr>
          <w:rFonts w:ascii="GHEA Grapalat" w:hAnsi="GHEA Grapalat"/>
        </w:rPr>
        <w:t>"</w:t>
      </w:r>
      <w:r w:rsidR="00AA7117" w:rsidRPr="00B138F3">
        <w:rPr>
          <w:rFonts w:ascii="GHEA Grapalat" w:hAnsi="GHEA Grapalat"/>
        </w:rPr>
        <w:t xml:space="preserve"> </w:t>
      </w:r>
      <w:r w:rsidRPr="00B138F3">
        <w:rPr>
          <w:rFonts w:ascii="GHEA Grapalat" w:hAnsi="GHEA Grapalat"/>
        </w:rPr>
        <w:t>"</w:t>
      </w:r>
      <w:r w:rsidR="00D52566" w:rsidRPr="00B138F3">
        <w:rPr>
          <w:rFonts w:ascii="GHEA Grapalat" w:hAnsi="GHEA Grapalat"/>
        </w:rPr>
        <w:tab/>
      </w:r>
      <w:r w:rsidR="00AB4EAB" w:rsidRPr="00B138F3">
        <w:rPr>
          <w:rFonts w:ascii="GHEA Grapalat" w:hAnsi="GHEA Grapalat"/>
        </w:rPr>
        <w:t>"</w:t>
      </w:r>
      <w:r w:rsidRPr="00B138F3">
        <w:rPr>
          <w:rFonts w:ascii="GHEA Grapalat" w:hAnsi="GHEA Grapalat"/>
        </w:rPr>
        <w:t xml:space="preserve"> 20</w:t>
      </w:r>
      <w:r w:rsidR="00D52566" w:rsidRPr="00B138F3">
        <w:rPr>
          <w:rFonts w:ascii="GHEA Grapalat" w:hAnsi="GHEA Grapalat"/>
        </w:rPr>
        <w:tab/>
      </w:r>
      <w:r w:rsidRPr="00B138F3">
        <w:rPr>
          <w:rFonts w:ascii="GHEA Grapalat" w:hAnsi="GHEA Grapalat"/>
        </w:rPr>
        <w:t>г., составили настоящий акт о следующем:</w:t>
      </w:r>
      <w:r w:rsidR="00AB4EAB" w:rsidRPr="00B138F3">
        <w:rPr>
          <w:rFonts w:ascii="GHEA Grapalat" w:hAnsi="GHEA Grapalat"/>
        </w:rPr>
        <w:br w:type="page"/>
      </w:r>
    </w:p>
    <w:p w:rsidR="0038400D" w:rsidRPr="00B138F3" w:rsidRDefault="0038400D" w:rsidP="00B46D58">
      <w:pPr>
        <w:widowControl w:val="0"/>
        <w:spacing w:after="160"/>
        <w:ind w:firstLine="567"/>
        <w:jc w:val="both"/>
        <w:rPr>
          <w:rFonts w:ascii="GHEA Grapalat" w:hAnsi="GHEA Grapalat"/>
          <w:iCs/>
        </w:rPr>
      </w:pPr>
      <w:r w:rsidRPr="00B138F3">
        <w:rPr>
          <w:rFonts w:ascii="GHEA Grapalat" w:hAnsi="GHEA Grapalat"/>
        </w:rPr>
        <w:lastRenderedPageBreak/>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B138F3" w:rsidRPr="00B138F3" w:rsidTr="00AB4EAB">
        <w:trPr>
          <w:jc w:val="center"/>
        </w:trPr>
        <w:tc>
          <w:tcPr>
            <w:tcW w:w="442" w:type="dxa"/>
            <w:vMerge w:val="restart"/>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w:t>
            </w:r>
          </w:p>
        </w:tc>
        <w:tc>
          <w:tcPr>
            <w:tcW w:w="10263" w:type="dxa"/>
            <w:gridSpan w:val="8"/>
            <w:shd w:val="clear" w:color="auto" w:fill="auto"/>
            <w:vAlign w:val="center"/>
          </w:tcPr>
          <w:p w:rsidR="0038400D" w:rsidRPr="00B138F3" w:rsidRDefault="0038400D" w:rsidP="00B46D5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sz w:val="16"/>
                <w:szCs w:val="16"/>
              </w:rPr>
            </w:pPr>
            <w:r w:rsidRPr="00B138F3">
              <w:rPr>
                <w:rFonts w:ascii="GHEA Grapalat" w:hAnsi="GHEA Grapalat"/>
                <w:sz w:val="16"/>
                <w:szCs w:val="16"/>
              </w:rPr>
              <w:t>Поставленные товары</w:t>
            </w:r>
          </w:p>
        </w:tc>
      </w:tr>
      <w:tr w:rsidR="00B138F3" w:rsidRPr="00B138F3" w:rsidTr="00AB4EAB">
        <w:trPr>
          <w:jc w:val="center"/>
        </w:trPr>
        <w:tc>
          <w:tcPr>
            <w:tcW w:w="442" w:type="dxa"/>
            <w:vMerge/>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vMerge w:val="restart"/>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наименование</w:t>
            </w:r>
          </w:p>
        </w:tc>
        <w:tc>
          <w:tcPr>
            <w:tcW w:w="1440" w:type="dxa"/>
            <w:vMerge w:val="restart"/>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краткое изложение технической характеристики</w:t>
            </w:r>
          </w:p>
        </w:tc>
        <w:tc>
          <w:tcPr>
            <w:tcW w:w="2575" w:type="dxa"/>
            <w:gridSpan w:val="2"/>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количественный показатель</w:t>
            </w:r>
          </w:p>
        </w:tc>
        <w:tc>
          <w:tcPr>
            <w:tcW w:w="2693" w:type="dxa"/>
            <w:gridSpan w:val="2"/>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срок исполнения</w:t>
            </w:r>
          </w:p>
        </w:tc>
        <w:tc>
          <w:tcPr>
            <w:tcW w:w="1134" w:type="dxa"/>
            <w:vMerge w:val="restart"/>
            <w:shd w:val="clear" w:color="auto" w:fill="auto"/>
            <w:vAlign w:val="center"/>
          </w:tcPr>
          <w:p w:rsidR="0038400D" w:rsidRPr="00B138F3" w:rsidRDefault="00A20240"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w:t>
            </w:r>
            <w:r w:rsidR="0038400D" w:rsidRPr="00B138F3">
              <w:rPr>
                <w:rFonts w:ascii="GHEA Grapalat" w:hAnsi="GHEA Grapalat"/>
                <w:sz w:val="16"/>
                <w:szCs w:val="16"/>
              </w:rPr>
              <w:t>умма, подлежащая уплате (тыс. драмов)</w:t>
            </w:r>
          </w:p>
        </w:tc>
        <w:tc>
          <w:tcPr>
            <w:tcW w:w="1333" w:type="dxa"/>
            <w:vMerge w:val="restart"/>
            <w:shd w:val="clear" w:color="auto" w:fill="auto"/>
            <w:vAlign w:val="center"/>
          </w:tcPr>
          <w:p w:rsidR="0038400D" w:rsidRPr="00B138F3" w:rsidRDefault="00A20240"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w:t>
            </w:r>
            <w:r w:rsidR="0038400D" w:rsidRPr="00B138F3">
              <w:rPr>
                <w:rFonts w:ascii="GHEA Grapalat" w:hAnsi="GHEA Grapalat"/>
                <w:sz w:val="16"/>
                <w:szCs w:val="16"/>
              </w:rPr>
              <w:t>рок оплаты (по графику оплаты)</w:t>
            </w:r>
          </w:p>
        </w:tc>
      </w:tr>
      <w:tr w:rsidR="00B138F3" w:rsidRPr="00B138F3" w:rsidTr="00AB4EAB">
        <w:trPr>
          <w:trHeight w:val="1105"/>
          <w:jc w:val="center"/>
        </w:trPr>
        <w:tc>
          <w:tcPr>
            <w:tcW w:w="442" w:type="dxa"/>
            <w:vMerge/>
            <w:tcBorders>
              <w:bottom w:val="single" w:sz="4" w:space="0" w:color="auto"/>
            </w:tcBorders>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vMerge/>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40" w:type="dxa"/>
            <w:vMerge/>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99" w:type="dxa"/>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418" w:type="dxa"/>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134" w:type="dxa"/>
            <w:vMerge/>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333" w:type="dxa"/>
            <w:vMerge/>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r>
      <w:tr w:rsidR="00B138F3" w:rsidRPr="00B138F3" w:rsidTr="00AB4EAB">
        <w:trPr>
          <w:jc w:val="center"/>
        </w:trPr>
        <w:tc>
          <w:tcPr>
            <w:tcW w:w="442"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40"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99"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76"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18"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75"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134"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333"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r>
      <w:tr w:rsidR="0038400D" w:rsidRPr="00B138F3" w:rsidTr="00AB4EAB">
        <w:trPr>
          <w:jc w:val="center"/>
        </w:trPr>
        <w:tc>
          <w:tcPr>
            <w:tcW w:w="442"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40"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99"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76"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18"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75"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134"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333"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r>
    </w:tbl>
    <w:p w:rsidR="0038400D" w:rsidRPr="00B138F3" w:rsidRDefault="0038400D" w:rsidP="00B46D58">
      <w:pPr>
        <w:widowControl w:val="0"/>
        <w:spacing w:after="160"/>
        <w:ind w:firstLine="375"/>
        <w:jc w:val="both"/>
        <w:rPr>
          <w:rFonts w:ascii="GHEA Grapalat" w:hAnsi="GHEA Grapalat" w:cs="Arial"/>
          <w:iCs/>
          <w:lang w:val="en-US"/>
        </w:rPr>
      </w:pPr>
    </w:p>
    <w:p w:rsidR="0038400D" w:rsidRPr="00B138F3" w:rsidRDefault="0038400D" w:rsidP="00B46D58">
      <w:pPr>
        <w:widowControl w:val="0"/>
        <w:spacing w:after="160"/>
        <w:ind w:firstLine="567"/>
        <w:jc w:val="both"/>
        <w:rPr>
          <w:rFonts w:ascii="GHEA Grapalat" w:hAnsi="GHEA Grapalat"/>
          <w:iCs/>
          <w:snapToGrid w:val="0"/>
        </w:rPr>
      </w:pPr>
      <w:r w:rsidRPr="00B138F3">
        <w:rPr>
          <w:rFonts w:ascii="GHEA Grapalat" w:hAnsi="GHEA Grapalat"/>
          <w:snapToGrid w:val="0"/>
        </w:rPr>
        <w:t xml:space="preserve">Счет-фактура и положительное заключение, послужившие основанием для подтверждения в двустороннем порядке настоящего </w:t>
      </w:r>
      <w:proofErr w:type="gramStart"/>
      <w:r w:rsidRPr="00B138F3">
        <w:rPr>
          <w:rFonts w:ascii="GHEA Grapalat" w:hAnsi="GHEA Grapalat"/>
          <w:snapToGrid w:val="0"/>
        </w:rPr>
        <w:t>Акта,</w:t>
      </w:r>
      <w:r w:rsidRPr="00B138F3">
        <w:rPr>
          <w:rFonts w:ascii="GHEA Grapalat" w:hAnsi="GHEA Grapalat"/>
        </w:rPr>
        <w:t>являются</w:t>
      </w:r>
      <w:proofErr w:type="gramEnd"/>
      <w:r w:rsidRPr="00B138F3">
        <w:rPr>
          <w:rFonts w:ascii="GHEA Grapalat" w:hAnsi="GHEA Grapalat"/>
        </w:rPr>
        <w:t xml:space="preserve"> составляющей частью настоящего Акта и прилагаются.</w:t>
      </w:r>
    </w:p>
    <w:p w:rsidR="0038400D" w:rsidRPr="00B138F3" w:rsidRDefault="0038400D" w:rsidP="00B46D58">
      <w:pPr>
        <w:widowControl w:val="0"/>
        <w:spacing w:after="160"/>
        <w:ind w:firstLine="375"/>
        <w:jc w:val="both"/>
        <w:rPr>
          <w:rFonts w:ascii="GHEA Grapalat" w:hAnsi="GHEA Grapalat"/>
          <w:iCs/>
          <w:snapToGrid w:val="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138F3" w:rsidRPr="00B138F3" w:rsidTr="007A2020">
        <w:trPr>
          <w:trHeight w:val="266"/>
          <w:tblCellSpacing w:w="7" w:type="dxa"/>
          <w:jc w:val="center"/>
        </w:trPr>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 xml:space="preserve">Товар передал </w:t>
            </w:r>
          </w:p>
        </w:tc>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Товар принят</w:t>
            </w:r>
          </w:p>
        </w:tc>
      </w:tr>
      <w:tr w:rsidR="00B138F3" w:rsidRPr="00B138F3" w:rsidTr="007A2020">
        <w:trPr>
          <w:trHeight w:val="473"/>
          <w:tblCellSpacing w:w="7" w:type="dxa"/>
          <w:jc w:val="center"/>
        </w:trPr>
        <w:tc>
          <w:tcPr>
            <w:tcW w:w="0" w:type="auto"/>
            <w:vAlign w:val="center"/>
          </w:tcPr>
          <w:p w:rsidR="0038400D" w:rsidRPr="00B138F3" w:rsidRDefault="0038400D" w:rsidP="00B46D58">
            <w:pPr>
              <w:widowControl w:val="0"/>
              <w:jc w:val="center"/>
              <w:rPr>
                <w:rFonts w:ascii="GHEA Grapalat" w:hAnsi="GHEA Grapalat"/>
                <w:iCs/>
              </w:rPr>
            </w:pPr>
            <w:r w:rsidRPr="00B138F3">
              <w:rPr>
                <w:rFonts w:ascii="GHEA Grapalat" w:hAnsi="GHEA Grapalat"/>
              </w:rPr>
              <w:t>____________</w:t>
            </w:r>
            <w:r w:rsidR="00196F14" w:rsidRPr="00B138F3">
              <w:rPr>
                <w:rFonts w:ascii="GHEA Grapalat" w:hAnsi="GHEA Grapalat"/>
              </w:rPr>
              <w:t>________</w:t>
            </w:r>
            <w:r w:rsidRPr="00B138F3">
              <w:rPr>
                <w:rFonts w:ascii="GHEA Grapalat" w:hAnsi="GHEA Grapalat"/>
              </w:rPr>
              <w:t xml:space="preserve">___ </w:t>
            </w:r>
          </w:p>
          <w:p w:rsidR="0038400D" w:rsidRPr="00B138F3" w:rsidRDefault="0038400D" w:rsidP="00B46D58">
            <w:pPr>
              <w:widowControl w:val="0"/>
              <w:spacing w:after="160"/>
              <w:jc w:val="center"/>
              <w:rPr>
                <w:rFonts w:ascii="GHEA Grapalat" w:hAnsi="GHEA Grapalat"/>
                <w:iCs/>
                <w:vertAlign w:val="superscript"/>
                <w:lang w:val="en-US"/>
              </w:rPr>
            </w:pPr>
            <w:r w:rsidRPr="00B138F3">
              <w:rPr>
                <w:rFonts w:ascii="GHEA Grapalat" w:hAnsi="GHEA Grapalat"/>
                <w:vertAlign w:val="superscript"/>
              </w:rPr>
              <w:t xml:space="preserve">подпись </w:t>
            </w:r>
          </w:p>
        </w:tc>
        <w:tc>
          <w:tcPr>
            <w:tcW w:w="0" w:type="auto"/>
            <w:vAlign w:val="center"/>
          </w:tcPr>
          <w:p w:rsidR="0038400D" w:rsidRPr="00B138F3" w:rsidRDefault="00196F14" w:rsidP="00B46D58">
            <w:pPr>
              <w:widowControl w:val="0"/>
              <w:jc w:val="center"/>
              <w:rPr>
                <w:rFonts w:ascii="GHEA Grapalat" w:hAnsi="GHEA Grapalat"/>
                <w:iCs/>
              </w:rPr>
            </w:pPr>
            <w:r w:rsidRPr="00B138F3">
              <w:rPr>
                <w:rFonts w:ascii="GHEA Grapalat" w:hAnsi="GHEA Grapalat"/>
              </w:rPr>
              <w:t>_____</w:t>
            </w:r>
            <w:r w:rsidR="0038400D" w:rsidRPr="00B138F3">
              <w:rPr>
                <w:rFonts w:ascii="GHEA Grapalat" w:hAnsi="GHEA Grapalat"/>
              </w:rPr>
              <w:t>__________________</w:t>
            </w:r>
          </w:p>
          <w:p w:rsidR="0038400D" w:rsidRPr="00B138F3" w:rsidRDefault="0038400D" w:rsidP="00B46D58">
            <w:pPr>
              <w:widowControl w:val="0"/>
              <w:spacing w:after="160"/>
              <w:jc w:val="center"/>
              <w:rPr>
                <w:rFonts w:ascii="GHEA Grapalat" w:hAnsi="GHEA Grapalat"/>
                <w:iCs/>
                <w:vertAlign w:val="superscript"/>
              </w:rPr>
            </w:pPr>
            <w:r w:rsidRPr="00B138F3">
              <w:rPr>
                <w:rFonts w:ascii="GHEA Grapalat" w:hAnsi="GHEA Grapalat"/>
                <w:vertAlign w:val="superscript"/>
              </w:rPr>
              <w:t xml:space="preserve">подпись </w:t>
            </w:r>
          </w:p>
        </w:tc>
      </w:tr>
      <w:tr w:rsidR="00B138F3" w:rsidRPr="00B138F3" w:rsidTr="007A2020">
        <w:trPr>
          <w:trHeight w:val="503"/>
          <w:tblCellSpacing w:w="7" w:type="dxa"/>
          <w:jc w:val="center"/>
        </w:trPr>
        <w:tc>
          <w:tcPr>
            <w:tcW w:w="0" w:type="auto"/>
            <w:vAlign w:val="center"/>
          </w:tcPr>
          <w:p w:rsidR="0038400D" w:rsidRPr="00B138F3" w:rsidRDefault="00196F14" w:rsidP="00B46D58">
            <w:pPr>
              <w:widowControl w:val="0"/>
              <w:jc w:val="center"/>
              <w:rPr>
                <w:rFonts w:ascii="GHEA Grapalat" w:hAnsi="GHEA Grapalat"/>
                <w:iCs/>
              </w:rPr>
            </w:pPr>
            <w:r w:rsidRPr="00B138F3">
              <w:rPr>
                <w:rFonts w:ascii="GHEA Grapalat" w:hAnsi="GHEA Grapalat"/>
              </w:rPr>
              <w:t>_____________________</w:t>
            </w:r>
            <w:r w:rsidR="0038400D" w:rsidRPr="00B138F3">
              <w:rPr>
                <w:rFonts w:ascii="GHEA Grapalat" w:hAnsi="GHEA Grapalat"/>
              </w:rPr>
              <w:t xml:space="preserve">_ </w:t>
            </w:r>
          </w:p>
          <w:p w:rsidR="0038400D" w:rsidRPr="00B138F3" w:rsidRDefault="0038400D" w:rsidP="00B46D58">
            <w:pPr>
              <w:widowControl w:val="0"/>
              <w:spacing w:after="160"/>
              <w:jc w:val="center"/>
              <w:rPr>
                <w:rFonts w:ascii="GHEA Grapalat" w:hAnsi="GHEA Grapalat"/>
                <w:iCs/>
                <w:vertAlign w:val="superscript"/>
                <w:lang w:val="en-US"/>
              </w:rPr>
            </w:pPr>
            <w:r w:rsidRPr="00B138F3">
              <w:rPr>
                <w:rFonts w:ascii="GHEA Grapalat" w:hAnsi="GHEA Grapalat"/>
                <w:vertAlign w:val="superscript"/>
              </w:rPr>
              <w:t>фамилия, имя</w:t>
            </w:r>
          </w:p>
        </w:tc>
        <w:tc>
          <w:tcPr>
            <w:tcW w:w="0" w:type="auto"/>
            <w:vAlign w:val="center"/>
          </w:tcPr>
          <w:p w:rsidR="0038400D" w:rsidRPr="00B138F3" w:rsidRDefault="00196F14" w:rsidP="00B46D58">
            <w:pPr>
              <w:widowControl w:val="0"/>
              <w:jc w:val="center"/>
              <w:rPr>
                <w:rFonts w:ascii="GHEA Grapalat" w:hAnsi="GHEA Grapalat"/>
                <w:iCs/>
              </w:rPr>
            </w:pPr>
            <w:r w:rsidRPr="00B138F3">
              <w:rPr>
                <w:rFonts w:ascii="GHEA Grapalat" w:hAnsi="GHEA Grapalat"/>
              </w:rPr>
              <w:t>____</w:t>
            </w:r>
            <w:r w:rsidR="0038400D" w:rsidRPr="00B138F3">
              <w:rPr>
                <w:rFonts w:ascii="GHEA Grapalat" w:hAnsi="GHEA Grapalat"/>
              </w:rPr>
              <w:t>___________________</w:t>
            </w:r>
          </w:p>
          <w:p w:rsidR="0038400D" w:rsidRPr="00B138F3" w:rsidRDefault="0038400D" w:rsidP="00B46D58">
            <w:pPr>
              <w:widowControl w:val="0"/>
              <w:spacing w:after="160"/>
              <w:jc w:val="center"/>
              <w:rPr>
                <w:rFonts w:ascii="GHEA Grapalat" w:hAnsi="GHEA Grapalat"/>
                <w:iCs/>
                <w:vertAlign w:val="superscript"/>
              </w:rPr>
            </w:pPr>
            <w:r w:rsidRPr="00B138F3">
              <w:rPr>
                <w:rFonts w:ascii="GHEA Grapalat" w:hAnsi="GHEA Grapalat"/>
                <w:vertAlign w:val="superscript"/>
              </w:rPr>
              <w:t>фамилия, имя</w:t>
            </w:r>
          </w:p>
        </w:tc>
      </w:tr>
      <w:tr w:rsidR="00B138F3" w:rsidRPr="00B138F3" w:rsidTr="007A2020">
        <w:trPr>
          <w:trHeight w:val="281"/>
          <w:tblCellSpacing w:w="7" w:type="dxa"/>
          <w:jc w:val="center"/>
        </w:trPr>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М. П.</w:t>
            </w:r>
          </w:p>
        </w:tc>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М. П.</w:t>
            </w:r>
          </w:p>
        </w:tc>
      </w:tr>
    </w:tbl>
    <w:p w:rsidR="00196F14" w:rsidRPr="00B138F3" w:rsidRDefault="00196F14" w:rsidP="00B46D58">
      <w:pPr>
        <w:widowControl w:val="0"/>
        <w:spacing w:after="160"/>
        <w:jc w:val="right"/>
        <w:rPr>
          <w:rFonts w:ascii="GHEA Grapalat" w:hAnsi="GHEA Grapalat" w:cs="Sylfaen"/>
          <w:b/>
        </w:rPr>
      </w:pPr>
    </w:p>
    <w:p w:rsidR="00196F14" w:rsidRPr="00B138F3" w:rsidRDefault="00196F14" w:rsidP="00B46D58">
      <w:pPr>
        <w:rPr>
          <w:rFonts w:ascii="GHEA Grapalat" w:hAnsi="GHEA Grapalat" w:cs="Sylfaen"/>
          <w:b/>
        </w:rPr>
      </w:pPr>
      <w:r w:rsidRPr="00B138F3">
        <w:rPr>
          <w:rFonts w:ascii="GHEA Grapalat" w:hAnsi="GHEA Grapalat" w:cs="Sylfaen"/>
          <w:b/>
        </w:rPr>
        <w:br w:type="page"/>
      </w:r>
    </w:p>
    <w:p w:rsidR="00071D1C" w:rsidRPr="00B138F3" w:rsidRDefault="00071D1C" w:rsidP="00B46D58">
      <w:pPr>
        <w:widowControl w:val="0"/>
        <w:spacing w:after="160"/>
        <w:jc w:val="right"/>
        <w:rPr>
          <w:rFonts w:ascii="GHEA Grapalat" w:hAnsi="GHEA Grapalat" w:cs="Sylfaen"/>
          <w:i/>
        </w:rPr>
      </w:pPr>
      <w:r w:rsidRPr="00B138F3">
        <w:rPr>
          <w:rFonts w:ascii="GHEA Grapalat" w:hAnsi="GHEA Grapalat"/>
          <w:i/>
        </w:rPr>
        <w:lastRenderedPageBreak/>
        <w:t>Приложение № 3.1</w:t>
      </w:r>
    </w:p>
    <w:p w:rsidR="00341A74" w:rsidRPr="00B138F3" w:rsidRDefault="00341A74" w:rsidP="00B46D58">
      <w:pPr>
        <w:widowControl w:val="0"/>
        <w:spacing w:after="160"/>
        <w:jc w:val="right"/>
        <w:rPr>
          <w:rFonts w:ascii="GHEA Grapalat" w:hAnsi="GHEA Grapalat" w:cs="Sylfaen"/>
          <w:i/>
        </w:rPr>
      </w:pPr>
      <w:r w:rsidRPr="00B138F3">
        <w:rPr>
          <w:rFonts w:ascii="GHEA Grapalat" w:hAnsi="GHEA Grapalat"/>
          <w:i/>
        </w:rPr>
        <w:t xml:space="preserve">к Договору под кодом </w:t>
      </w:r>
      <w:r w:rsidR="00196F14" w:rsidRPr="00B138F3">
        <w:rPr>
          <w:rFonts w:ascii="GHEA Grapalat" w:hAnsi="GHEA Grapalat" w:cs="Sylfaen"/>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AA7117" w:rsidRPr="00B138F3">
        <w:rPr>
          <w:rFonts w:ascii="GHEA Grapalat" w:hAnsi="GHEA Grapalat"/>
          <w:i/>
        </w:rPr>
        <w:t xml:space="preserve"> </w:t>
      </w:r>
      <w:r w:rsidR="00D52566" w:rsidRPr="00B138F3">
        <w:rPr>
          <w:rFonts w:ascii="GHEA Grapalat" w:hAnsi="GHEA Grapalat"/>
          <w:i/>
        </w:rPr>
        <w:tab/>
      </w:r>
      <w:r w:rsidRPr="00B138F3">
        <w:rPr>
          <w:rFonts w:ascii="GHEA Grapalat" w:hAnsi="GHEA Grapalat"/>
          <w:i/>
        </w:rPr>
        <w:t>20</w:t>
      </w:r>
      <w:r w:rsidR="00AA7117" w:rsidRPr="00B138F3">
        <w:rPr>
          <w:rFonts w:ascii="GHEA Grapalat" w:hAnsi="GHEA Grapalat"/>
          <w:i/>
        </w:rPr>
        <w:t xml:space="preserve"> </w:t>
      </w:r>
      <w:r w:rsidR="00D52566" w:rsidRPr="00B138F3">
        <w:rPr>
          <w:rFonts w:ascii="GHEA Grapalat" w:hAnsi="GHEA Grapalat"/>
          <w:i/>
        </w:rPr>
        <w:tab/>
      </w:r>
      <w:r w:rsidRPr="00B138F3">
        <w:rPr>
          <w:rFonts w:ascii="GHEA Grapalat" w:hAnsi="GHEA Grapalat"/>
          <w:i/>
        </w:rPr>
        <w:t>г.</w:t>
      </w:r>
    </w:p>
    <w:p w:rsidR="00071D1C" w:rsidRPr="00B138F3" w:rsidRDefault="00071D1C" w:rsidP="00B46D58">
      <w:pPr>
        <w:widowControl w:val="0"/>
        <w:tabs>
          <w:tab w:val="left" w:pos="360"/>
          <w:tab w:val="left" w:pos="540"/>
        </w:tabs>
        <w:spacing w:after="160"/>
        <w:jc w:val="center"/>
        <w:rPr>
          <w:rFonts w:ascii="GHEA Grapalat" w:hAnsi="GHEA Grapalat" w:cs="Sylfaen"/>
          <w:b/>
          <w:bCs/>
        </w:rPr>
      </w:pPr>
    </w:p>
    <w:p w:rsidR="00071D1C" w:rsidRPr="00B138F3" w:rsidRDefault="00196F14" w:rsidP="00B46D58">
      <w:pPr>
        <w:widowControl w:val="0"/>
        <w:spacing w:after="160"/>
        <w:jc w:val="center"/>
        <w:rPr>
          <w:rFonts w:ascii="GHEA Grapalat" w:hAnsi="GHEA Grapalat" w:cs="Sylfaen"/>
          <w:bCs/>
        </w:rPr>
      </w:pPr>
      <w:r w:rsidRPr="00B138F3">
        <w:rPr>
          <w:rFonts w:ascii="GHEA Grapalat" w:hAnsi="GHEA Grapalat"/>
        </w:rPr>
        <w:t>АКТ №———</w:t>
      </w:r>
    </w:p>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rPr>
        <w:t xml:space="preserve">относительно фиксирования факта передачи Покупателю результата договора </w:t>
      </w:r>
    </w:p>
    <w:p w:rsidR="00071D1C" w:rsidRPr="00B138F3" w:rsidRDefault="00071D1C" w:rsidP="00B46D58">
      <w:pPr>
        <w:widowControl w:val="0"/>
        <w:tabs>
          <w:tab w:val="left" w:pos="360"/>
          <w:tab w:val="left" w:pos="540"/>
        </w:tabs>
        <w:spacing w:after="160"/>
        <w:jc w:val="center"/>
        <w:rPr>
          <w:rFonts w:ascii="GHEA Grapalat" w:hAnsi="GHEA Grapalat" w:cs="Sylfaen"/>
        </w:rPr>
      </w:pPr>
    </w:p>
    <w:p w:rsidR="006B3AE3" w:rsidRPr="00B138F3" w:rsidRDefault="006B3AE3" w:rsidP="00B46D58">
      <w:pPr>
        <w:widowControl w:val="0"/>
        <w:ind w:firstLine="567"/>
        <w:jc w:val="both"/>
        <w:rPr>
          <w:rFonts w:ascii="GHEA Grapalat" w:hAnsi="GHEA Grapalat"/>
        </w:rPr>
      </w:pPr>
      <w:r w:rsidRPr="00B138F3">
        <w:rPr>
          <w:rFonts w:ascii="GHEA Grapalat" w:hAnsi="GHEA Grapalat"/>
        </w:rPr>
        <w:t>Настоящим фиксируется, что в рамках договора закупки № ______________,</w:t>
      </w:r>
    </w:p>
    <w:p w:rsidR="006B3AE3" w:rsidRPr="00B138F3" w:rsidRDefault="006B3AE3" w:rsidP="00B46D58">
      <w:pPr>
        <w:widowControl w:val="0"/>
        <w:spacing w:after="120"/>
        <w:ind w:left="7371" w:hanging="141"/>
        <w:jc w:val="both"/>
        <w:rPr>
          <w:rFonts w:ascii="GHEA Grapalat" w:hAnsi="GHEA Grapalat"/>
          <w:sz w:val="16"/>
        </w:rPr>
      </w:pPr>
      <w:r w:rsidRPr="00B138F3">
        <w:rPr>
          <w:rFonts w:ascii="GHEA Grapalat" w:hAnsi="GHEA Grapalat"/>
          <w:sz w:val="16"/>
        </w:rPr>
        <w:t>номер договора</w:t>
      </w:r>
    </w:p>
    <w:p w:rsidR="006B3AE3" w:rsidRPr="00B138F3" w:rsidRDefault="006B3AE3" w:rsidP="00B46D58">
      <w:pPr>
        <w:widowControl w:val="0"/>
        <w:tabs>
          <w:tab w:val="left" w:pos="4480"/>
        </w:tabs>
        <w:jc w:val="both"/>
        <w:rPr>
          <w:rFonts w:ascii="GHEA Grapalat" w:hAnsi="GHEA Grapalat" w:cs="Sylfaen"/>
        </w:rPr>
      </w:pPr>
      <w:r w:rsidRPr="00B138F3">
        <w:rPr>
          <w:rFonts w:ascii="GHEA Grapalat" w:hAnsi="GHEA Grapalat"/>
        </w:rPr>
        <w:t>заключенного __________________ 20</w:t>
      </w:r>
      <w:r w:rsidRPr="00B138F3">
        <w:rPr>
          <w:rFonts w:ascii="GHEA Grapalat" w:hAnsi="GHEA Grapalat"/>
        </w:rPr>
        <w:tab/>
        <w:t>г. между _____________________________</w:t>
      </w:r>
    </w:p>
    <w:p w:rsidR="006B3AE3" w:rsidRPr="00B138F3" w:rsidRDefault="006B3AE3" w:rsidP="00B46D58">
      <w:pPr>
        <w:widowControl w:val="0"/>
        <w:tabs>
          <w:tab w:val="left" w:pos="6379"/>
        </w:tabs>
        <w:spacing w:after="120"/>
        <w:ind w:left="1701" w:right="-360"/>
        <w:jc w:val="both"/>
        <w:rPr>
          <w:rFonts w:ascii="GHEA Grapalat" w:hAnsi="GHEA Grapalat" w:cs="Sylfaen"/>
          <w:sz w:val="8"/>
        </w:rPr>
      </w:pPr>
      <w:r w:rsidRPr="00B138F3">
        <w:rPr>
          <w:rFonts w:ascii="GHEA Grapalat" w:hAnsi="GHEA Grapalat"/>
          <w:sz w:val="16"/>
        </w:rPr>
        <w:t xml:space="preserve">дата заключения договора </w:t>
      </w:r>
      <w:r w:rsidRPr="00B138F3">
        <w:rPr>
          <w:rFonts w:ascii="GHEA Grapalat" w:hAnsi="GHEA Grapalat"/>
          <w:sz w:val="16"/>
        </w:rPr>
        <w:tab/>
        <w:t>наименование Покупателя</w:t>
      </w:r>
    </w:p>
    <w:p w:rsidR="006B3AE3" w:rsidRPr="00B138F3" w:rsidRDefault="006B3AE3" w:rsidP="00B46D58">
      <w:pPr>
        <w:widowControl w:val="0"/>
        <w:tabs>
          <w:tab w:val="left" w:pos="360"/>
          <w:tab w:val="left" w:pos="540"/>
        </w:tabs>
        <w:ind w:right="-2"/>
        <w:jc w:val="both"/>
        <w:rPr>
          <w:rFonts w:ascii="GHEA Grapalat" w:hAnsi="GHEA Grapalat"/>
        </w:rPr>
      </w:pPr>
      <w:r w:rsidRPr="00B138F3">
        <w:rPr>
          <w:rFonts w:ascii="GHEA Grapalat" w:hAnsi="GHEA Grapalat"/>
        </w:rPr>
        <w:t xml:space="preserve">(далее — Покупатель) и ________________________________ (далее — Продавец), </w:t>
      </w:r>
    </w:p>
    <w:p w:rsidR="006B3AE3" w:rsidRPr="00B138F3" w:rsidRDefault="006B3AE3" w:rsidP="00B46D58">
      <w:pPr>
        <w:widowControl w:val="0"/>
        <w:spacing w:after="120"/>
        <w:ind w:left="3544" w:right="-360"/>
        <w:jc w:val="both"/>
        <w:rPr>
          <w:rFonts w:ascii="GHEA Grapalat" w:hAnsi="GHEA Grapalat"/>
          <w:sz w:val="16"/>
        </w:rPr>
      </w:pPr>
      <w:r w:rsidRPr="00B138F3">
        <w:rPr>
          <w:rFonts w:ascii="GHEA Grapalat" w:hAnsi="GHEA Grapalat"/>
          <w:sz w:val="16"/>
        </w:rPr>
        <w:t>наименование Продавца</w:t>
      </w:r>
    </w:p>
    <w:p w:rsidR="00071D1C" w:rsidRPr="00B138F3" w:rsidRDefault="006B3AE3" w:rsidP="00B46D58">
      <w:pPr>
        <w:widowControl w:val="0"/>
        <w:tabs>
          <w:tab w:val="left" w:pos="360"/>
          <w:tab w:val="left" w:pos="540"/>
        </w:tabs>
        <w:spacing w:after="160"/>
        <w:jc w:val="both"/>
        <w:rPr>
          <w:rFonts w:ascii="GHEA Grapalat" w:hAnsi="GHEA Grapalat" w:cs="Sylfaen"/>
        </w:rPr>
      </w:pPr>
      <w:r w:rsidRPr="00B138F3">
        <w:rPr>
          <w:rFonts w:ascii="GHEA Grapalat" w:hAnsi="GHEA Grapalat"/>
        </w:rPr>
        <w:t>Продавец _______ 20</w:t>
      </w:r>
      <w:r w:rsidRPr="00B138F3">
        <w:rPr>
          <w:rFonts w:ascii="GHEA Grapalat" w:hAnsi="GHEA Grapalat"/>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138F3" w:rsidRPr="00B138F3" w:rsidTr="007072C5">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B138F3" w:rsidRDefault="00071D1C" w:rsidP="00B46D58">
            <w:pPr>
              <w:widowControl w:val="0"/>
              <w:spacing w:after="120"/>
              <w:jc w:val="center"/>
              <w:rPr>
                <w:rFonts w:ascii="GHEA Grapalat" w:hAnsi="GHEA Grapalat" w:cs="Sylfaen"/>
                <w:bCs/>
                <w:sz w:val="20"/>
                <w:szCs w:val="20"/>
              </w:rPr>
            </w:pPr>
            <w:r w:rsidRPr="00B138F3">
              <w:rPr>
                <w:rFonts w:ascii="GHEA Grapalat" w:hAnsi="GHEA Grapalat"/>
                <w:sz w:val="20"/>
                <w:szCs w:val="20"/>
              </w:rPr>
              <w:t>Товар</w:t>
            </w:r>
          </w:p>
        </w:tc>
      </w:tr>
      <w:tr w:rsidR="00B138F3"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16519F" w:rsidP="00B46D58">
            <w:pPr>
              <w:widowControl w:val="0"/>
              <w:spacing w:after="120"/>
              <w:jc w:val="center"/>
              <w:rPr>
                <w:rFonts w:ascii="GHEA Grapalat" w:hAnsi="GHEA Grapalat"/>
                <w:sz w:val="20"/>
                <w:szCs w:val="20"/>
              </w:rPr>
            </w:pPr>
            <w:r w:rsidRPr="00B138F3">
              <w:rPr>
                <w:rFonts w:ascii="GHEA Grapalat" w:hAnsi="GHEA Grapalat"/>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F494F" w:rsidP="00B46D58">
            <w:pPr>
              <w:widowControl w:val="0"/>
              <w:spacing w:after="120"/>
              <w:jc w:val="center"/>
              <w:rPr>
                <w:rFonts w:ascii="GHEA Grapalat" w:hAnsi="GHEA Grapalat"/>
                <w:sz w:val="20"/>
                <w:szCs w:val="20"/>
              </w:rPr>
            </w:pPr>
            <w:r w:rsidRPr="00B138F3">
              <w:rPr>
                <w:rFonts w:ascii="GHEA Grapalat" w:hAnsi="GHEA Grapalat"/>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F494F" w:rsidP="00B46D58">
            <w:pPr>
              <w:widowControl w:val="0"/>
              <w:spacing w:after="120"/>
              <w:jc w:val="center"/>
              <w:rPr>
                <w:rFonts w:ascii="GHEA Grapalat" w:hAnsi="GHEA Grapalat"/>
                <w:sz w:val="20"/>
                <w:szCs w:val="20"/>
              </w:rPr>
            </w:pPr>
            <w:r w:rsidRPr="00B138F3">
              <w:rPr>
                <w:rFonts w:ascii="GHEA Grapalat" w:hAnsi="GHEA Grapalat"/>
                <w:sz w:val="20"/>
                <w:szCs w:val="20"/>
              </w:rPr>
              <w:t>объем (фактический)</w:t>
            </w:r>
          </w:p>
        </w:tc>
      </w:tr>
      <w:tr w:rsidR="00B138F3"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r>
      <w:tr w:rsidR="00071D1C"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r>
    </w:tbl>
    <w:p w:rsidR="00071D1C" w:rsidRPr="00B138F3" w:rsidRDefault="00071D1C" w:rsidP="00B46D58">
      <w:pPr>
        <w:widowControl w:val="0"/>
        <w:tabs>
          <w:tab w:val="left" w:pos="360"/>
          <w:tab w:val="left" w:pos="540"/>
        </w:tabs>
        <w:spacing w:after="160"/>
        <w:jc w:val="both"/>
        <w:rPr>
          <w:rFonts w:ascii="GHEA Grapalat" w:hAnsi="GHEA Grapalat" w:cs="Sylfaen"/>
        </w:rPr>
      </w:pPr>
    </w:p>
    <w:p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Настоящий акт составлен в 2 экземплярах, каждой из сторон предоставляется по одному экземпляру.</w:t>
      </w:r>
    </w:p>
    <w:p w:rsidR="00B138F3" w:rsidRDefault="00B138F3" w:rsidP="00B138F3">
      <w:pPr>
        <w:rPr>
          <w:rFonts w:ascii="GHEA Grapalat" w:hAnsi="GHEA Grapalat"/>
        </w:rPr>
      </w:pPr>
      <w:r>
        <w:rPr>
          <w:rFonts w:ascii="GHEA Grapalat" w:hAnsi="GHEA Grapalat"/>
        </w:rPr>
        <w:t xml:space="preserve">                                                       </w:t>
      </w:r>
    </w:p>
    <w:p w:rsidR="00071D1C" w:rsidRPr="00B138F3" w:rsidRDefault="00B138F3" w:rsidP="00B138F3">
      <w:pPr>
        <w:rPr>
          <w:rFonts w:ascii="GHEA Grapalat" w:hAnsi="GHEA Grapalat"/>
          <w:lang w:val="en-US"/>
        </w:rPr>
      </w:pPr>
      <w:r>
        <w:rPr>
          <w:rFonts w:ascii="GHEA Grapalat" w:hAnsi="GHEA Grapalat"/>
        </w:rPr>
        <w:t xml:space="preserve">                                                          </w:t>
      </w:r>
      <w:r w:rsidR="00071D1C" w:rsidRPr="00B138F3">
        <w:rPr>
          <w:rFonts w:ascii="GHEA Grapalat" w:hAnsi="GHEA Grapalat"/>
        </w:rPr>
        <w:t>СТОРОНЫ</w:t>
      </w:r>
    </w:p>
    <w:p w:rsidR="007072C5" w:rsidRPr="00B138F3" w:rsidRDefault="007072C5" w:rsidP="00B46D58">
      <w:pPr>
        <w:widowControl w:val="0"/>
        <w:spacing w:after="160"/>
        <w:jc w:val="center"/>
        <w:rPr>
          <w:rFonts w:ascii="GHEA Grapalat" w:hAnsi="GHEA Grapalat" w:cs="Sylfaen"/>
          <w:lang w:val="en-US"/>
        </w:rPr>
      </w:pPr>
    </w:p>
    <w:tbl>
      <w:tblPr>
        <w:tblW w:w="0" w:type="auto"/>
        <w:tblLook w:val="00A0" w:firstRow="1" w:lastRow="0" w:firstColumn="1" w:lastColumn="0" w:noHBand="0" w:noVBand="0"/>
      </w:tblPr>
      <w:tblGrid>
        <w:gridCol w:w="4350"/>
        <w:gridCol w:w="4720"/>
      </w:tblGrid>
      <w:tr w:rsidR="00B138F3" w:rsidRPr="00B138F3" w:rsidTr="007072C5">
        <w:tc>
          <w:tcPr>
            <w:tcW w:w="4450" w:type="dxa"/>
          </w:tcPr>
          <w:p w:rsidR="00071D1C" w:rsidRPr="00B138F3" w:rsidRDefault="00071D1C" w:rsidP="00B46D58">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Передал</w:t>
            </w:r>
          </w:p>
        </w:tc>
        <w:tc>
          <w:tcPr>
            <w:tcW w:w="4836" w:type="dxa"/>
          </w:tcPr>
          <w:p w:rsidR="00071D1C" w:rsidRPr="00B138F3" w:rsidRDefault="00071D1C" w:rsidP="00B46D58">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Принял</w:t>
            </w:r>
          </w:p>
        </w:tc>
      </w:tr>
    </w:tbl>
    <w:p w:rsidR="00071D1C" w:rsidRPr="00B138F3" w:rsidRDefault="00071D1C" w:rsidP="00B46D58">
      <w:pPr>
        <w:widowControl w:val="0"/>
        <w:tabs>
          <w:tab w:val="left" w:pos="360"/>
          <w:tab w:val="left" w:pos="540"/>
        </w:tabs>
        <w:spacing w:after="160"/>
        <w:jc w:val="right"/>
        <w:rPr>
          <w:rFonts w:ascii="GHEA Grapalat" w:hAnsi="GHEA Grapalat" w:cs="Sylfaen"/>
        </w:rPr>
      </w:pPr>
      <w:r w:rsidRPr="00B138F3">
        <w:rPr>
          <w:rFonts w:ascii="GHEA Grapalat" w:hAnsi="GHEA Grapalat"/>
        </w:rPr>
        <w:t>представитель, спроектировавший заявку:</w:t>
      </w:r>
    </w:p>
    <w:p w:rsidR="00071D1C" w:rsidRPr="00B138F3" w:rsidRDefault="00071D1C" w:rsidP="00B46D58">
      <w:pPr>
        <w:widowControl w:val="0"/>
        <w:tabs>
          <w:tab w:val="left" w:pos="360"/>
          <w:tab w:val="left" w:pos="540"/>
        </w:tabs>
        <w:spacing w:after="160"/>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B138F3" w:rsidRPr="00B138F3" w:rsidTr="00E22E51">
        <w:trPr>
          <w:tblCellSpacing w:w="7" w:type="dxa"/>
          <w:jc w:val="center"/>
        </w:trPr>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 xml:space="preserve">___________________________ </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___________________________</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r>
      <w:tr w:rsidR="00B138F3" w:rsidRPr="00B138F3" w:rsidTr="00E22E51">
        <w:trPr>
          <w:tblCellSpacing w:w="7" w:type="dxa"/>
          <w:jc w:val="center"/>
        </w:trPr>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 xml:space="preserve">___________________________ </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___________________________</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r>
    </w:tbl>
    <w:p w:rsidR="00071D1C" w:rsidRDefault="00071D1C" w:rsidP="00B46D58">
      <w:pPr>
        <w:widowControl w:val="0"/>
        <w:spacing w:after="160"/>
        <w:ind w:left="-142" w:firstLine="142"/>
        <w:jc w:val="center"/>
        <w:rPr>
          <w:rFonts w:ascii="GHEA Grapalat" w:hAnsi="GHEA Grapalat" w:cs="Sylfaen"/>
          <w:b/>
        </w:rPr>
      </w:pPr>
    </w:p>
    <w:p w:rsidR="00AA0F9A" w:rsidRPr="00BA20A0" w:rsidRDefault="00296DAD" w:rsidP="00AA0F9A">
      <w:pPr>
        <w:widowControl w:val="0"/>
        <w:jc w:val="right"/>
        <w:rPr>
          <w:rFonts w:ascii="GHEA Grapalat" w:hAnsi="GHEA Grapalat" w:cs="Sylfaen"/>
          <w:i/>
        </w:rPr>
      </w:pPr>
      <w:r>
        <w:rPr>
          <w:rFonts w:ascii="GHEA Grapalat" w:hAnsi="GHEA Grapalat"/>
          <w:i/>
        </w:rPr>
        <w:lastRenderedPageBreak/>
        <w:t>П</w:t>
      </w:r>
      <w:r w:rsidR="00AA0F9A" w:rsidRPr="00BA20A0">
        <w:rPr>
          <w:rFonts w:ascii="GHEA Grapalat" w:hAnsi="GHEA Grapalat"/>
          <w:i/>
        </w:rPr>
        <w:t>иложение № 4</w:t>
      </w:r>
    </w:p>
    <w:p w:rsidR="00AA0F9A" w:rsidRPr="00BA20A0" w:rsidRDefault="00AA0F9A" w:rsidP="00AA0F9A">
      <w:pPr>
        <w:widowControl w:val="0"/>
        <w:jc w:val="right"/>
        <w:rPr>
          <w:rFonts w:ascii="GHEA Grapalat" w:hAnsi="GHEA Grapalat" w:cs="Sylfaen"/>
          <w:i/>
        </w:rPr>
      </w:pPr>
      <w:r w:rsidRPr="00BA20A0">
        <w:rPr>
          <w:rFonts w:ascii="GHEA Grapalat" w:hAnsi="GHEA Grapalat"/>
          <w:i/>
        </w:rPr>
        <w:t>к Договору под кодом</w:t>
      </w:r>
      <w:r w:rsidRPr="00BA20A0">
        <w:rPr>
          <w:rFonts w:ascii="GHEA Grapalat" w:hAnsi="GHEA Grapalat"/>
          <w:i/>
          <w:lang w:val="hy-AM"/>
        </w:rPr>
        <w:t xml:space="preserve"> </w:t>
      </w:r>
      <w:proofErr w:type="gramStart"/>
      <w:r w:rsidRPr="00BA20A0">
        <w:rPr>
          <w:rFonts w:ascii="GHEA Grapalat" w:hAnsi="GHEA Grapalat"/>
          <w:i/>
          <w:lang w:val="hy-AM"/>
        </w:rPr>
        <w:t xml:space="preserve">«  </w:t>
      </w:r>
      <w:proofErr w:type="gramEnd"/>
      <w:r w:rsidRPr="00BA20A0">
        <w:rPr>
          <w:rFonts w:ascii="GHEA Grapalat" w:hAnsi="GHEA Grapalat"/>
          <w:i/>
          <w:lang w:val="hy-AM"/>
        </w:rPr>
        <w:t xml:space="preserve">    »</w:t>
      </w:r>
      <w:r w:rsidRPr="00BA20A0">
        <w:rPr>
          <w:rFonts w:ascii="GHEA Grapalat" w:hAnsi="GHEA Grapalat"/>
          <w:i/>
        </w:rPr>
        <w:t xml:space="preserve"> </w:t>
      </w:r>
      <w:r w:rsidRPr="00BA20A0">
        <w:rPr>
          <w:rFonts w:ascii="GHEA Grapalat" w:hAnsi="GHEA Grapalat" w:cs="Sylfaen"/>
          <w:i/>
        </w:rPr>
        <w:br/>
      </w:r>
      <w:r w:rsidRPr="00BA20A0">
        <w:rPr>
          <w:rFonts w:ascii="GHEA Grapalat" w:hAnsi="GHEA Grapalat"/>
          <w:i/>
        </w:rPr>
        <w:t>заключенному "</w:t>
      </w:r>
      <w:r w:rsidRPr="00BA20A0">
        <w:rPr>
          <w:rFonts w:ascii="GHEA Grapalat" w:hAnsi="GHEA Grapalat"/>
          <w:i/>
        </w:rPr>
        <w:tab/>
        <w:t xml:space="preserve"> "</w:t>
      </w:r>
      <w:r w:rsidRPr="00BA20A0">
        <w:rPr>
          <w:rFonts w:ascii="GHEA Grapalat" w:hAnsi="GHEA Grapalat"/>
          <w:i/>
        </w:rPr>
        <w:tab/>
        <w:t>20</w:t>
      </w:r>
      <w:r w:rsidRPr="00BA20A0">
        <w:rPr>
          <w:rFonts w:ascii="GHEA Grapalat" w:hAnsi="GHEA Grapalat"/>
          <w:i/>
        </w:rPr>
        <w:tab/>
        <w:t xml:space="preserve">  г.</w:t>
      </w:r>
    </w:p>
    <w:p w:rsidR="00AA0F9A" w:rsidRPr="00BA20A0" w:rsidRDefault="00AA0F9A" w:rsidP="00AA0F9A">
      <w:pPr>
        <w:jc w:val="center"/>
        <w:rPr>
          <w:rFonts w:ascii="GHEA Grapalat" w:hAnsi="GHEA Grapalat" w:cs="GHEA Grapalat"/>
        </w:rPr>
      </w:pPr>
    </w:p>
    <w:p w:rsidR="00AA0F9A" w:rsidRPr="00BA20A0" w:rsidRDefault="00AA0F9A" w:rsidP="00AA0F9A">
      <w:pPr>
        <w:jc w:val="center"/>
        <w:rPr>
          <w:rFonts w:ascii="GHEA Grapalat" w:hAnsi="GHEA Grapalat" w:cs="GHEA Grapalat"/>
        </w:rPr>
      </w:pPr>
      <w:r w:rsidRPr="00BA20A0">
        <w:rPr>
          <w:rFonts w:ascii="GHEA Grapalat" w:hAnsi="GHEA Grapalat" w:cs="GHEA Grapalat"/>
        </w:rPr>
        <w:t>УВЕДОМЛЕНИЕ</w:t>
      </w:r>
    </w:p>
    <w:p w:rsidR="00AA0F9A" w:rsidRPr="00BA20A0" w:rsidRDefault="00AA0F9A" w:rsidP="00AA0F9A">
      <w:pPr>
        <w:jc w:val="center"/>
        <w:rPr>
          <w:rFonts w:ascii="GHEA Grapalat" w:hAnsi="GHEA Grapalat" w:cs="GHEA Grapalat"/>
          <w:lang w:val="hy-AM"/>
        </w:rPr>
      </w:pPr>
    </w:p>
    <w:p w:rsidR="00AA0F9A" w:rsidRPr="00BA20A0" w:rsidRDefault="00AA0F9A" w:rsidP="00AA0F9A">
      <w:pPr>
        <w:rPr>
          <w:rFonts w:ascii="GHEA Grapalat" w:hAnsi="GHEA Grapalat" w:cs="Arial"/>
          <w:sz w:val="20"/>
          <w:szCs w:val="20"/>
          <w:lang w:val="es-ES"/>
        </w:rPr>
      </w:pPr>
      <w:r w:rsidRPr="00BA20A0">
        <w:rPr>
          <w:rFonts w:ascii="GHEA Grapalat" w:hAnsi="GHEA Grapalat"/>
          <w:u w:val="single"/>
          <w:lang w:val="es-ES"/>
        </w:rPr>
        <w:t xml:space="preserve">                                                             </w:t>
      </w:r>
      <w:r w:rsidRPr="00BA20A0">
        <w:rPr>
          <w:rFonts w:ascii="GHEA Grapalat" w:hAnsi="GHEA Grapalat"/>
          <w:u w:val="single"/>
          <w:lang w:val="es-ES"/>
        </w:rPr>
        <w:tab/>
      </w:r>
      <w:r w:rsidRPr="00BA20A0">
        <w:rPr>
          <w:rFonts w:ascii="GHEA Grapalat" w:hAnsi="GHEA Grapalat"/>
          <w:u w:val="single"/>
          <w:lang w:val="es-ES"/>
        </w:rPr>
        <w:tab/>
        <w:t xml:space="preserve">       </w:t>
      </w:r>
      <w:r w:rsidRPr="00BA20A0">
        <w:rPr>
          <w:rFonts w:ascii="GHEA Grapalat" w:hAnsi="GHEA Grapalat"/>
          <w:lang w:val="es-ES"/>
        </w:rPr>
        <w:t xml:space="preserve"> </w:t>
      </w:r>
      <w:r w:rsidRPr="00BA20A0">
        <w:rPr>
          <w:rFonts w:ascii="GHEA Grapalat" w:hAnsi="GHEA Grapalat"/>
        </w:rPr>
        <w:t>з</w:t>
      </w:r>
      <w:r w:rsidRPr="00BA20A0">
        <w:rPr>
          <w:rFonts w:ascii="GHEA Grapalat" w:hAnsi="GHEA Grapalat" w:cs="Sylfaen"/>
          <w:sz w:val="20"/>
          <w:szCs w:val="20"/>
        </w:rPr>
        <w:t>аявляет, что</w:t>
      </w:r>
      <w:r w:rsidRPr="00BA20A0">
        <w:rPr>
          <w:rFonts w:ascii="GHEA Grapalat" w:hAnsi="GHEA Grapalat" w:cs="Arial"/>
          <w:sz w:val="20"/>
          <w:szCs w:val="20"/>
        </w:rPr>
        <w:t>:</w:t>
      </w:r>
      <w:r w:rsidRPr="00BA20A0">
        <w:rPr>
          <w:rFonts w:ascii="GHEA Grapalat" w:hAnsi="GHEA Grapalat" w:cs="Arial"/>
          <w:sz w:val="20"/>
          <w:szCs w:val="20"/>
          <w:lang w:val="es-ES"/>
        </w:rPr>
        <w:t xml:space="preserve">  </w:t>
      </w:r>
    </w:p>
    <w:p w:rsidR="00AA0F9A" w:rsidRPr="00BA20A0" w:rsidRDefault="00AA0F9A" w:rsidP="00AA0F9A">
      <w:pPr>
        <w:rPr>
          <w:rFonts w:ascii="GHEA Grapalat" w:hAnsi="GHEA Grapalat" w:cs="Arial"/>
          <w:vertAlign w:val="superscript"/>
          <w:lang w:val="es-ES"/>
        </w:rPr>
      </w:pPr>
      <w:r w:rsidRPr="00BA20A0">
        <w:rPr>
          <w:rFonts w:ascii="GHEA Grapalat" w:hAnsi="GHEA Grapalat"/>
          <w:vertAlign w:val="superscript"/>
          <w:lang w:val="es-ES"/>
        </w:rPr>
        <w:t xml:space="preserve">               </w:t>
      </w:r>
      <w:r w:rsidRPr="00BA20A0">
        <w:rPr>
          <w:rFonts w:ascii="GHEA Grapalat" w:hAnsi="GHEA Grapalat"/>
          <w:lang w:val="es-ES"/>
        </w:rPr>
        <w:t xml:space="preserve">     </w:t>
      </w:r>
      <w:r w:rsidRPr="00BA20A0">
        <w:rPr>
          <w:rFonts w:ascii="GHEA Grapalat" w:hAnsi="GHEA Grapalat" w:cs="Sylfaen"/>
          <w:vertAlign w:val="superscript"/>
        </w:rPr>
        <w:t>название</w:t>
      </w:r>
      <w:r w:rsidRPr="00BA20A0">
        <w:rPr>
          <w:rFonts w:ascii="GHEA Grapalat" w:hAnsi="GHEA Grapalat" w:cs="Sylfaen"/>
          <w:vertAlign w:val="superscript"/>
          <w:lang w:val="es-ES"/>
        </w:rPr>
        <w:t xml:space="preserve"> финансового агента</w:t>
      </w:r>
    </w:p>
    <w:p w:rsidR="00AA0F9A" w:rsidRPr="00BA20A0" w:rsidRDefault="00AA0F9A" w:rsidP="00AA0F9A">
      <w:pPr>
        <w:rPr>
          <w:rFonts w:ascii="GHEA Grapalat" w:hAnsi="GHEA Grapalat"/>
          <w:vertAlign w:val="superscript"/>
          <w:lang w:val="es-ES"/>
        </w:rPr>
      </w:pPr>
    </w:p>
    <w:p w:rsidR="00AA0F9A" w:rsidRPr="00BA20A0" w:rsidRDefault="00AA0F9A" w:rsidP="006A50D8">
      <w:pPr>
        <w:pStyle w:val="aff3"/>
        <w:numPr>
          <w:ilvl w:val="0"/>
          <w:numId w:val="11"/>
        </w:numPr>
        <w:contextualSpacing/>
        <w:jc w:val="both"/>
        <w:rPr>
          <w:rFonts w:ascii="GHEA Grapalat" w:hAnsi="GHEA Grapalat"/>
          <w:u w:val="single"/>
          <w:lang w:val="es-ES"/>
        </w:rPr>
      </w:pPr>
      <w:r w:rsidRPr="00BA20A0">
        <w:rPr>
          <w:rFonts w:ascii="GHEA Grapalat" w:hAnsi="GHEA Grapalat"/>
          <w:sz w:val="20"/>
          <w:szCs w:val="20"/>
        </w:rPr>
        <w:t>В рамках заключенного между</w:t>
      </w:r>
      <w:r w:rsidRPr="00BA20A0">
        <w:rPr>
          <w:rFonts w:ascii="GHEA Grapalat" w:hAnsi="GHEA Grapalat"/>
        </w:rPr>
        <w:t xml:space="preserve">   ----------------------</w:t>
      </w:r>
      <w:r w:rsidRPr="00BA20A0">
        <w:rPr>
          <w:rFonts w:ascii="GHEA Grapalat" w:hAnsi="GHEA Grapalat"/>
          <w:lang w:val="hy-AM"/>
        </w:rPr>
        <w:t xml:space="preserve"> </w:t>
      </w:r>
      <w:r w:rsidRPr="00BA20A0">
        <w:rPr>
          <w:rFonts w:ascii="GHEA Grapalat" w:hAnsi="GHEA Grapalat"/>
          <w:sz w:val="20"/>
          <w:szCs w:val="20"/>
        </w:rPr>
        <w:t>- ом   и</w:t>
      </w:r>
      <w:r w:rsidRPr="00BA20A0">
        <w:rPr>
          <w:rFonts w:ascii="GHEA Grapalat" w:hAnsi="GHEA Grapalat"/>
        </w:rPr>
        <w:t xml:space="preserve"> ---------------------------- </w:t>
      </w:r>
      <w:r w:rsidRPr="00BA20A0">
        <w:rPr>
          <w:rFonts w:ascii="GHEA Grapalat" w:hAnsi="GHEA Grapalat"/>
          <w:sz w:val="20"/>
          <w:szCs w:val="20"/>
        </w:rPr>
        <w:t>-ом</w:t>
      </w:r>
      <w:r w:rsidRPr="00BA20A0">
        <w:rPr>
          <w:rFonts w:ascii="GHEA Grapalat" w:hAnsi="GHEA Grapalat"/>
        </w:rPr>
        <w:t xml:space="preserve">                              </w:t>
      </w:r>
    </w:p>
    <w:p w:rsidR="00AA0F9A" w:rsidRPr="00BA20A0" w:rsidRDefault="00AA0F9A" w:rsidP="00AA0F9A">
      <w:pPr>
        <w:rPr>
          <w:rFonts w:ascii="GHEA Grapalat" w:hAnsi="GHEA Grapalat" w:cs="Sylfaen"/>
          <w:vertAlign w:val="superscript"/>
        </w:rPr>
      </w:pPr>
      <w:r w:rsidRPr="00BA20A0">
        <w:rPr>
          <w:rFonts w:ascii="GHEA Grapalat" w:hAnsi="GHEA Grapalat" w:cs="Sylfaen"/>
          <w:vertAlign w:val="superscript"/>
          <w:lang w:val="es-ES"/>
        </w:rPr>
        <w:t xml:space="preserve">                                                                                     </w:t>
      </w:r>
      <w:r w:rsidRPr="00BA20A0">
        <w:rPr>
          <w:rFonts w:ascii="GHEA Grapalat" w:hAnsi="GHEA Grapalat" w:cs="Sylfaen"/>
          <w:vertAlign w:val="superscript"/>
        </w:rPr>
        <w:t xml:space="preserve">      название</w:t>
      </w:r>
      <w:r w:rsidRPr="00BA20A0">
        <w:rPr>
          <w:rFonts w:ascii="GHEA Grapalat" w:hAnsi="GHEA Grapalat" w:cs="Sylfaen"/>
          <w:vertAlign w:val="superscript"/>
          <w:lang w:val="es-ES"/>
        </w:rPr>
        <w:t xml:space="preserve"> </w:t>
      </w:r>
      <w:r w:rsidRPr="00BA20A0">
        <w:rPr>
          <w:rFonts w:ascii="GHEA Grapalat" w:hAnsi="GHEA Grapalat" w:cs="Sylfaen"/>
          <w:vertAlign w:val="superscript"/>
        </w:rPr>
        <w:t>покупателя</w:t>
      </w:r>
      <w:r w:rsidRPr="00BA20A0">
        <w:rPr>
          <w:rFonts w:ascii="GHEA Grapalat" w:hAnsi="GHEA Grapalat" w:cs="Sylfaen"/>
          <w:vertAlign w:val="superscript"/>
          <w:lang w:val="es-ES"/>
        </w:rPr>
        <w:t xml:space="preserve"> </w:t>
      </w:r>
      <w:r w:rsidRPr="00BA20A0">
        <w:rPr>
          <w:rFonts w:ascii="GHEA Grapalat" w:hAnsi="GHEA Grapalat" w:cs="Sylfaen"/>
          <w:vertAlign w:val="superscript"/>
        </w:rPr>
        <w:t xml:space="preserve">                      </w:t>
      </w:r>
      <w:r w:rsidRPr="00BA20A0">
        <w:rPr>
          <w:rFonts w:ascii="GHEA Grapalat" w:hAnsi="GHEA Grapalat" w:cs="Sylfaen"/>
          <w:vertAlign w:val="superscript"/>
          <w:lang w:val="hy-AM"/>
        </w:rPr>
        <w:t xml:space="preserve">            </w:t>
      </w:r>
      <w:r w:rsidRPr="00BA20A0">
        <w:rPr>
          <w:rFonts w:ascii="GHEA Grapalat" w:hAnsi="GHEA Grapalat" w:cs="Sylfaen"/>
          <w:vertAlign w:val="superscript"/>
        </w:rPr>
        <w:t>название</w:t>
      </w:r>
      <w:r w:rsidRPr="00BA20A0">
        <w:rPr>
          <w:rFonts w:ascii="GHEA Grapalat" w:hAnsi="GHEA Grapalat" w:cs="Sylfaen"/>
          <w:vertAlign w:val="superscript"/>
          <w:lang w:val="es-ES"/>
        </w:rPr>
        <w:t xml:space="preserve"> </w:t>
      </w:r>
      <w:r w:rsidRPr="00BA20A0">
        <w:rPr>
          <w:rFonts w:ascii="GHEA Grapalat" w:hAnsi="GHEA Grapalat" w:cs="Sylfaen"/>
          <w:vertAlign w:val="superscript"/>
        </w:rPr>
        <w:t>продавца</w:t>
      </w:r>
    </w:p>
    <w:p w:rsidR="00AA0F9A" w:rsidRPr="00BA20A0" w:rsidRDefault="00AA0F9A" w:rsidP="00AA0F9A">
      <w:pPr>
        <w:rPr>
          <w:rFonts w:ascii="GHEA Grapalat" w:hAnsi="GHEA Grapalat" w:cs="Sylfaen"/>
          <w:vertAlign w:val="superscript"/>
        </w:rPr>
      </w:pPr>
      <w:r w:rsidRPr="00BA20A0">
        <w:rPr>
          <w:rFonts w:ascii="GHEA Grapalat" w:hAnsi="GHEA Grapalat" w:cs="Sylfaen"/>
          <w:sz w:val="20"/>
          <w:szCs w:val="20"/>
          <w:lang w:val="es-ES"/>
        </w:rPr>
        <w:t xml:space="preserve">   «--»</w:t>
      </w:r>
      <w:r w:rsidRPr="00BA20A0">
        <w:rPr>
          <w:rFonts w:ascii="GHEA Grapalat" w:hAnsi="GHEA Grapalat" w:cs="Sylfaen"/>
          <w:sz w:val="20"/>
          <w:szCs w:val="20"/>
        </w:rPr>
        <w:t xml:space="preserve"> </w:t>
      </w:r>
      <w:r w:rsidRPr="00BA20A0">
        <w:rPr>
          <w:rFonts w:ascii="GHEA Grapalat" w:hAnsi="GHEA Grapalat" w:cs="Sylfaen"/>
          <w:sz w:val="20"/>
          <w:szCs w:val="20"/>
          <w:lang w:val="es-ES"/>
        </w:rPr>
        <w:t>20</w:t>
      </w:r>
      <w:r w:rsidRPr="00BA20A0">
        <w:rPr>
          <w:rFonts w:ascii="GHEA Grapalat" w:hAnsi="GHEA Grapalat" w:cs="Sylfaen"/>
          <w:sz w:val="20"/>
          <w:szCs w:val="20"/>
        </w:rPr>
        <w:t>г</w:t>
      </w:r>
      <w:r w:rsidRPr="00BA20A0">
        <w:rPr>
          <w:rFonts w:ascii="GHEA Grapalat" w:hAnsi="GHEA Grapalat" w:cs="Sylfaen"/>
          <w:sz w:val="20"/>
          <w:szCs w:val="20"/>
          <w:lang w:val="es-ES"/>
        </w:rPr>
        <w:t>.</w:t>
      </w:r>
      <w:r w:rsidRPr="00BA20A0">
        <w:rPr>
          <w:rFonts w:ascii="GHEA Grapalat" w:hAnsi="GHEA Grapalat" w:cs="Sylfaen"/>
          <w:sz w:val="20"/>
          <w:szCs w:val="20"/>
        </w:rPr>
        <w:t xml:space="preserve">договора под кодом </w:t>
      </w:r>
      <w:r w:rsidRPr="00BA20A0">
        <w:rPr>
          <w:rFonts w:ascii="GHEA Grapalat" w:hAnsi="GHEA Grapalat" w:cs="Sylfaen"/>
          <w:sz w:val="20"/>
          <w:szCs w:val="20"/>
          <w:lang w:val="es-ES"/>
        </w:rPr>
        <w:t xml:space="preserve"> </w:t>
      </w:r>
      <w:r w:rsidRPr="00BA20A0">
        <w:rPr>
          <w:rFonts w:ascii="GHEA Grapalat" w:hAnsi="GHEA Grapalat"/>
          <w:i/>
          <w:sz w:val="20"/>
          <w:szCs w:val="20"/>
          <w:lang w:val="af-ZA"/>
        </w:rPr>
        <w:t>___</w:t>
      </w:r>
      <w:r w:rsidRPr="00BA20A0">
        <w:rPr>
          <w:rFonts w:ascii="GHEA Grapalat" w:hAnsi="GHEA Grapalat" w:cs="Arial"/>
          <w:i/>
          <w:sz w:val="20"/>
          <w:szCs w:val="20"/>
          <w:shd w:val="clear" w:color="auto" w:fill="FFFFFF"/>
          <w:lang w:val="hy-AM"/>
        </w:rPr>
        <w:t>«________»</w:t>
      </w:r>
      <w:r w:rsidRPr="00BA20A0">
        <w:rPr>
          <w:rFonts w:ascii="GHEA Grapalat" w:hAnsi="GHEA Grapalat"/>
          <w:i/>
          <w:sz w:val="20"/>
          <w:szCs w:val="20"/>
          <w:u w:val="single"/>
        </w:rPr>
        <w:t xml:space="preserve">__ </w:t>
      </w:r>
      <w:r w:rsidRPr="00BA20A0">
        <w:rPr>
          <w:rFonts w:ascii="GHEA Grapalat" w:hAnsi="GHEA Grapalat"/>
          <w:sz w:val="20"/>
          <w:szCs w:val="20"/>
        </w:rPr>
        <w:t>(</w:t>
      </w:r>
      <w:r w:rsidRPr="00BA20A0">
        <w:rPr>
          <w:rFonts w:ascii="GHEA Grapalat" w:hAnsi="GHEA Grapalat" w:cs="Sylfaen"/>
          <w:sz w:val="20"/>
          <w:szCs w:val="20"/>
        </w:rPr>
        <w:t>далее-Договор</w:t>
      </w:r>
      <w:r w:rsidRPr="00BA20A0">
        <w:rPr>
          <w:rFonts w:ascii="GHEA Grapalat" w:hAnsi="GHEA Grapalat" w:cs="Sylfaen"/>
          <w:sz w:val="20"/>
          <w:szCs w:val="20"/>
          <w:lang w:val="es-ES"/>
        </w:rPr>
        <w:t>)</w:t>
      </w:r>
      <w:r w:rsidRPr="00BA20A0">
        <w:rPr>
          <w:rFonts w:ascii="GHEA Grapalat" w:hAnsi="GHEA Grapalat" w:cs="Sylfaen"/>
          <w:sz w:val="20"/>
          <w:szCs w:val="20"/>
        </w:rPr>
        <w:t xml:space="preserve">, между мной </w:t>
      </w:r>
      <w:r w:rsidRPr="00BA20A0">
        <w:rPr>
          <w:rFonts w:ascii="GHEA Grapalat" w:hAnsi="GHEA Grapalat" w:cs="Sylfaen"/>
          <w:sz w:val="20"/>
          <w:szCs w:val="20"/>
          <w:lang w:val="hy-AM"/>
        </w:rPr>
        <w:t xml:space="preserve"> </w:t>
      </w:r>
      <w:r w:rsidRPr="00BA20A0">
        <w:rPr>
          <w:rFonts w:ascii="GHEA Grapalat" w:hAnsi="GHEA Grapalat" w:cs="Sylfaen"/>
          <w:sz w:val="20"/>
          <w:szCs w:val="20"/>
        </w:rPr>
        <w:t>и ------------------------- - ом</w:t>
      </w:r>
    </w:p>
    <w:p w:rsidR="00AA0F9A" w:rsidRPr="00BA20A0" w:rsidRDefault="00AA0F9A" w:rsidP="00AA0F9A">
      <w:pPr>
        <w:rPr>
          <w:rFonts w:ascii="GHEA Grapalat" w:hAnsi="GHEA Grapalat"/>
          <w:u w:val="single"/>
          <w:lang w:val="es-ES"/>
        </w:rPr>
      </w:pPr>
      <w:r w:rsidRPr="00BA20A0">
        <w:rPr>
          <w:rFonts w:ascii="GHEA Grapalat" w:hAnsi="GHEA Grapalat" w:cs="Sylfaen"/>
          <w:vertAlign w:val="superscript"/>
        </w:rPr>
        <w:t xml:space="preserve">                                                                                                                                                               </w:t>
      </w:r>
      <w:r w:rsidRPr="00BA20A0">
        <w:rPr>
          <w:rFonts w:ascii="GHEA Grapalat" w:hAnsi="GHEA Grapalat" w:cs="Sylfaen"/>
          <w:vertAlign w:val="superscript"/>
          <w:lang w:val="hy-AM"/>
        </w:rPr>
        <w:t xml:space="preserve">                             </w:t>
      </w:r>
      <w:r w:rsidRPr="00BA20A0">
        <w:rPr>
          <w:rFonts w:ascii="GHEA Grapalat" w:hAnsi="GHEA Grapalat" w:cs="Sylfaen"/>
          <w:vertAlign w:val="superscript"/>
        </w:rPr>
        <w:t>название</w:t>
      </w:r>
      <w:r w:rsidRPr="00BA20A0">
        <w:rPr>
          <w:rFonts w:ascii="GHEA Grapalat" w:hAnsi="GHEA Grapalat" w:cs="Sylfaen"/>
          <w:vertAlign w:val="superscript"/>
          <w:lang w:val="es-ES"/>
        </w:rPr>
        <w:t xml:space="preserve"> </w:t>
      </w:r>
      <w:r w:rsidRPr="00BA20A0">
        <w:rPr>
          <w:rFonts w:ascii="GHEA Grapalat" w:hAnsi="GHEA Grapalat" w:cs="Sylfaen"/>
          <w:vertAlign w:val="superscript"/>
        </w:rPr>
        <w:t>продавца</w:t>
      </w:r>
    </w:p>
    <w:p w:rsidR="00AA0F9A" w:rsidRPr="00BA20A0" w:rsidRDefault="00AA0F9A" w:rsidP="00AA0F9A">
      <w:pPr>
        <w:ind w:firstLine="709"/>
        <w:rPr>
          <w:rFonts w:ascii="GHEA Grapalat" w:hAnsi="GHEA Grapalat" w:cs="Sylfaen"/>
          <w:sz w:val="20"/>
          <w:szCs w:val="20"/>
          <w:lang w:val="es-ES"/>
        </w:rPr>
      </w:pPr>
      <w:r w:rsidRPr="00BA20A0">
        <w:rPr>
          <w:rFonts w:ascii="GHEA Grapalat" w:hAnsi="GHEA Grapalat"/>
          <w:u w:val="single"/>
          <w:lang w:val="es-ES"/>
        </w:rPr>
        <w:tab/>
      </w:r>
      <w:r w:rsidRPr="00BA20A0">
        <w:rPr>
          <w:rFonts w:ascii="GHEA Grapalat" w:hAnsi="GHEA Grapalat" w:cs="Sylfaen"/>
          <w:sz w:val="20"/>
          <w:szCs w:val="20"/>
          <w:lang w:val="es-ES"/>
        </w:rPr>
        <w:t xml:space="preserve"> «--»   20  </w:t>
      </w:r>
      <w:r w:rsidRPr="00BA20A0">
        <w:rPr>
          <w:rFonts w:ascii="GHEA Grapalat" w:hAnsi="GHEA Grapalat" w:cs="Sylfaen"/>
          <w:sz w:val="20"/>
          <w:szCs w:val="20"/>
        </w:rPr>
        <w:t xml:space="preserve">года </w:t>
      </w:r>
      <w:r w:rsidRPr="00BA20A0">
        <w:rPr>
          <w:rFonts w:ascii="GHEA Grapalat" w:hAnsi="GHEA Grapalat" w:cs="Sylfaen"/>
          <w:sz w:val="20"/>
          <w:szCs w:val="20"/>
          <w:lang w:val="es-ES"/>
        </w:rPr>
        <w:t xml:space="preserve"> </w:t>
      </w:r>
      <w:r w:rsidRPr="00BA20A0">
        <w:rPr>
          <w:rFonts w:ascii="GHEA Grapalat" w:hAnsi="GHEA Grapalat"/>
          <w:sz w:val="20"/>
          <w:szCs w:val="20"/>
        </w:rPr>
        <w:t>заключен</w:t>
      </w:r>
      <w:r w:rsidRPr="00BA20A0">
        <w:rPr>
          <w:rFonts w:ascii="GHEA Grapalat" w:hAnsi="GHEA Grapalat" w:cs="Sylfaen"/>
          <w:sz w:val="20"/>
          <w:szCs w:val="20"/>
          <w:lang w:val="es-ES"/>
        </w:rPr>
        <w:t xml:space="preserve"> </w:t>
      </w:r>
      <w:r w:rsidRPr="00BA20A0">
        <w:rPr>
          <w:rFonts w:ascii="GHEA Grapalat" w:hAnsi="GHEA Grapalat" w:cs="Sylfaen"/>
          <w:sz w:val="20"/>
          <w:szCs w:val="20"/>
        </w:rPr>
        <w:t xml:space="preserve">договор факторинга под кодом </w:t>
      </w:r>
      <w:r w:rsidRPr="00BA20A0">
        <w:rPr>
          <w:rFonts w:ascii="GHEA Grapalat" w:hAnsi="GHEA Grapalat"/>
          <w:lang w:val="es-ES"/>
        </w:rPr>
        <w:t>«</w:t>
      </w:r>
      <w:r w:rsidRPr="00BA20A0">
        <w:rPr>
          <w:rFonts w:ascii="GHEA Grapalat" w:hAnsi="GHEA Grapalat"/>
          <w:sz w:val="20"/>
          <w:szCs w:val="20"/>
          <w:lang w:val="es-ES"/>
        </w:rPr>
        <w:t>---</w:t>
      </w:r>
      <w:r w:rsidRPr="00BA20A0">
        <w:rPr>
          <w:rFonts w:ascii="GHEA Grapalat" w:hAnsi="GHEA Grapalat" w:cs="Sylfaen"/>
          <w:sz w:val="20"/>
          <w:szCs w:val="20"/>
          <w:lang w:val="es-ES"/>
        </w:rPr>
        <w:t>------------------</w:t>
      </w:r>
      <w:r w:rsidRPr="00BA20A0">
        <w:rPr>
          <w:rFonts w:ascii="GHEA Grapalat" w:hAnsi="GHEA Grapalat"/>
          <w:lang w:val="es-ES"/>
        </w:rPr>
        <w:t>»</w:t>
      </w:r>
      <w:r w:rsidRPr="00BA20A0">
        <w:rPr>
          <w:rFonts w:ascii="GHEA Grapalat" w:hAnsi="GHEA Grapalat"/>
        </w:rPr>
        <w:t>.</w:t>
      </w:r>
      <w:r w:rsidRPr="00BA20A0">
        <w:rPr>
          <w:rFonts w:ascii="GHEA Grapalat" w:hAnsi="GHEA Grapalat" w:cs="Sylfaen"/>
          <w:sz w:val="20"/>
          <w:szCs w:val="20"/>
          <w:lang w:val="es-ES"/>
        </w:rPr>
        <w:t xml:space="preserve"> </w:t>
      </w:r>
    </w:p>
    <w:p w:rsidR="00AA0F9A" w:rsidRPr="00BA20A0" w:rsidRDefault="00AA0F9A" w:rsidP="00AA0F9A">
      <w:pPr>
        <w:rPr>
          <w:rFonts w:ascii="GHEA Grapalat" w:hAnsi="GHEA Grapalat" w:cs="Sylfaen"/>
          <w:sz w:val="20"/>
          <w:szCs w:val="20"/>
          <w:lang w:val="es-ES"/>
        </w:rPr>
      </w:pPr>
    </w:p>
    <w:p w:rsidR="00AA0F9A" w:rsidRPr="00BA20A0" w:rsidRDefault="00AA0F9A" w:rsidP="006A50D8">
      <w:pPr>
        <w:pStyle w:val="aff3"/>
        <w:numPr>
          <w:ilvl w:val="0"/>
          <w:numId w:val="11"/>
        </w:numPr>
        <w:contextualSpacing/>
        <w:jc w:val="both"/>
        <w:rPr>
          <w:rFonts w:ascii="GHEA Grapalat" w:hAnsi="GHEA Grapalat" w:cs="Sylfaen"/>
          <w:sz w:val="20"/>
          <w:szCs w:val="20"/>
        </w:rPr>
      </w:pPr>
      <w:r w:rsidRPr="00BA20A0">
        <w:rPr>
          <w:rFonts w:ascii="GHEA Grapalat" w:hAnsi="GHEA Grapalat" w:cs="Sylfaen"/>
          <w:sz w:val="20"/>
          <w:szCs w:val="20"/>
        </w:rPr>
        <w:t xml:space="preserve">Согласен с условиями изложенными в пункте </w:t>
      </w:r>
      <w:proofErr w:type="gramStart"/>
      <w:r w:rsidRPr="00BA20A0">
        <w:rPr>
          <w:rFonts w:ascii="GHEA Grapalat" w:hAnsi="GHEA Grapalat" w:cs="Sylfaen"/>
          <w:sz w:val="20"/>
          <w:szCs w:val="20"/>
        </w:rPr>
        <w:t>8.12 .</w:t>
      </w:r>
      <w:proofErr w:type="gramEnd"/>
    </w:p>
    <w:p w:rsidR="00AA0F9A" w:rsidRPr="00BA20A0" w:rsidRDefault="00AA0F9A" w:rsidP="00AA0F9A">
      <w:pPr>
        <w:jc w:val="center"/>
        <w:rPr>
          <w:rFonts w:ascii="GHEA Grapalat" w:hAnsi="GHEA Grapalat" w:cs="GHEA Grapalat"/>
          <w:lang w:val="es-ES"/>
        </w:rPr>
      </w:pPr>
    </w:p>
    <w:p w:rsidR="00AA0F9A" w:rsidRPr="00BA20A0" w:rsidRDefault="00AA0F9A" w:rsidP="00AA0F9A">
      <w:pPr>
        <w:jc w:val="center"/>
        <w:rPr>
          <w:rFonts w:ascii="GHEA Grapalat" w:hAnsi="GHEA Grapalat" w:cs="Sylfaen"/>
          <w:b/>
          <w:lang w:val="es-ES"/>
        </w:rPr>
      </w:pPr>
    </w:p>
    <w:p w:rsidR="00AA0F9A" w:rsidRPr="00BA20A0" w:rsidRDefault="00AA0F9A" w:rsidP="00AA0F9A">
      <w:pPr>
        <w:ind w:left="720" w:firstLine="720"/>
        <w:rPr>
          <w:rFonts w:ascii="GHEA Grapalat" w:hAnsi="GHEA Grapalat"/>
          <w:sz w:val="20"/>
          <w:lang w:val="hy-AM"/>
        </w:rPr>
      </w:pPr>
      <w:r w:rsidRPr="00BA20A0">
        <w:rPr>
          <w:rFonts w:ascii="GHEA Grapalat" w:hAnsi="GHEA Grapalat"/>
          <w:sz w:val="20"/>
          <w:lang w:val="es-ES"/>
        </w:rPr>
        <w:t xml:space="preserve">     </w:t>
      </w:r>
      <w:r w:rsidRPr="00BA20A0">
        <w:rPr>
          <w:rFonts w:ascii="GHEA Grapalat" w:hAnsi="GHEA Grapalat"/>
          <w:sz w:val="20"/>
          <w:lang w:val="hy-AM"/>
        </w:rPr>
        <w:t xml:space="preserve">___________________________________________ </w:t>
      </w:r>
      <w:r w:rsidRPr="00BA20A0">
        <w:rPr>
          <w:rFonts w:ascii="GHEA Grapalat" w:hAnsi="GHEA Grapalat"/>
          <w:sz w:val="20"/>
          <w:lang w:val="hy-AM"/>
        </w:rPr>
        <w:tab/>
        <w:t xml:space="preserve">        </w:t>
      </w:r>
      <w:r w:rsidRPr="00BA20A0">
        <w:rPr>
          <w:rFonts w:ascii="GHEA Grapalat" w:hAnsi="GHEA Grapalat"/>
          <w:sz w:val="20"/>
          <w:lang w:val="es-ES"/>
        </w:rPr>
        <w:t xml:space="preserve">      </w:t>
      </w:r>
      <w:r w:rsidRPr="00BA20A0">
        <w:rPr>
          <w:rFonts w:ascii="GHEA Grapalat" w:hAnsi="GHEA Grapalat"/>
          <w:sz w:val="20"/>
          <w:lang w:val="hy-AM"/>
        </w:rPr>
        <w:t xml:space="preserve">_____________ </w:t>
      </w:r>
    </w:p>
    <w:p w:rsidR="00AA0F9A" w:rsidRPr="00BA20A0" w:rsidRDefault="00AA0F9A" w:rsidP="00AA0F9A">
      <w:pPr>
        <w:rPr>
          <w:rFonts w:ascii="GHEA Grapalat" w:hAnsi="GHEA Grapalat"/>
          <w:sz w:val="20"/>
          <w:vertAlign w:val="superscript"/>
          <w:lang w:val="hy-AM"/>
        </w:rPr>
      </w:pPr>
      <w:r w:rsidRPr="00BA20A0">
        <w:rPr>
          <w:rFonts w:ascii="GHEA Grapalat" w:hAnsi="GHEA Grapalat"/>
          <w:sz w:val="20"/>
          <w:vertAlign w:val="superscript"/>
        </w:rPr>
        <w:t xml:space="preserve">                                                </w:t>
      </w:r>
      <w:r w:rsidRPr="00BA20A0">
        <w:rPr>
          <w:rFonts w:ascii="GHEA Grapalat" w:hAnsi="GHEA Grapalat"/>
          <w:sz w:val="20"/>
          <w:vertAlign w:val="superscript"/>
          <w:lang w:val="hy-AM"/>
        </w:rPr>
        <w:t>название финансового агента (должность руководителя, имя, фамилия)</w:t>
      </w:r>
      <w:r w:rsidRPr="00BA20A0">
        <w:rPr>
          <w:rFonts w:ascii="GHEA Grapalat" w:hAnsi="GHEA Grapalat"/>
          <w:sz w:val="20"/>
          <w:vertAlign w:val="superscript"/>
        </w:rPr>
        <w:t xml:space="preserve">                                                         подпись</w:t>
      </w:r>
      <w:r w:rsidRPr="00BA20A0">
        <w:rPr>
          <w:rFonts w:ascii="GHEA Grapalat" w:hAnsi="GHEA Grapalat"/>
          <w:sz w:val="20"/>
          <w:vertAlign w:val="superscript"/>
          <w:lang w:val="hy-AM"/>
        </w:rPr>
        <w:t xml:space="preserve">                                                                                                                                                                                                                       </w:t>
      </w:r>
    </w:p>
    <w:p w:rsidR="00AA0F9A" w:rsidRPr="00BA20A0" w:rsidRDefault="00AA0F9A" w:rsidP="00AA0F9A">
      <w:pPr>
        <w:jc w:val="right"/>
        <w:rPr>
          <w:rFonts w:ascii="GHEA Grapalat" w:hAnsi="GHEA Grapalat"/>
          <w:sz w:val="20"/>
          <w:lang w:val="hy-AM"/>
        </w:rPr>
      </w:pPr>
      <w:r w:rsidRPr="00BA20A0">
        <w:rPr>
          <w:rFonts w:ascii="GHEA Grapalat" w:hAnsi="GHEA Grapalat"/>
          <w:sz w:val="20"/>
          <w:lang w:val="hy-AM"/>
        </w:rPr>
        <w:t xml:space="preserve">    </w:t>
      </w:r>
    </w:p>
    <w:p w:rsidR="00AA0F9A" w:rsidRPr="00BA20A0" w:rsidRDefault="00AA0F9A" w:rsidP="00AA0F9A">
      <w:pPr>
        <w:jc w:val="center"/>
        <w:rPr>
          <w:rFonts w:ascii="GHEA Grapalat" w:hAnsi="GHEA Grapalat" w:cs="Sylfaen"/>
          <w:sz w:val="16"/>
          <w:szCs w:val="16"/>
          <w:lang w:val="es-ES"/>
        </w:rPr>
      </w:pPr>
      <w:r w:rsidRPr="00BA20A0">
        <w:rPr>
          <w:rFonts w:ascii="GHEA Grapalat" w:hAnsi="GHEA Grapalat"/>
          <w:sz w:val="16"/>
          <w:szCs w:val="16"/>
        </w:rPr>
        <w:t xml:space="preserve">                                                                                                      М. П.</w:t>
      </w:r>
      <w:r w:rsidRPr="00BA20A0">
        <w:rPr>
          <w:rFonts w:ascii="GHEA Grapalat" w:hAnsi="GHEA Grapalat" w:cs="Sylfaen"/>
          <w:sz w:val="16"/>
          <w:szCs w:val="16"/>
          <w:lang w:val="es-ES"/>
        </w:rPr>
        <w:t xml:space="preserve"> (</w:t>
      </w:r>
      <w:r w:rsidRPr="00BA20A0">
        <w:rPr>
          <w:rFonts w:ascii="GHEA Grapalat" w:hAnsi="GHEA Grapalat" w:cs="Sylfaen"/>
          <w:sz w:val="16"/>
          <w:szCs w:val="16"/>
        </w:rPr>
        <w:t>при наличии</w:t>
      </w:r>
      <w:r w:rsidRPr="00BA20A0">
        <w:rPr>
          <w:rFonts w:ascii="GHEA Grapalat" w:hAnsi="GHEA Grapalat" w:cs="Sylfaen"/>
          <w:sz w:val="16"/>
          <w:szCs w:val="16"/>
          <w:lang w:val="es-ES"/>
        </w:rPr>
        <w:t>)</w:t>
      </w:r>
    </w:p>
    <w:p w:rsidR="00AA0F9A" w:rsidRPr="00BA20A0" w:rsidRDefault="00AA0F9A" w:rsidP="00AA0F9A">
      <w:pPr>
        <w:jc w:val="center"/>
        <w:rPr>
          <w:rFonts w:ascii="GHEA Grapalat" w:hAnsi="GHEA Grapalat" w:cs="Sylfaen"/>
          <w:sz w:val="16"/>
          <w:szCs w:val="16"/>
          <w:lang w:val="es-ES"/>
        </w:rPr>
      </w:pPr>
      <w:r w:rsidRPr="00BA20A0">
        <w:rPr>
          <w:rFonts w:ascii="GHEA Grapalat" w:hAnsi="GHEA Grapalat" w:cs="Sylfaen"/>
          <w:sz w:val="16"/>
          <w:szCs w:val="16"/>
          <w:lang w:val="es-ES"/>
        </w:rPr>
        <w:t xml:space="preserve">                                               </w:t>
      </w:r>
    </w:p>
    <w:p w:rsidR="00AA0F9A" w:rsidRPr="00BA20A0" w:rsidRDefault="00AA0F9A" w:rsidP="00AA0F9A">
      <w:pPr>
        <w:jc w:val="center"/>
        <w:rPr>
          <w:rFonts w:ascii="GHEA Grapalat" w:hAnsi="GHEA Grapalat" w:cs="Sylfaen"/>
          <w:sz w:val="16"/>
          <w:szCs w:val="16"/>
          <w:lang w:val="es-ES"/>
        </w:rPr>
      </w:pPr>
    </w:p>
    <w:p w:rsidR="00AA0F9A" w:rsidRPr="00BA20A0" w:rsidRDefault="00AA0F9A" w:rsidP="00AA0F9A">
      <w:pPr>
        <w:jc w:val="right"/>
        <w:rPr>
          <w:rFonts w:ascii="GHEA Grapalat" w:hAnsi="GHEA Grapalat"/>
          <w:sz w:val="20"/>
          <w:lang w:val="hy-AM"/>
        </w:rPr>
      </w:pPr>
      <w:r w:rsidRPr="00BA20A0">
        <w:rPr>
          <w:rFonts w:ascii="GHEA Grapalat" w:hAnsi="GHEA Grapalat" w:cs="Sylfaen"/>
          <w:sz w:val="20"/>
          <w:szCs w:val="20"/>
          <w:lang w:val="es-ES"/>
        </w:rPr>
        <w:t xml:space="preserve">«--»         20  </w:t>
      </w:r>
      <w:r w:rsidRPr="00BA20A0">
        <w:rPr>
          <w:rFonts w:ascii="GHEA Grapalat" w:hAnsi="GHEA Grapalat" w:cs="Sylfaen"/>
          <w:sz w:val="20"/>
          <w:szCs w:val="20"/>
        </w:rPr>
        <w:t>г.</w:t>
      </w:r>
      <w:r w:rsidRPr="00BA20A0">
        <w:rPr>
          <w:rFonts w:ascii="GHEA Grapalat" w:hAnsi="GHEA Grapalat"/>
          <w:sz w:val="20"/>
          <w:lang w:val="hy-AM"/>
        </w:rPr>
        <w:tab/>
        <w:t xml:space="preserve"> </w:t>
      </w:r>
    </w:p>
    <w:p w:rsidR="00AA0F9A" w:rsidRPr="00C60645" w:rsidRDefault="00AA0F9A" w:rsidP="00AA0F9A">
      <w:pPr>
        <w:jc w:val="center"/>
        <w:rPr>
          <w:ins w:id="18" w:author="Inesa Kocharyan" w:date="2025-02-19T10:39:00Z"/>
          <w:rFonts w:ascii="GHEA Grapalat" w:hAnsi="GHEA Grapalat" w:cs="Sylfaen"/>
          <w:b/>
          <w:lang w:val="es-ES"/>
        </w:rPr>
      </w:pPr>
    </w:p>
    <w:p w:rsidR="00AA0F9A" w:rsidRPr="00B138F3" w:rsidRDefault="00AA0F9A" w:rsidP="00B46D58">
      <w:pPr>
        <w:widowControl w:val="0"/>
        <w:spacing w:after="160"/>
        <w:ind w:left="-142" w:firstLine="142"/>
        <w:jc w:val="center"/>
        <w:rPr>
          <w:rFonts w:ascii="GHEA Grapalat" w:hAnsi="GHEA Grapalat" w:cs="Sylfaen"/>
          <w:b/>
        </w:rPr>
      </w:pPr>
    </w:p>
    <w:sectPr w:rsidR="00AA0F9A" w:rsidRPr="00B138F3" w:rsidSect="00E6288F">
      <w:pgSz w:w="11906" w:h="16838" w:code="9"/>
      <w:pgMar w:top="1418" w:right="1418" w:bottom="1418" w:left="1418"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B7402" w:rsidRDefault="00AB7402">
      <w:r>
        <w:separator/>
      </w:r>
    </w:p>
  </w:endnote>
  <w:endnote w:type="continuationSeparator" w:id="0">
    <w:p w:rsidR="00AB7402" w:rsidRDefault="00AB74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lfaen">
    <w:panose1 w:val="010A0502050306030303"/>
    <w:charset w:val="CC"/>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CC"/>
    <w:family w:val="swiss"/>
    <w:pitch w:val="variable"/>
    <w:sig w:usb0="00000287" w:usb1="00000000" w:usb2="00000000" w:usb3="00000000" w:csb0="0000009F" w:csb1="00000000"/>
  </w:font>
  <w:font w:name="GHEA Grapalat">
    <w:panose1 w:val="00000000000000000000"/>
    <w:charset w:val="00"/>
    <w:family w:val="modern"/>
    <w:notTrueType/>
    <w:pitch w:val="variable"/>
    <w:sig w:usb0="A00006AF" w:usb1="5000204B" w:usb2="00000000" w:usb3="00000000" w:csb0="0000009F" w:csb1="00000000"/>
  </w:font>
  <w:font w:name="Arial">
    <w:panose1 w:val="020B0604020202020204"/>
    <w:charset w:val="CC"/>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onsolas">
    <w:panose1 w:val="020B0609020204030204"/>
    <w:charset w:val="CC"/>
    <w:family w:val="modern"/>
    <w:pitch w:val="fixed"/>
    <w:sig w:usb0="E10002FF" w:usb1="4000FCFF" w:usb2="00000009" w:usb3="00000000" w:csb0="0000019F" w:csb1="00000000"/>
  </w:font>
  <w:font w:name="Calibri">
    <w:panose1 w:val="020F0502020204030204"/>
    <w:charset w:val="CC"/>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Segoe UI Symbol">
    <w:panose1 w:val="020B0502040204020203"/>
    <w:charset w:val="00"/>
    <w:family w:val="swiss"/>
    <w:pitch w:val="variable"/>
    <w:sig w:usb0="8000006F" w:usb1="1200FBEF" w:usb2="0064C000" w:usb3="00000000" w:csb0="00000001" w:csb1="00000000"/>
  </w:font>
  <w:font w:name="Cambria Math">
    <w:panose1 w:val="02040503050406030204"/>
    <w:charset w:val="CC"/>
    <w:family w:val="roman"/>
    <w:pitch w:val="variable"/>
    <w:sig w:usb0="E00002FF" w:usb1="42002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 w:name="Roboto">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94027879"/>
      <w:docPartObj>
        <w:docPartGallery w:val="Page Numbers (Bottom of Page)"/>
        <w:docPartUnique/>
      </w:docPartObj>
    </w:sdtPr>
    <w:sdtEndPr>
      <w:rPr>
        <w:rFonts w:ascii="GHEA Grapalat" w:hAnsi="GHEA Grapalat"/>
        <w:sz w:val="24"/>
        <w:szCs w:val="24"/>
      </w:rPr>
    </w:sdtEndPr>
    <w:sdtContent>
      <w:p w:rsidR="006D2CDF" w:rsidRPr="00C861E9" w:rsidRDefault="006D2CDF">
        <w:pPr>
          <w:pStyle w:val="a5"/>
          <w:jc w:val="center"/>
          <w:rPr>
            <w:rFonts w:ascii="GHEA Grapalat" w:hAnsi="GHEA Grapalat"/>
            <w:sz w:val="24"/>
            <w:szCs w:val="24"/>
          </w:rPr>
        </w:pPr>
        <w:r w:rsidRPr="00C861E9">
          <w:rPr>
            <w:rFonts w:ascii="GHEA Grapalat" w:hAnsi="GHEA Grapalat"/>
            <w:sz w:val="24"/>
            <w:szCs w:val="24"/>
          </w:rPr>
          <w:fldChar w:fldCharType="begin"/>
        </w:r>
        <w:r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sidR="00F0799E">
          <w:rPr>
            <w:rFonts w:ascii="GHEA Grapalat" w:hAnsi="GHEA Grapalat"/>
            <w:noProof/>
            <w:sz w:val="24"/>
            <w:szCs w:val="24"/>
          </w:rPr>
          <w:t>21</w:t>
        </w:r>
        <w:r w:rsidRPr="00C861E9">
          <w:rPr>
            <w:rFonts w:ascii="GHEA Grapalat" w:hAnsi="GHEA Grapalat"/>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B7402" w:rsidRDefault="00AB7402">
      <w:r>
        <w:separator/>
      </w:r>
    </w:p>
  </w:footnote>
  <w:footnote w:type="continuationSeparator" w:id="0">
    <w:p w:rsidR="00AB7402" w:rsidRDefault="00AB7402">
      <w:r>
        <w:continuationSeparator/>
      </w:r>
    </w:p>
  </w:footnote>
  <w:footnote w:id="1">
    <w:p w:rsidR="006D2CDF" w:rsidRPr="00ED3BA4" w:rsidRDefault="006D2CDF" w:rsidP="007A5F50">
      <w:pPr>
        <w:pStyle w:val="af2"/>
        <w:jc w:val="both"/>
        <w:rPr>
          <w:rFonts w:asciiTheme="minorHAnsi" w:hAnsiTheme="minorHAnsi"/>
          <w:i/>
          <w:lang w:val="hy-AM"/>
        </w:rPr>
      </w:pPr>
      <w:r w:rsidRPr="007A5F50">
        <w:rPr>
          <w:rFonts w:ascii="GHEA Grapalat" w:hAnsi="GHEA Grapalat"/>
        </w:rPr>
        <w:t xml:space="preserve">* </w:t>
      </w:r>
      <w:r w:rsidRPr="00ED3BA4">
        <w:rPr>
          <w:rFonts w:ascii="GHEA Grapalat" w:hAnsi="GHEA Grapalat"/>
          <w:i/>
        </w:rPr>
        <w:t>Если закупка осуществляется в форме запроса котировок или закупок у одного лица,</w:t>
      </w:r>
      <w:r w:rsidRPr="00ED3BA4">
        <w:rPr>
          <w:i/>
        </w:rPr>
        <w:t xml:space="preserve"> </w:t>
      </w:r>
      <w:r w:rsidRPr="00ED3BA4">
        <w:rPr>
          <w:rFonts w:ascii="GHEA Grapalat" w:hAnsi="GHEA Grapalat"/>
          <w:i/>
        </w:rPr>
        <w:t>обусловленного безотлагательностью, то секретарь оценочной комиссии в процессе подготовки текстов объявления и приглашения на основании настоящей типовой формы документа, во всех разделах, пунктах и абзацах, включая типовые формы документов, которые должны быть представлены участниками, и в которых использовались слова "открытый конкурс", заменяет соответственно словами "запрос котировок"  или "закупка у одного лица, обусловленная безотлагательностью", а в коде процедуры- слово "BMAPDzB", соответственно словами  "GHAPDzB" и "HMAAPDzB",</w:t>
      </w:r>
    </w:p>
  </w:footnote>
  <w:footnote w:id="2">
    <w:p w:rsidR="00736151" w:rsidRPr="008842CE" w:rsidRDefault="00736151" w:rsidP="00736151">
      <w:pPr>
        <w:pStyle w:val="af2"/>
        <w:widowControl w:val="0"/>
        <w:jc w:val="both"/>
        <w:rPr>
          <w:rFonts w:ascii="GHEA Grapalat" w:hAnsi="GHEA Grapalat"/>
          <w:i/>
          <w:lang w:val="af-ZA"/>
        </w:rPr>
      </w:pPr>
      <w:r w:rsidRPr="008842CE">
        <w:rPr>
          <w:rStyle w:val="af6"/>
          <w:rFonts w:ascii="GHEA Grapalat" w:hAnsi="GHEA Grapalat"/>
        </w:rPr>
        <w:footnoteRef/>
      </w:r>
      <w:r w:rsidRPr="008842CE">
        <w:rPr>
          <w:rFonts w:ascii="GHEA Grapalat" w:hAnsi="GHEA Grapalat"/>
        </w:rPr>
        <w:t xml:space="preserve"> </w:t>
      </w:r>
      <w:r w:rsidRPr="00D5443D">
        <w:rPr>
          <w:rFonts w:ascii="GHEA Grapalat" w:hAnsi="GHEA Grapalat"/>
          <w:i/>
        </w:rPr>
        <w:t>Если цена закупки не превышает пороги, установленные Соглашением Всемирной торговой организации по правительственным закупкам, то настоящее предложение исключается из объявления.</w:t>
      </w:r>
    </w:p>
  </w:footnote>
  <w:footnote w:id="3">
    <w:p w:rsidR="006D2CDF" w:rsidRPr="00CD6B60" w:rsidRDefault="006D2CDF" w:rsidP="00FC69A8">
      <w:pPr>
        <w:pStyle w:val="af2"/>
        <w:jc w:val="both"/>
        <w:rPr>
          <w:rFonts w:ascii="GHEA Grapalat" w:hAnsi="GHEA Grapalat"/>
          <w:i/>
        </w:rPr>
      </w:pPr>
      <w:r>
        <w:rPr>
          <w:rStyle w:val="af6"/>
        </w:rPr>
        <w:t>5</w:t>
      </w:r>
      <w:r>
        <w:t xml:space="preserve"> </w:t>
      </w:r>
      <w:r w:rsidRPr="00CD6B60">
        <w:rPr>
          <w:rFonts w:ascii="GHEA Grapalat" w:hAnsi="GHEA Grapalat"/>
          <w:i/>
        </w:rPr>
        <w:t>Если закупка осуществляется в форме закупки у одного лица, обусловленная безотлагательностью, то</w:t>
      </w:r>
    </w:p>
    <w:p w:rsidR="006D2CDF" w:rsidRPr="00CD6B60" w:rsidRDefault="006D2CDF"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- 2-ой </w:t>
      </w:r>
      <w:proofErr w:type="gramStart"/>
      <w:r w:rsidRPr="00CD6B60">
        <w:rPr>
          <w:rFonts w:ascii="GHEA Grapalat" w:hAnsi="GHEA Grapalat"/>
          <w:i/>
          <w:sz w:val="20"/>
          <w:szCs w:val="20"/>
        </w:rPr>
        <w:t>абзац  пункта</w:t>
      </w:r>
      <w:proofErr w:type="gramEnd"/>
      <w:r w:rsidRPr="00CD6B60">
        <w:rPr>
          <w:rFonts w:ascii="GHEA Grapalat" w:hAnsi="GHEA Grapalat"/>
          <w:i/>
          <w:sz w:val="20"/>
          <w:szCs w:val="20"/>
        </w:rPr>
        <w:t xml:space="preserve"> 3.1 излагается в следующей редакции: "Участник имеет право требовать от </w:t>
      </w:r>
      <w:r w:rsidRPr="00CD6B60">
        <w:rPr>
          <w:rFonts w:ascii="GHEA Grapalat" w:hAnsi="GHEA Grapalat" w:hint="eastAsia"/>
          <w:i/>
          <w:sz w:val="20"/>
          <w:szCs w:val="20"/>
        </w:rPr>
        <w:t>комиссии</w:t>
      </w:r>
      <w:r w:rsidRPr="00CD6B60">
        <w:rPr>
          <w:rFonts w:ascii="GHEA Grapalat" w:hAnsi="GHEA Grapalat"/>
          <w:i/>
          <w:sz w:val="20"/>
          <w:szCs w:val="20"/>
        </w:rPr>
        <w:t xml:space="preserve"> </w:t>
      </w:r>
      <w:r w:rsidRPr="00CD6B60">
        <w:rPr>
          <w:rFonts w:ascii="GHEA Grapalat" w:hAnsi="GHEA Grapalat" w:hint="eastAsia"/>
          <w:i/>
          <w:sz w:val="20"/>
          <w:szCs w:val="20"/>
        </w:rPr>
        <w:t>разъяснения</w:t>
      </w:r>
      <w:r w:rsidRPr="00CD6B60">
        <w:rPr>
          <w:rFonts w:ascii="GHEA Grapalat" w:hAnsi="GHEA Grapalat"/>
          <w:i/>
          <w:sz w:val="20"/>
          <w:szCs w:val="20"/>
        </w:rPr>
        <w:t xml:space="preserve"> </w:t>
      </w:r>
      <w:r w:rsidRPr="00CD6B60">
        <w:rPr>
          <w:rFonts w:ascii="GHEA Grapalat" w:hAnsi="GHEA Grapalat" w:hint="eastAsia"/>
          <w:i/>
          <w:sz w:val="20"/>
          <w:szCs w:val="20"/>
        </w:rPr>
        <w:t>приглашения</w:t>
      </w:r>
      <w:r w:rsidRPr="00CD6B60">
        <w:rPr>
          <w:rFonts w:ascii="GHEA Grapalat" w:hAnsi="GHEA Grapalat"/>
          <w:i/>
          <w:sz w:val="20"/>
          <w:szCs w:val="20"/>
        </w:rPr>
        <w:t xml:space="preserve">  как минимум за один календарный день до истечения окончательного срока подачи заявок. </w:t>
      </w:r>
      <w:r w:rsidRPr="00CD6B60">
        <w:rPr>
          <w:rFonts w:ascii="GHEA Grapalat" w:hAnsi="GHEA Grapalat" w:hint="eastAsia"/>
          <w:i/>
          <w:sz w:val="20"/>
          <w:szCs w:val="20"/>
        </w:rPr>
        <w:t>При</w:t>
      </w:r>
      <w:r w:rsidRPr="00CD6B60">
        <w:rPr>
          <w:rFonts w:ascii="GHEA Grapalat" w:hAnsi="GHEA Grapalat"/>
          <w:i/>
          <w:sz w:val="20"/>
          <w:szCs w:val="20"/>
        </w:rPr>
        <w:t xml:space="preserve"> </w:t>
      </w:r>
      <w:r w:rsidRPr="00CD6B60">
        <w:rPr>
          <w:rFonts w:ascii="GHEA Grapalat" w:hAnsi="GHEA Grapalat" w:hint="eastAsia"/>
          <w:i/>
          <w:sz w:val="20"/>
          <w:szCs w:val="20"/>
        </w:rPr>
        <w:t>этом</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proofErr w:type="gramStart"/>
      <w:r w:rsidRPr="00CD6B60">
        <w:rPr>
          <w:rFonts w:ascii="GHEA Grapalat" w:hAnsi="GHEA Grapalat" w:hint="eastAsia"/>
          <w:i/>
          <w:sz w:val="20"/>
          <w:szCs w:val="20"/>
        </w:rPr>
        <w:t>может</w:t>
      </w:r>
      <w:r w:rsidRPr="00CD6B60">
        <w:rPr>
          <w:rFonts w:ascii="GHEA Grapalat" w:hAnsi="GHEA Grapalat"/>
          <w:i/>
          <w:sz w:val="20"/>
          <w:szCs w:val="20"/>
        </w:rPr>
        <w:t xml:space="preserve"> </w:t>
      </w:r>
      <w:r w:rsidRPr="007E439C">
        <w:rPr>
          <w:rFonts w:ascii="GHEA Grapalat" w:hAnsi="GHEA Grapalat"/>
          <w:i/>
          <w:sz w:val="20"/>
          <w:szCs w:val="20"/>
        </w:rPr>
        <w:t xml:space="preserve"> </w:t>
      </w:r>
      <w:r>
        <w:rPr>
          <w:rFonts w:ascii="GHEA Grapalat" w:hAnsi="GHEA Grapalat"/>
          <w:i/>
          <w:sz w:val="20"/>
          <w:szCs w:val="20"/>
        </w:rPr>
        <w:t>быть</w:t>
      </w:r>
      <w:proofErr w:type="gramEnd"/>
      <w:r>
        <w:rPr>
          <w:rFonts w:ascii="GHEA Grapalat" w:hAnsi="GHEA Grapalat"/>
          <w:i/>
          <w:sz w:val="20"/>
          <w:szCs w:val="20"/>
        </w:rPr>
        <w:t xml:space="preserve"> </w:t>
      </w:r>
      <w:r w:rsidRPr="00CD6B60">
        <w:rPr>
          <w:rFonts w:ascii="GHEA Grapalat" w:hAnsi="GHEA Grapalat" w:hint="eastAsia"/>
          <w:i/>
          <w:sz w:val="20"/>
          <w:szCs w:val="20"/>
        </w:rPr>
        <w:t>потребовано</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17:00 (</w:t>
      </w:r>
      <w:r w:rsidRPr="00CD6B60">
        <w:rPr>
          <w:rFonts w:ascii="GHEA Grapalat" w:hAnsi="GHEA Grapalat" w:hint="eastAsia"/>
          <w:i/>
          <w:sz w:val="20"/>
          <w:szCs w:val="20"/>
        </w:rPr>
        <w:t>по</w:t>
      </w:r>
      <w:r w:rsidRPr="00CD6B60">
        <w:rPr>
          <w:rFonts w:ascii="GHEA Grapalat" w:hAnsi="GHEA Grapalat"/>
          <w:i/>
          <w:sz w:val="20"/>
          <w:szCs w:val="20"/>
        </w:rPr>
        <w:t xml:space="preserve"> </w:t>
      </w:r>
      <w:r w:rsidRPr="00CD6B60">
        <w:rPr>
          <w:rFonts w:ascii="GHEA Grapalat" w:hAnsi="GHEA Grapalat" w:hint="eastAsia"/>
          <w:i/>
          <w:sz w:val="20"/>
          <w:szCs w:val="20"/>
        </w:rPr>
        <w:t>ереванскому</w:t>
      </w:r>
      <w:r w:rsidRPr="00CD6B60">
        <w:rPr>
          <w:rFonts w:ascii="GHEA Grapalat" w:hAnsi="GHEA Grapalat"/>
          <w:i/>
          <w:sz w:val="20"/>
          <w:szCs w:val="20"/>
        </w:rPr>
        <w:t xml:space="preserve"> </w:t>
      </w:r>
      <w:r w:rsidRPr="00CD6B60">
        <w:rPr>
          <w:rFonts w:ascii="GHEA Grapalat" w:hAnsi="GHEA Grapalat" w:hint="eastAsia"/>
          <w:i/>
          <w:sz w:val="20"/>
          <w:szCs w:val="20"/>
        </w:rPr>
        <w:t>времени</w:t>
      </w:r>
      <w:r w:rsidRPr="00CD6B60">
        <w:rPr>
          <w:rFonts w:ascii="GHEA Grapalat" w:hAnsi="GHEA Grapalat"/>
          <w:i/>
          <w:sz w:val="20"/>
          <w:szCs w:val="20"/>
        </w:rPr>
        <w:t xml:space="preserve">), </w:t>
      </w:r>
      <w:r w:rsidRPr="00CD6B60">
        <w:rPr>
          <w:rFonts w:ascii="GHEA Grapalat" w:hAnsi="GHEA Grapalat" w:hint="eastAsia"/>
          <w:i/>
          <w:sz w:val="20"/>
          <w:szCs w:val="20"/>
        </w:rPr>
        <w:t>указанного</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настоящем</w:t>
      </w:r>
      <w:r w:rsidRPr="00CD6B60">
        <w:rPr>
          <w:rFonts w:ascii="GHEA Grapalat" w:hAnsi="GHEA Grapalat"/>
          <w:i/>
          <w:sz w:val="20"/>
          <w:szCs w:val="20"/>
        </w:rPr>
        <w:t xml:space="preserve"> </w:t>
      </w:r>
      <w:r w:rsidRPr="00CD6B60">
        <w:rPr>
          <w:rFonts w:ascii="GHEA Grapalat" w:hAnsi="GHEA Grapalat" w:hint="eastAsia"/>
          <w:i/>
          <w:sz w:val="20"/>
          <w:szCs w:val="20"/>
        </w:rPr>
        <w:t>пункте</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Участник представляет указанный в настоящем пункте запрос посредством его отправки на электронную почту секретаря комиссии</w:t>
      </w:r>
      <w:r>
        <w:rPr>
          <w:rFonts w:ascii="GHEA Grapalat" w:hAnsi="GHEA Grapalat"/>
          <w:i/>
          <w:sz w:val="20"/>
          <w:szCs w:val="20"/>
        </w:rPr>
        <w:t>.</w:t>
      </w:r>
      <w:r w:rsidRPr="00CD6B60">
        <w:rPr>
          <w:rFonts w:ascii="GHEA Grapalat" w:hAnsi="GHEA Grapalat"/>
          <w:i/>
          <w:sz w:val="20"/>
          <w:szCs w:val="20"/>
        </w:rPr>
        <w:t xml:space="preserve"> </w:t>
      </w:r>
      <w:r w:rsidRPr="00CD6B60">
        <w:rPr>
          <w:rFonts w:ascii="GHEA Grapalat" w:hAnsi="GHEA Grapalat" w:hint="eastAsia"/>
          <w:i/>
          <w:sz w:val="20"/>
          <w:szCs w:val="20"/>
        </w:rPr>
        <w:t>Комиссия</w:t>
      </w:r>
      <w:r w:rsidRPr="00CD6B60">
        <w:rPr>
          <w:rFonts w:ascii="GHEA Grapalat" w:hAnsi="GHEA Grapalat"/>
          <w:i/>
          <w:sz w:val="20"/>
          <w:szCs w:val="20"/>
        </w:rPr>
        <w:t xml:space="preserve"> </w:t>
      </w:r>
      <w:r w:rsidRPr="00CD6B60">
        <w:rPr>
          <w:rFonts w:ascii="GHEA Grapalat" w:hAnsi="GHEA Grapalat" w:hint="eastAsia"/>
          <w:i/>
          <w:sz w:val="20"/>
          <w:szCs w:val="20"/>
        </w:rPr>
        <w:t>предоставляет</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представившему</w:t>
      </w:r>
      <w:r w:rsidRPr="00CD6B60">
        <w:rPr>
          <w:rFonts w:ascii="GHEA Grapalat" w:hAnsi="GHEA Grapalat"/>
          <w:i/>
          <w:sz w:val="20"/>
          <w:szCs w:val="20"/>
        </w:rPr>
        <w:t xml:space="preserve"> </w:t>
      </w:r>
      <w:r w:rsidRPr="00CD6B60">
        <w:rPr>
          <w:rFonts w:ascii="GHEA Grapalat" w:hAnsi="GHEA Grapalat" w:hint="eastAsia"/>
          <w:i/>
          <w:sz w:val="20"/>
          <w:szCs w:val="20"/>
        </w:rPr>
        <w:t>запрос</w:t>
      </w:r>
      <w:r w:rsidRPr="00CD6B60">
        <w:rPr>
          <w:rFonts w:ascii="GHEA Grapalat" w:hAnsi="GHEA Grapalat"/>
          <w:i/>
          <w:sz w:val="20"/>
          <w:szCs w:val="20"/>
        </w:rPr>
        <w:t xml:space="preserve"> </w:t>
      </w:r>
      <w:r w:rsidRPr="00CD6B60">
        <w:rPr>
          <w:rFonts w:ascii="GHEA Grapalat" w:hAnsi="GHEA Grapalat" w:hint="eastAsia"/>
          <w:i/>
          <w:sz w:val="20"/>
          <w:szCs w:val="20"/>
        </w:rPr>
        <w:t>участнику</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течение</w:t>
      </w:r>
      <w:r w:rsidRPr="00CD6B60">
        <w:rPr>
          <w:rFonts w:ascii="GHEA Grapalat" w:hAnsi="GHEA Grapalat"/>
          <w:i/>
          <w:sz w:val="20"/>
          <w:szCs w:val="20"/>
        </w:rPr>
        <w:t xml:space="preserve"> </w:t>
      </w:r>
      <w:r w:rsidRPr="00CD6B60">
        <w:rPr>
          <w:rFonts w:ascii="GHEA Grapalat" w:hAnsi="GHEA Grapalat" w:hint="eastAsia"/>
          <w:i/>
          <w:sz w:val="20"/>
          <w:szCs w:val="20"/>
        </w:rPr>
        <w:t>календарного</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xml:space="preserve">, </w:t>
      </w:r>
      <w:r w:rsidRPr="00CD6B60">
        <w:rPr>
          <w:rFonts w:ascii="GHEA Grapalat" w:hAnsi="GHEA Grapalat" w:hint="eastAsia"/>
          <w:i/>
          <w:sz w:val="20"/>
          <w:szCs w:val="20"/>
        </w:rPr>
        <w:t>следующего</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w:t>
      </w:r>
      <w:r w:rsidRPr="00CD6B60">
        <w:rPr>
          <w:rFonts w:ascii="GHEA Grapalat" w:hAnsi="GHEA Grapalat" w:hint="eastAsia"/>
          <w:i/>
          <w:sz w:val="20"/>
          <w:szCs w:val="20"/>
        </w:rPr>
        <w:t>днем</w:t>
      </w:r>
      <w:r w:rsidRPr="00CD6B60">
        <w:rPr>
          <w:rFonts w:ascii="GHEA Grapalat" w:hAnsi="GHEA Grapalat"/>
          <w:i/>
          <w:sz w:val="20"/>
          <w:szCs w:val="20"/>
        </w:rPr>
        <w:t xml:space="preserve"> </w:t>
      </w:r>
      <w:r w:rsidRPr="00CD6B60">
        <w:rPr>
          <w:rFonts w:ascii="GHEA Grapalat" w:hAnsi="GHEA Grapalat" w:hint="eastAsia"/>
          <w:i/>
          <w:sz w:val="20"/>
          <w:szCs w:val="20"/>
        </w:rPr>
        <w:t>получения</w:t>
      </w:r>
      <w:r w:rsidRPr="00CD6B60">
        <w:rPr>
          <w:rFonts w:ascii="GHEA Grapalat" w:hAnsi="GHEA Grapalat"/>
          <w:i/>
          <w:sz w:val="20"/>
          <w:szCs w:val="20"/>
        </w:rPr>
        <w:t xml:space="preserve"> </w:t>
      </w:r>
      <w:r w:rsidRPr="00CD6B60">
        <w:rPr>
          <w:rFonts w:ascii="GHEA Grapalat" w:hAnsi="GHEA Grapalat" w:hint="eastAsia"/>
          <w:i/>
          <w:sz w:val="20"/>
          <w:szCs w:val="20"/>
        </w:rPr>
        <w:t>запроса</w:t>
      </w:r>
      <w:r w:rsidRPr="00CD6B60">
        <w:rPr>
          <w:rFonts w:ascii="GHEA Grapalat" w:hAnsi="GHEA Grapalat"/>
          <w:i/>
          <w:sz w:val="20"/>
          <w:szCs w:val="20"/>
        </w:rPr>
        <w:t xml:space="preserve">, </w:t>
      </w:r>
      <w:r w:rsidRPr="00CD6B60">
        <w:rPr>
          <w:rFonts w:ascii="GHEA Grapalat" w:hAnsi="GHEA Grapalat" w:hint="eastAsia"/>
          <w:i/>
          <w:sz w:val="20"/>
          <w:szCs w:val="20"/>
        </w:rPr>
        <w:t>но</w:t>
      </w:r>
      <w:r w:rsidRPr="00CD6B60">
        <w:rPr>
          <w:rFonts w:ascii="GHEA Grapalat" w:hAnsi="GHEA Grapalat"/>
          <w:i/>
          <w:sz w:val="20"/>
          <w:szCs w:val="20"/>
        </w:rPr>
        <w:t xml:space="preserve"> </w:t>
      </w:r>
      <w:r w:rsidRPr="00CD6B60">
        <w:rPr>
          <w:rFonts w:ascii="GHEA Grapalat" w:hAnsi="GHEA Grapalat" w:hint="eastAsia"/>
          <w:i/>
          <w:sz w:val="20"/>
          <w:szCs w:val="20"/>
        </w:rPr>
        <w:t>не</w:t>
      </w:r>
      <w:r w:rsidRPr="00CD6B60">
        <w:rPr>
          <w:rFonts w:ascii="GHEA Grapalat" w:hAnsi="GHEA Grapalat"/>
          <w:i/>
          <w:sz w:val="20"/>
          <w:szCs w:val="20"/>
        </w:rPr>
        <w:t xml:space="preserve"> </w:t>
      </w:r>
      <w:r w:rsidRPr="00CD6B60">
        <w:rPr>
          <w:rFonts w:ascii="GHEA Grapalat" w:hAnsi="GHEA Grapalat" w:hint="eastAsia"/>
          <w:i/>
          <w:sz w:val="20"/>
          <w:szCs w:val="20"/>
        </w:rPr>
        <w:t>позднее</w:t>
      </w:r>
      <w:r w:rsidRPr="00CD6B60">
        <w:rPr>
          <w:rFonts w:ascii="GHEA Grapalat" w:hAnsi="GHEA Grapalat"/>
          <w:i/>
          <w:sz w:val="20"/>
          <w:szCs w:val="20"/>
        </w:rPr>
        <w:t xml:space="preserve"> </w:t>
      </w:r>
      <w:r w:rsidRPr="00CD6B60">
        <w:rPr>
          <w:rFonts w:ascii="GHEA Grapalat" w:hAnsi="GHEA Grapalat" w:hint="eastAsia"/>
          <w:i/>
          <w:sz w:val="20"/>
          <w:szCs w:val="20"/>
        </w:rPr>
        <w:t>чем</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3 </w:t>
      </w:r>
      <w:r w:rsidRPr="00CD6B60">
        <w:rPr>
          <w:rFonts w:ascii="GHEA Grapalat" w:hAnsi="GHEA Grapalat" w:hint="eastAsia"/>
          <w:i/>
          <w:sz w:val="20"/>
          <w:szCs w:val="20"/>
        </w:rPr>
        <w:t>часа</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истечения окончательного срока подачи заявок на процедуру.Разъяснение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rsidR="006D2CDF" w:rsidRPr="00CD6B60" w:rsidRDefault="006D2CDF"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 Пункт 3.4 излагается в следующей редакции: "3.4 </w:t>
      </w:r>
      <w:proofErr w:type="gramStart"/>
      <w:r w:rsidRPr="00CD6B60">
        <w:rPr>
          <w:rFonts w:ascii="GHEA Grapalat" w:hAnsi="GHEA Grapalat"/>
          <w:i/>
          <w:sz w:val="20"/>
          <w:szCs w:val="20"/>
        </w:rPr>
        <w:t>В</w:t>
      </w:r>
      <w:proofErr w:type="gramEnd"/>
      <w:r w:rsidRPr="00CD6B60">
        <w:rPr>
          <w:rFonts w:ascii="GHEA Grapalat" w:hAnsi="GHEA Grapalat"/>
          <w:i/>
          <w:sz w:val="20"/>
          <w:szCs w:val="20"/>
        </w:rPr>
        <w:t xml:space="preserve">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rsidR="006D2CDF" w:rsidRPr="00CD6B60" w:rsidRDefault="006D2CDF" w:rsidP="00FC69A8">
      <w:pPr>
        <w:pStyle w:val="af2"/>
        <w:jc w:val="both"/>
        <w:rPr>
          <w:rFonts w:ascii="GHEA Grapalat" w:hAnsi="GHEA Grapalat"/>
          <w:i/>
        </w:rPr>
      </w:pPr>
      <w:r w:rsidRPr="00CD6B60">
        <w:rPr>
          <w:rFonts w:ascii="GHEA Grapalat" w:hAnsi="GHEA Grapalat"/>
          <w:i/>
        </w:rPr>
        <w:t xml:space="preserve">   -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 ". </w:t>
      </w:r>
    </w:p>
  </w:footnote>
  <w:footnote w:id="4">
    <w:p w:rsidR="006D2CDF" w:rsidRPr="00CA2B01" w:rsidRDefault="006D2CDF" w:rsidP="00182C2E">
      <w:pPr>
        <w:widowControl w:val="0"/>
        <w:jc w:val="both"/>
        <w:rPr>
          <w:rFonts w:ascii="GHEA Grapalat" w:hAnsi="GHEA Grapalat"/>
          <w:i/>
          <w:sz w:val="20"/>
          <w:szCs w:val="20"/>
        </w:rPr>
      </w:pPr>
      <w:r>
        <w:rPr>
          <w:rStyle w:val="af6"/>
          <w:rFonts w:ascii="Times Armenian" w:hAnsi="Times Armenian"/>
          <w:sz w:val="20"/>
          <w:szCs w:val="20"/>
        </w:rPr>
        <w:t>6</w:t>
      </w:r>
      <w:r>
        <w:rPr>
          <w:rFonts w:ascii="Times Armenian" w:hAnsi="Times Armenian"/>
          <w:sz w:val="20"/>
          <w:szCs w:val="20"/>
        </w:rPr>
        <w:t xml:space="preserve"> </w:t>
      </w:r>
      <w:r w:rsidRPr="00CA2B01">
        <w:rPr>
          <w:rFonts w:ascii="GHEA Grapalat" w:hAnsi="GHEA Grapalat"/>
          <w:i/>
          <w:sz w:val="20"/>
          <w:szCs w:val="20"/>
        </w:rPr>
        <w:t xml:space="preserve">При организации закупок по конкурсу или по запросу котировок, настоящее предложение исключается из приглашения, если </w:t>
      </w:r>
    </w:p>
    <w:p w:rsidR="006D2CDF" w:rsidRPr="00CA2B01" w:rsidRDefault="006D2CDF" w:rsidP="00182C2E">
      <w:pPr>
        <w:widowControl w:val="0"/>
        <w:jc w:val="both"/>
        <w:rPr>
          <w:rFonts w:ascii="GHEA Grapalat" w:hAnsi="GHEA Grapalat"/>
          <w:i/>
          <w:sz w:val="20"/>
          <w:szCs w:val="20"/>
        </w:rPr>
      </w:pPr>
      <w:r w:rsidRPr="00CA2B01">
        <w:rPr>
          <w:rFonts w:ascii="GHEA Grapalat" w:hAnsi="GHEA Grapalat"/>
          <w:i/>
          <w:sz w:val="20"/>
          <w:szCs w:val="20"/>
        </w:rPr>
        <w:t>-</w:t>
      </w:r>
      <w:r w:rsidRPr="00011099">
        <w:rPr>
          <w:rFonts w:ascii="GHEA Grapalat" w:hAnsi="GHEA Grapalat"/>
          <w:i/>
          <w:sz w:val="20"/>
          <w:szCs w:val="20"/>
        </w:rPr>
        <w:t xml:space="preserve"> </w:t>
      </w:r>
      <w:r w:rsidRPr="00CA2B01">
        <w:rPr>
          <w:rFonts w:ascii="GHEA Grapalat" w:hAnsi="GHEA Grapalat"/>
          <w:i/>
          <w:sz w:val="20"/>
          <w:szCs w:val="20"/>
        </w:rPr>
        <w:t xml:space="preserve">процедура закупки организована на основании </w:t>
      </w:r>
      <w:r>
        <w:rPr>
          <w:rFonts w:ascii="GHEA Grapalat" w:hAnsi="GHEA Grapalat"/>
          <w:i/>
          <w:sz w:val="20"/>
          <w:szCs w:val="20"/>
        </w:rPr>
        <w:t xml:space="preserve">1-ого пункта </w:t>
      </w:r>
      <w:r w:rsidRPr="00CA2B01">
        <w:rPr>
          <w:rFonts w:ascii="GHEA Grapalat" w:hAnsi="GHEA Grapalat"/>
          <w:i/>
          <w:sz w:val="20"/>
          <w:szCs w:val="20"/>
        </w:rPr>
        <w:t xml:space="preserve">части 6 статьи 15 Закона, </w:t>
      </w:r>
    </w:p>
    <w:p w:rsidR="006D2CDF" w:rsidRPr="00CA2B01" w:rsidRDefault="006D2CDF" w:rsidP="00182C2E">
      <w:pPr>
        <w:widowControl w:val="0"/>
        <w:tabs>
          <w:tab w:val="left" w:pos="142"/>
        </w:tabs>
        <w:ind w:left="142" w:hanging="142"/>
        <w:jc w:val="both"/>
        <w:rPr>
          <w:rFonts w:ascii="GHEA Grapalat" w:hAnsi="GHEA Grapalat"/>
          <w:i/>
          <w:sz w:val="20"/>
          <w:szCs w:val="20"/>
        </w:rPr>
      </w:pPr>
      <w:r w:rsidRPr="00CA2B01">
        <w:rPr>
          <w:rFonts w:ascii="GHEA Grapalat" w:hAnsi="GHEA Grapalat"/>
          <w:i/>
          <w:sz w:val="20"/>
          <w:szCs w:val="20"/>
        </w:rPr>
        <w:t>-</w:t>
      </w:r>
      <w:r w:rsidRPr="00011099">
        <w:rPr>
          <w:rFonts w:ascii="GHEA Grapalat" w:hAnsi="GHEA Grapalat"/>
          <w:i/>
          <w:sz w:val="20"/>
          <w:szCs w:val="20"/>
        </w:rPr>
        <w:t xml:space="preserve"> запланированная (прогнозируемая) общая </w:t>
      </w:r>
      <w:r w:rsidRPr="00CA2B01">
        <w:rPr>
          <w:rFonts w:ascii="GHEA Grapalat" w:hAnsi="GHEA Grapalat"/>
          <w:i/>
          <w:sz w:val="20"/>
          <w:szCs w:val="20"/>
        </w:rPr>
        <w:t>цена закупаемого товара по заявке на закупку в рамках данной процедуры не превышает 25 млн. драмов РА</w:t>
      </w:r>
    </w:p>
  </w:footnote>
  <w:footnote w:id="5">
    <w:p w:rsidR="00E80312" w:rsidRPr="005D5092" w:rsidRDefault="005D5092" w:rsidP="00E80312">
      <w:pPr>
        <w:pStyle w:val="af2"/>
        <w:widowControl w:val="0"/>
        <w:jc w:val="both"/>
        <w:rPr>
          <w:rFonts w:ascii="GHEA Grapalat" w:hAnsi="GHEA Grapalat"/>
          <w:i/>
          <w:lang w:val="hy-AM"/>
        </w:rPr>
      </w:pPr>
      <w:r w:rsidRPr="005D5092">
        <w:rPr>
          <w:rFonts w:ascii="GHEA Grapalat" w:hAnsi="GHEA Grapalat"/>
          <w:i/>
          <w:vertAlign w:val="superscript"/>
          <w:lang w:val="hy-AM"/>
        </w:rPr>
        <w:t>6.1</w:t>
      </w:r>
      <w:r w:rsidRPr="005D5092">
        <w:rPr>
          <w:rFonts w:ascii="GHEA Grapalat" w:hAnsi="GHEA Grapalat"/>
          <w:i/>
          <w:lang w:val="hy-AM"/>
        </w:rPr>
        <w:t xml:space="preserve"> </w:t>
      </w:r>
      <w:r w:rsidR="00E80312" w:rsidRPr="005D5092">
        <w:rPr>
          <w:rFonts w:ascii="GHEA Grapalat" w:hAnsi="GHEA Grapalat"/>
          <w:i/>
        </w:rPr>
        <w:t>В случае участников, являющихся резидентами РА, публикуется указанная в заявлении декларация, опубликованная по ссылке на веб-сайт, содержащий сведения о реальных бенефициарах</w:t>
      </w:r>
      <w:r w:rsidRPr="005D5092">
        <w:rPr>
          <w:rFonts w:ascii="GHEA Grapalat" w:hAnsi="GHEA Grapalat"/>
          <w:i/>
          <w:lang w:val="hy-AM"/>
        </w:rPr>
        <w:t>.</w:t>
      </w:r>
    </w:p>
    <w:p w:rsidR="006D2CDF" w:rsidRPr="0034222E" w:rsidDel="00932115" w:rsidRDefault="006D2CDF" w:rsidP="00AF1F59">
      <w:pPr>
        <w:pStyle w:val="af2"/>
        <w:jc w:val="both"/>
        <w:rPr>
          <w:del w:id="2" w:author="Inesa Kocharyan" w:date="2019-10-29T12:18:00Z"/>
        </w:rPr>
      </w:pPr>
      <w:r w:rsidRPr="0034222E">
        <w:rPr>
          <w:rStyle w:val="af6"/>
        </w:rPr>
        <w:t>7</w:t>
      </w:r>
      <w:r w:rsidRPr="0034222E">
        <w:t xml:space="preserve"> </w:t>
      </w:r>
      <w:r w:rsidRPr="0034222E">
        <w:rPr>
          <w:rFonts w:ascii="GHEA Grapalat" w:hAnsi="GHEA Grapalat"/>
          <w:i/>
        </w:rPr>
        <w:t xml:space="preserve">Если настоящим Приглашением не предусматривается представление информации относительно товарного знака, фирменного наименования, </w:t>
      </w:r>
      <w:r w:rsidR="004047BE">
        <w:rPr>
          <w:rFonts w:ascii="GHEA Grapalat" w:hAnsi="GHEA Grapalat"/>
          <w:i/>
        </w:rPr>
        <w:t>модель</w:t>
      </w:r>
      <w:r w:rsidRPr="0034222E">
        <w:rPr>
          <w:rFonts w:ascii="GHEA Grapalat" w:hAnsi="GHEA Grapalat"/>
          <w:i/>
        </w:rPr>
        <w:t xml:space="preserve"> и наименования производителя</w:t>
      </w:r>
      <w:proofErr w:type="gramStart"/>
      <w:r w:rsidRPr="0034222E">
        <w:rPr>
          <w:rFonts w:ascii="GHEA Grapalat" w:hAnsi="GHEA Grapalat"/>
          <w:i/>
        </w:rPr>
        <w:t>, ,</w:t>
      </w:r>
      <w:proofErr w:type="gramEnd"/>
      <w:r w:rsidRPr="0034222E">
        <w:rPr>
          <w:rFonts w:ascii="GHEA Grapalat" w:hAnsi="GHEA Grapalat"/>
          <w:i/>
        </w:rPr>
        <w:t xml:space="preserve"> то из подпункта исключаются слова " а также товарный знак, фирменное наименование, </w:t>
      </w:r>
      <w:r w:rsidR="004047BE">
        <w:rPr>
          <w:rFonts w:ascii="GHEA Grapalat" w:hAnsi="GHEA Grapalat"/>
          <w:i/>
        </w:rPr>
        <w:t>модель</w:t>
      </w:r>
      <w:r w:rsidRPr="0034222E">
        <w:rPr>
          <w:rFonts w:ascii="GHEA Grapalat" w:hAnsi="GHEA Grapalat"/>
          <w:i/>
        </w:rPr>
        <w:t xml:space="preserve"> и наименование производителя</w:t>
      </w:r>
      <w:r w:rsidR="004047BE" w:rsidRPr="00FF03AB">
        <w:rPr>
          <w:rFonts w:ascii="GHEA Grapalat" w:hAnsi="GHEA Grapalat"/>
          <w:i/>
        </w:rPr>
        <w:t>(далее — полное описание товара)</w:t>
      </w:r>
      <w:r w:rsidR="004047BE" w:rsidRPr="00201B3D">
        <w:rPr>
          <w:rFonts w:ascii="GHEA Grapalat" w:hAnsi="GHEA Grapalat"/>
          <w:i/>
        </w:rPr>
        <w:t>.</w:t>
      </w:r>
      <w:r w:rsidRPr="0034222E">
        <w:rPr>
          <w:rFonts w:ascii="GHEA Grapalat" w:hAnsi="GHEA Grapalat"/>
          <w:i/>
        </w:rPr>
        <w:t xml:space="preserve"> При этом участник может представить товары, произведенные более чем одним производителем, а также разные товарные знаки, фирменное наименование и </w:t>
      </w:r>
      <w:r w:rsidR="00797B1C">
        <w:rPr>
          <w:rFonts w:ascii="GHEA Grapalat" w:hAnsi="GHEA Grapalat"/>
          <w:i/>
        </w:rPr>
        <w:t>модель</w:t>
      </w:r>
      <w:r w:rsidR="00694DC9">
        <w:rPr>
          <w:rFonts w:ascii="GHEA Grapalat" w:hAnsi="GHEA Grapalat"/>
        </w:rPr>
        <w:t xml:space="preserve">, </w:t>
      </w:r>
      <w:r w:rsidR="00694DC9" w:rsidRPr="00FF03AB">
        <w:rPr>
          <w:rFonts w:ascii="GHEA Grapalat" w:hAnsi="GHEA Grapalat"/>
          <w:i/>
        </w:rPr>
        <w:t>если не применяется условие, установленное последним предложением пункта 1.1 настоящей части</w:t>
      </w:r>
      <w:r w:rsidR="00694DC9" w:rsidRPr="006E0192" w:rsidDel="001C6688">
        <w:rPr>
          <w:rFonts w:ascii="GHEA Grapalat" w:hAnsi="GHEA Grapalat"/>
          <w:i/>
        </w:rPr>
        <w:t xml:space="preserve"> </w:t>
      </w:r>
      <w:r w:rsidRPr="0034222E">
        <w:rPr>
          <w:rFonts w:ascii="GHEA Grapalat" w:hAnsi="GHEA Grapalat"/>
          <w:i/>
        </w:rPr>
        <w:t>".</w:t>
      </w:r>
    </w:p>
  </w:footnote>
  <w:footnote w:id="6">
    <w:p w:rsidR="006D2CDF" w:rsidRPr="00D3436F" w:rsidRDefault="006D2CDF" w:rsidP="00AF1F59">
      <w:pPr>
        <w:pStyle w:val="af2"/>
        <w:jc w:val="both"/>
        <w:rPr>
          <w:rFonts w:ascii="GHEA Grapalat" w:hAnsi="GHEA Grapalat"/>
          <w:i/>
        </w:rPr>
      </w:pPr>
      <w:r>
        <w:rPr>
          <w:rStyle w:val="af6"/>
        </w:rPr>
        <w:t>8</w:t>
      </w:r>
      <w:r>
        <w:t xml:space="preserve"> </w:t>
      </w:r>
      <w:r w:rsidRPr="00D3436F">
        <w:rPr>
          <w:rFonts w:ascii="GHEA Grapalat" w:hAnsi="GHEA Grapalat"/>
          <w:i/>
        </w:rPr>
        <w:t xml:space="preserve">Подпункт </w:t>
      </w:r>
      <w:r w:rsidRPr="008842CE">
        <w:rPr>
          <w:rFonts w:ascii="GHEA Grapalat" w:hAnsi="GHEA Grapalat"/>
          <w:i/>
        </w:rPr>
        <w:t>исключается из приглашения, если</w:t>
      </w:r>
      <w:r w:rsidRPr="00D3436F">
        <w:rPr>
          <w:rFonts w:ascii="GHEA Grapalat" w:hAnsi="GHEA Grapalat"/>
          <w:i/>
        </w:rPr>
        <w:t xml:space="preserve"> требование об обеспечении заявки не установлено</w:t>
      </w:r>
    </w:p>
    <w:p w:rsidR="006D2CDF" w:rsidRPr="000811C1" w:rsidRDefault="006D2CDF">
      <w:pPr>
        <w:pStyle w:val="af2"/>
        <w:rPr>
          <w:rFonts w:asciiTheme="minorHAnsi" w:hAnsiTheme="minorHAnsi"/>
        </w:rPr>
      </w:pPr>
    </w:p>
  </w:footnote>
  <w:footnote w:id="7">
    <w:p w:rsidR="006D2CDF" w:rsidRPr="00FE2AA4" w:rsidRDefault="006D2CDF">
      <w:pPr>
        <w:pStyle w:val="af2"/>
        <w:rPr>
          <w:rFonts w:asciiTheme="minorHAnsi" w:hAnsiTheme="minorHAnsi"/>
          <w:i/>
        </w:rPr>
      </w:pPr>
      <w:r>
        <w:rPr>
          <w:rStyle w:val="af6"/>
        </w:rPr>
        <w:t>10</w:t>
      </w:r>
      <w:r w:rsidRPr="00FE2AA4">
        <w:rPr>
          <w:i/>
        </w:rPr>
        <w:t xml:space="preserve"> </w:t>
      </w:r>
      <w:r w:rsidRPr="00FE2AA4">
        <w:rPr>
          <w:rFonts w:asciiTheme="minorHAnsi" w:hAnsiTheme="minorHAnsi"/>
          <w:i/>
        </w:rPr>
        <w:t>Устанавливается заказчиком.</w:t>
      </w:r>
    </w:p>
  </w:footnote>
  <w:footnote w:id="8">
    <w:p w:rsidR="006D2CDF" w:rsidRPr="008842CE" w:rsidRDefault="006D2CDF" w:rsidP="0093610F">
      <w:pPr>
        <w:pStyle w:val="af2"/>
        <w:widowControl w:val="0"/>
        <w:jc w:val="both"/>
        <w:rPr>
          <w:rFonts w:ascii="GHEA Grapalat" w:hAnsi="GHEA Grapalat"/>
          <w:lang w:val="af-ZA"/>
        </w:rPr>
      </w:pPr>
      <w:r>
        <w:rPr>
          <w:rStyle w:val="af6"/>
        </w:rPr>
        <w:t>11</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rsidR="006D2CDF" w:rsidRPr="000811C1" w:rsidRDefault="006D2CDF">
      <w:pPr>
        <w:pStyle w:val="af2"/>
        <w:rPr>
          <w:lang w:val="af-ZA"/>
        </w:rPr>
      </w:pPr>
    </w:p>
  </w:footnote>
  <w:footnote w:id="9">
    <w:p w:rsidR="006D2CDF" w:rsidRDefault="006D2CDF" w:rsidP="00636142">
      <w:pPr>
        <w:pStyle w:val="af2"/>
        <w:jc w:val="both"/>
        <w:rPr>
          <w:rFonts w:ascii="GHEA Grapalat" w:hAnsi="GHEA Grapalat"/>
          <w:i/>
          <w:lang w:val="hy-AM"/>
        </w:rPr>
      </w:pPr>
    </w:p>
    <w:p w:rsidR="006D2CDF" w:rsidRPr="002227A9" w:rsidRDefault="006D2CDF" w:rsidP="00636142">
      <w:pPr>
        <w:pStyle w:val="af2"/>
        <w:jc w:val="both"/>
        <w:rPr>
          <w:rFonts w:ascii="GHEA Grapalat" w:hAnsi="GHEA Grapalat"/>
          <w:i/>
        </w:rPr>
      </w:pPr>
      <w:r w:rsidRPr="00C67FAB">
        <w:rPr>
          <w:rStyle w:val="af6"/>
          <w:rFonts w:ascii="GHEA Grapalat" w:hAnsi="GHEA Grapalat"/>
          <w:i/>
        </w:rPr>
        <w:t>12</w:t>
      </w:r>
      <w:r>
        <w:rPr>
          <w:rFonts w:ascii="GHEA Grapalat" w:hAnsi="GHEA Grapalat"/>
          <w:i/>
        </w:rPr>
        <w:t xml:space="preserve"> Если </w:t>
      </w:r>
    </w:p>
    <w:p w:rsidR="006D2CDF" w:rsidRPr="00636142" w:rsidRDefault="006D2CDF" w:rsidP="00636142">
      <w:pPr>
        <w:pStyle w:val="af2"/>
        <w:jc w:val="both"/>
        <w:rPr>
          <w:rFonts w:ascii="GHEA Grapalat" w:hAnsi="GHEA Grapalat"/>
          <w:i/>
        </w:rPr>
      </w:pPr>
      <w:r>
        <w:rPr>
          <w:rFonts w:ascii="GHEA Grapalat" w:hAnsi="GHEA Grapalat"/>
          <w:i/>
        </w:rPr>
        <w:t xml:space="preserve">- </w:t>
      </w:r>
      <w:r w:rsidRPr="000C74F3">
        <w:rPr>
          <w:rFonts w:ascii="GHEA Grapalat" w:hAnsi="GHEA Grapalat"/>
          <w:i/>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w:t>
      </w:r>
      <w:r w:rsidRPr="00E32500">
        <w:rPr>
          <w:rFonts w:ascii="GHEA Grapalat" w:hAnsi="GHEA Grapalat"/>
          <w:i/>
        </w:rPr>
        <w:t>ю</w:t>
      </w:r>
      <w:r w:rsidRPr="000C74F3">
        <w:rPr>
          <w:rFonts w:ascii="GHEA Grapalat" w:hAnsi="GHEA Grapalat"/>
          <w:i/>
        </w:rPr>
        <w:t xml:space="preserve"> 4.1”</w:t>
      </w:r>
      <w:r w:rsidRPr="00636142">
        <w:rPr>
          <w:rFonts w:ascii="GHEA Grapalat" w:hAnsi="GHEA Grapalat"/>
          <w:i/>
        </w:rPr>
        <w:t>,</w:t>
      </w:r>
    </w:p>
    <w:p w:rsidR="006D2CDF" w:rsidRPr="0092041F" w:rsidRDefault="006D2CDF" w:rsidP="00636142">
      <w:pPr>
        <w:pStyle w:val="af2"/>
        <w:jc w:val="both"/>
        <w:rPr>
          <w:rFonts w:ascii="GHEA Grapalat" w:hAnsi="GHEA Grapalat"/>
          <w:i/>
        </w:rPr>
      </w:pPr>
      <w:r>
        <w:rPr>
          <w:rFonts w:ascii="GHEA Grapalat" w:hAnsi="GHEA Grapalat"/>
          <w:i/>
        </w:rPr>
        <w:t xml:space="preserve">- </w:t>
      </w:r>
      <w:r w:rsidRPr="000C74F3">
        <w:rPr>
          <w:rFonts w:ascii="GHEA Grapalat" w:hAnsi="GHEA Grapalat"/>
          <w:i/>
        </w:rPr>
        <w:t>в рамках данной процедуры применяется регулирование, установленное абзацем 4 пункта 10.2, то вместо абзацев 4 и 5 устанавливается следующее условие: “</w:t>
      </w:r>
      <w:r>
        <w:rPr>
          <w:rFonts w:ascii="GHEA Grapalat" w:hAnsi="GHEA Grapalat"/>
          <w:i/>
        </w:rPr>
        <w:t>П</w:t>
      </w:r>
      <w:r w:rsidRPr="000C74F3">
        <w:rPr>
          <w:rFonts w:ascii="GHEA Grapalat" w:hAnsi="GHEA Grapalat"/>
          <w:i/>
        </w:rPr>
        <w:t xml:space="preserve">осле принятия результата каждого этапа выполнения договора сумма обеспечения квалификации </w:t>
      </w:r>
      <w:r w:rsidRPr="001738A8">
        <w:rPr>
          <w:rFonts w:ascii="GHEA Grapalat" w:hAnsi="GHEA Grapalat"/>
          <w:i/>
        </w:rPr>
        <w:t>уменьшается в пропорции, исчисленной в отношении суммы этого этапа.</w:t>
      </w:r>
      <w:r w:rsidRPr="001738A8">
        <w:t xml:space="preserve"> </w:t>
      </w:r>
      <w:r w:rsidRPr="001738A8">
        <w:rPr>
          <w:rFonts w:ascii="GHEA Grapalat" w:hAnsi="GHEA Grapalat"/>
          <w:i/>
        </w:rPr>
        <w:t xml:space="preserve">Обеспечение </w:t>
      </w:r>
      <w:r w:rsidRPr="007E7753">
        <w:rPr>
          <w:rFonts w:ascii="GHEA Grapalat" w:hAnsi="GHEA Grapalat"/>
          <w:i/>
        </w:rPr>
        <w:t>к</w:t>
      </w:r>
      <w:r w:rsidRPr="00763113">
        <w:rPr>
          <w:rFonts w:ascii="GHEA Grapalat" w:hAnsi="GHEA Grapalat"/>
          <w:i/>
        </w:rPr>
        <w:t>валификаци</w:t>
      </w:r>
      <w:r w:rsidRPr="007E7753">
        <w:rPr>
          <w:rFonts w:ascii="GHEA Grapalat" w:hAnsi="GHEA Grapalat"/>
          <w:i/>
        </w:rPr>
        <w:t>и</w:t>
      </w:r>
      <w:r w:rsidRPr="00763113">
        <w:rPr>
          <w:rFonts w:ascii="GHEA Grapalat" w:hAnsi="GHEA Grapalat"/>
          <w:i/>
        </w:rPr>
        <w:t xml:space="preserve"> в виде гарантии </w:t>
      </w:r>
      <w:r>
        <w:rPr>
          <w:rFonts w:ascii="GHEA Grapalat" w:hAnsi="GHEA Grapalat"/>
          <w:i/>
        </w:rPr>
        <w:t>отоб</w:t>
      </w:r>
      <w:r w:rsidRPr="00763113">
        <w:rPr>
          <w:rFonts w:ascii="GHEA Grapalat" w:hAnsi="GHEA Grapalat"/>
          <w:i/>
        </w:rPr>
        <w:t xml:space="preserve">ранный участник представляет согласно приложению 4.1.", а приложение 4 </w:t>
      </w:r>
      <w:r>
        <w:rPr>
          <w:rFonts w:ascii="GHEA Grapalat" w:hAnsi="GHEA Grapalat"/>
          <w:i/>
        </w:rPr>
        <w:t>исключается из</w:t>
      </w:r>
      <w:r w:rsidRPr="00763113">
        <w:rPr>
          <w:rFonts w:ascii="GHEA Grapalat" w:hAnsi="GHEA Grapalat"/>
          <w:i/>
        </w:rPr>
        <w:t xml:space="preserve"> приглашения</w:t>
      </w:r>
      <w:r>
        <w:rPr>
          <w:rFonts w:ascii="GHEA Grapalat" w:hAnsi="GHEA Grapalat"/>
          <w:i/>
        </w:rPr>
        <w:t>.</w:t>
      </w:r>
    </w:p>
    <w:p w:rsidR="006D2CDF" w:rsidRPr="0092041F" w:rsidRDefault="006D2CDF" w:rsidP="00C67FAB">
      <w:pPr>
        <w:pStyle w:val="af2"/>
        <w:jc w:val="both"/>
        <w:rPr>
          <w:rFonts w:ascii="GHEA Grapalat" w:hAnsi="GHEA Grapalat"/>
          <w:i/>
        </w:rPr>
      </w:pPr>
    </w:p>
  </w:footnote>
  <w:footnote w:id="10">
    <w:p w:rsidR="006D2CDF" w:rsidRPr="004A4643" w:rsidRDefault="006D2CDF" w:rsidP="00C67FAB">
      <w:pPr>
        <w:pStyle w:val="af2"/>
        <w:jc w:val="both"/>
        <w:rPr>
          <w:rFonts w:ascii="GHEA Grapalat" w:hAnsi="GHEA Grapalat"/>
          <w:i/>
          <w:lang w:val="hy-AM"/>
        </w:rPr>
      </w:pPr>
      <w:r w:rsidRPr="004A4643">
        <w:rPr>
          <w:rStyle w:val="af6"/>
          <w:rFonts w:ascii="GHEA Grapalat" w:hAnsi="GHEA Grapalat"/>
          <w:i/>
        </w:rPr>
        <w:t>13</w:t>
      </w:r>
      <w:r w:rsidRPr="004A4643">
        <w:rPr>
          <w:rFonts w:ascii="GHEA Grapalat" w:hAnsi="GHEA Grapalat"/>
          <w:i/>
        </w:rPr>
        <w:t xml:space="preserve"> Если цена закупаемого по заявке на закупку товара не превышает </w:t>
      </w:r>
      <w:r w:rsidRPr="004A4643">
        <w:rPr>
          <w:rFonts w:ascii="GHEA Grapalat" w:hAnsi="GHEA Grapalat"/>
          <w:i/>
          <w:lang w:val="hy-AM"/>
        </w:rPr>
        <w:t>25</w:t>
      </w:r>
      <w:r w:rsidRPr="004A4643">
        <w:rPr>
          <w:rFonts w:ascii="GHEA Grapalat" w:hAnsi="GHEA Grapalat"/>
          <w:i/>
        </w:rPr>
        <w:t xml:space="preserve"> млн. драмов РА, то </w:t>
      </w:r>
      <w:proofErr w:type="gramStart"/>
      <w:r w:rsidRPr="004A4643">
        <w:rPr>
          <w:rFonts w:ascii="GHEA Grapalat" w:hAnsi="GHEA Grapalat"/>
          <w:i/>
        </w:rPr>
        <w:t xml:space="preserve">слова </w:t>
      </w:r>
      <w:r w:rsidRPr="004A4643">
        <w:rPr>
          <w:rFonts w:ascii="GHEA Grapalat" w:hAnsi="GHEA Grapalat" w:cs="Times Armenian"/>
          <w:i/>
        </w:rPr>
        <w:t>”</w:t>
      </w:r>
      <w:r w:rsidRPr="004A4643">
        <w:rPr>
          <w:rFonts w:ascii="GHEA Grapalat" w:hAnsi="GHEA Grapalat"/>
          <w:i/>
        </w:rPr>
        <w:t>банковской</w:t>
      </w:r>
      <w:proofErr w:type="gramEnd"/>
      <w:r w:rsidRPr="004A4643">
        <w:rPr>
          <w:rFonts w:ascii="GHEA Grapalat" w:hAnsi="GHEA Grapalat"/>
          <w:i/>
        </w:rPr>
        <w:t xml:space="preserve"> гарантии или наличных денег" заменяются словами " в одностороннем порядке утвержденного заявления-в виде неустойки (приложение 5.1) или наличных денег</w:t>
      </w:r>
      <w:r w:rsidRPr="004A4643">
        <w:rPr>
          <w:rFonts w:ascii="GHEA Grapalat" w:hAnsi="GHEA Grapalat" w:cs="Sylfaen"/>
          <w:i/>
          <w:sz w:val="16"/>
          <w:szCs w:val="16"/>
        </w:rPr>
        <w:t>”</w:t>
      </w:r>
      <w:r w:rsidRPr="004A4643">
        <w:rPr>
          <w:rFonts w:ascii="GHEA Grapalat" w:hAnsi="GHEA Grapalat" w:cs="Sylfaen"/>
          <w:i/>
          <w:sz w:val="16"/>
          <w:szCs w:val="16"/>
          <w:lang w:val="hy-AM"/>
        </w:rPr>
        <w:t xml:space="preserve">, </w:t>
      </w:r>
      <w:r w:rsidRPr="004A4643">
        <w:rPr>
          <w:rFonts w:ascii="GHEA Grapalat" w:hAnsi="GHEA Grapalat" w:cs="Sylfaen"/>
          <w:i/>
          <w:sz w:val="16"/>
          <w:szCs w:val="16"/>
        </w:rPr>
        <w:t xml:space="preserve">а </w:t>
      </w:r>
      <w:r w:rsidRPr="004A4643">
        <w:rPr>
          <w:rFonts w:ascii="GHEA Grapalat" w:hAnsi="GHEA Grapalat"/>
          <w:i/>
        </w:rPr>
        <w:t>число "90", указанное в абзаце 3, заменяется числом " 20".</w:t>
      </w:r>
    </w:p>
  </w:footnote>
  <w:footnote w:id="11">
    <w:p w:rsidR="006D2CDF" w:rsidRPr="008E4439" w:rsidRDefault="006D2CDF" w:rsidP="000811C1">
      <w:pPr>
        <w:pStyle w:val="a3"/>
        <w:widowControl w:val="0"/>
        <w:spacing w:after="160" w:line="240" w:lineRule="auto"/>
        <w:ind w:firstLine="0"/>
        <w:jc w:val="left"/>
        <w:rPr>
          <w:rFonts w:ascii="GHEA Grapalat" w:hAnsi="GHEA Grapalat"/>
          <w:u w:val="single"/>
        </w:rPr>
      </w:pPr>
      <w:r w:rsidRPr="008E4439">
        <w:rPr>
          <w:rStyle w:val="af6"/>
        </w:rPr>
        <w:t>14</w:t>
      </w:r>
      <w:r w:rsidRPr="008E4439">
        <w:t xml:space="preserve"> </w:t>
      </w:r>
      <w:r w:rsidRPr="008E4439">
        <w:rPr>
          <w:rFonts w:ascii="GHEA Grapalat" w:hAnsi="GHEA Grapalat"/>
        </w:rPr>
        <w:t>Настоящий пункт редактируется согласно соответствующему заказчику</w:t>
      </w:r>
    </w:p>
    <w:p w:rsidR="006D2CDF" w:rsidRPr="000811C1" w:rsidRDefault="006D2CDF" w:rsidP="0027573B">
      <w:pPr>
        <w:pStyle w:val="af2"/>
        <w:rPr>
          <w:rFonts w:ascii="Sylfaen" w:hAnsi="Sylfaen"/>
          <w:sz w:val="18"/>
          <w:szCs w:val="18"/>
        </w:rPr>
      </w:pPr>
    </w:p>
  </w:footnote>
  <w:footnote w:id="12">
    <w:p w:rsidR="006D2CDF" w:rsidRPr="00A31673" w:rsidRDefault="006D2CDF">
      <w:pPr>
        <w:pStyle w:val="af2"/>
      </w:pPr>
      <w:r>
        <w:rPr>
          <w:rStyle w:val="af6"/>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13">
    <w:p w:rsidR="006D2CDF" w:rsidRPr="00DE7706" w:rsidRDefault="006D2CDF">
      <w:pPr>
        <w:pStyle w:val="af2"/>
      </w:pPr>
      <w:r>
        <w:rPr>
          <w:rStyle w:val="af6"/>
        </w:rPr>
        <w:t>16</w:t>
      </w:r>
      <w:r>
        <w:t xml:space="preserve"> </w:t>
      </w:r>
      <w:r>
        <w:rPr>
          <w:rFonts w:ascii="GHEA Grapalat" w:hAnsi="GHEA Grapalat"/>
          <w:i/>
        </w:rPr>
        <w:t xml:space="preserve">Если приглашением не устанавливается требование </w:t>
      </w:r>
      <w:r w:rsidRPr="00D3436F">
        <w:rPr>
          <w:rFonts w:ascii="GHEA Grapalat" w:hAnsi="GHEA Grapalat"/>
          <w:i/>
        </w:rPr>
        <w:t>обеспечение заявки</w:t>
      </w:r>
      <w:r>
        <w:rPr>
          <w:rFonts w:ascii="GHEA Grapalat" w:hAnsi="GHEA Grapalat"/>
          <w:i/>
        </w:rPr>
        <w:t>, то настоящий пункт исключается из приглашения</w:t>
      </w:r>
    </w:p>
  </w:footnote>
  <w:footnote w:id="14">
    <w:p w:rsidR="006D2CDF" w:rsidRPr="008416BA" w:rsidRDefault="006D2CDF" w:rsidP="00586BC9">
      <w:pPr>
        <w:pStyle w:val="af2"/>
        <w:jc w:val="both"/>
        <w:rPr>
          <w:rFonts w:ascii="GHEA Grapalat" w:hAnsi="GHEA Grapalat"/>
          <w:i/>
        </w:rPr>
      </w:pPr>
      <w:r w:rsidRPr="008416BA">
        <w:rPr>
          <w:rFonts w:ascii="GHEA Grapalat" w:hAnsi="GHEA Grapalat"/>
          <w:i/>
        </w:rPr>
        <w:t>16. 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p w:rsidR="006D2CDF" w:rsidRDefault="006D2CDF" w:rsidP="006B3E56">
      <w:pPr>
        <w:jc w:val="both"/>
      </w:pPr>
    </w:p>
    <w:p w:rsidR="006D2CDF" w:rsidRPr="008B70EB" w:rsidRDefault="006D2CDF" w:rsidP="00637230">
      <w:pPr>
        <w:jc w:val="both"/>
        <w:rPr>
          <w:rFonts w:ascii="GHEA Grapalat" w:hAnsi="GHEA Grapalat"/>
          <w:i/>
          <w:sz w:val="20"/>
          <w:szCs w:val="20"/>
        </w:rPr>
      </w:pPr>
      <w:r w:rsidRPr="008B70EB">
        <w:rPr>
          <w:rFonts w:ascii="GHEA Grapalat" w:hAnsi="GHEA Grapalat"/>
          <w:i/>
          <w:sz w:val="20"/>
          <w:szCs w:val="20"/>
        </w:rPr>
        <w:t>** -</w:t>
      </w:r>
      <w:proofErr w:type="gramStart"/>
      <w:r w:rsidRPr="008B70EB">
        <w:rPr>
          <w:rFonts w:ascii="GHEA Grapalat" w:hAnsi="GHEA Grapalat"/>
          <w:i/>
          <w:sz w:val="20"/>
          <w:szCs w:val="20"/>
        </w:rPr>
        <w:t>участник</w:t>
      </w:r>
      <w:proofErr w:type="gramEnd"/>
      <w:r w:rsidR="00481E4D" w:rsidRPr="00BE1F2C">
        <w:rPr>
          <w:rFonts w:asciiTheme="minorHAnsi" w:hAnsiTheme="minorHAnsi"/>
          <w:sz w:val="20"/>
          <w:szCs w:val="20"/>
          <w:lang w:val="af-ZA"/>
        </w:rPr>
        <w:t xml:space="preserve"> </w:t>
      </w:r>
      <w:r w:rsidR="00481E4D">
        <w:rPr>
          <w:rFonts w:ascii="GHEA Grapalat" w:hAnsi="GHEA Grapalat"/>
          <w:i/>
          <w:sz w:val="20"/>
          <w:szCs w:val="20"/>
        </w:rPr>
        <w:t>являющийся резидентом РА</w:t>
      </w:r>
      <w:r w:rsidR="00481E4D" w:rsidRPr="00553058">
        <w:rPr>
          <w:rFonts w:ascii="GHEA Grapalat" w:hAnsi="GHEA Grapalat"/>
          <w:i/>
          <w:sz w:val="20"/>
          <w:szCs w:val="20"/>
        </w:rPr>
        <w:t xml:space="preserve"> при заполнении заявления-объявления указывает ссылку на </w:t>
      </w:r>
      <w:r w:rsidR="00481E4D">
        <w:rPr>
          <w:rFonts w:ascii="GHEA Grapalat" w:hAnsi="GHEA Grapalat"/>
          <w:i/>
          <w:sz w:val="20"/>
          <w:szCs w:val="20"/>
        </w:rPr>
        <w:t>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r w:rsidRPr="008B70EB">
        <w:rPr>
          <w:rFonts w:ascii="GHEA Grapalat" w:hAnsi="GHEA Grapalat"/>
          <w:i/>
          <w:sz w:val="20"/>
          <w:szCs w:val="20"/>
        </w:rPr>
        <w:t>;</w:t>
      </w:r>
    </w:p>
    <w:p w:rsidR="006D2CDF" w:rsidRPr="008B70EB" w:rsidRDefault="006D2CDF" w:rsidP="00637230">
      <w:pPr>
        <w:jc w:val="both"/>
        <w:rPr>
          <w:rFonts w:ascii="GHEA Grapalat" w:hAnsi="GHEA Grapalat"/>
          <w:i/>
          <w:sz w:val="20"/>
          <w:szCs w:val="20"/>
        </w:rPr>
      </w:pPr>
      <w:r w:rsidRPr="008B70EB">
        <w:rPr>
          <w:rFonts w:ascii="GHEA Grapalat" w:hAnsi="GHEA Grapalat"/>
          <w:i/>
          <w:sz w:val="20"/>
          <w:szCs w:val="20"/>
        </w:rPr>
        <w:t>- если участник</w:t>
      </w:r>
      <w:r w:rsidR="00481E4D">
        <w:rPr>
          <w:rFonts w:ascii="GHEA Grapalat" w:hAnsi="GHEA Grapalat"/>
          <w:i/>
          <w:sz w:val="20"/>
          <w:szCs w:val="20"/>
        </w:rPr>
        <w:t xml:space="preserve"> не является резидентом </w:t>
      </w:r>
      <w:r w:rsidR="00BD4AEE">
        <w:rPr>
          <w:rFonts w:ascii="GHEA Grapalat" w:hAnsi="GHEA Grapalat"/>
          <w:i/>
          <w:sz w:val="20"/>
          <w:szCs w:val="20"/>
        </w:rPr>
        <w:t xml:space="preserve">РА, </w:t>
      </w:r>
      <w:r w:rsidRPr="008B70EB">
        <w:rPr>
          <w:rFonts w:ascii="GHEA Grapalat" w:hAnsi="GHEA Grapalat"/>
          <w:i/>
          <w:sz w:val="20"/>
          <w:szCs w:val="20"/>
        </w:rPr>
        <w:t>то при заполнении заявления-объявления слова "ссылка на сайт, содержащий информацию" заменяются словами "декларация согласно приложению 1.</w:t>
      </w:r>
      <w:r>
        <w:rPr>
          <w:rFonts w:ascii="GHEA Grapalat" w:hAnsi="GHEA Grapalat"/>
          <w:i/>
          <w:sz w:val="20"/>
          <w:szCs w:val="20"/>
        </w:rPr>
        <w:t>2</w:t>
      </w:r>
      <w:r w:rsidRPr="008B70EB">
        <w:rPr>
          <w:rFonts w:ascii="GHEA Grapalat" w:hAnsi="GHEA Grapalat"/>
          <w:i/>
          <w:sz w:val="20"/>
          <w:szCs w:val="20"/>
        </w:rPr>
        <w:t>";</w:t>
      </w:r>
    </w:p>
    <w:p w:rsidR="006D2CDF" w:rsidRPr="008B70EB" w:rsidRDefault="006D2CDF" w:rsidP="00637230">
      <w:pPr>
        <w:jc w:val="both"/>
        <w:rPr>
          <w:rFonts w:ascii="GHEA Grapalat" w:hAnsi="GHEA Grapalat"/>
          <w:i/>
          <w:sz w:val="20"/>
          <w:szCs w:val="20"/>
        </w:rPr>
      </w:pPr>
      <w:r w:rsidRPr="008B70EB">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p>
    <w:p w:rsidR="006D2CDF" w:rsidRDefault="006D2CDF" w:rsidP="00637230">
      <w:pPr>
        <w:jc w:val="both"/>
        <w:rPr>
          <w:rFonts w:asciiTheme="minorHAnsi" w:hAnsiTheme="minorHAnsi"/>
          <w:lang w:val="af-ZA"/>
        </w:rPr>
      </w:pPr>
    </w:p>
  </w:footnote>
  <w:footnote w:id="15">
    <w:p w:rsidR="006D2CDF" w:rsidRPr="00D3436F" w:rsidRDefault="006D2CDF" w:rsidP="003C670C">
      <w:pPr>
        <w:widowControl w:val="0"/>
        <w:ind w:right="309"/>
        <w:jc w:val="both"/>
        <w:rPr>
          <w:rFonts w:ascii="GHEA Grapalat" w:hAnsi="GHEA Grapalat"/>
          <w:i/>
          <w:sz w:val="20"/>
          <w:szCs w:val="20"/>
          <w:lang w:val="es-ES"/>
        </w:rPr>
      </w:pPr>
      <w:r>
        <w:rPr>
          <w:rStyle w:val="af6"/>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4825CB">
        <w:rPr>
          <w:rFonts w:ascii="GHEA Grapalat" w:hAnsi="GHEA Grapalat"/>
          <w:i/>
          <w:sz w:val="20"/>
          <w:szCs w:val="20"/>
        </w:rPr>
        <w:t>4</w:t>
      </w:r>
      <w:r w:rsidRPr="00D3436F">
        <w:rPr>
          <w:rFonts w:ascii="GHEA Grapalat" w:hAnsi="GHEA Grapalat"/>
          <w:i/>
          <w:sz w:val="20"/>
          <w:szCs w:val="20"/>
        </w:rPr>
        <w:t>.</w:t>
      </w:r>
    </w:p>
    <w:p w:rsidR="006D2CDF" w:rsidRPr="00D3436F" w:rsidRDefault="006D2CDF">
      <w:pPr>
        <w:pStyle w:val="af2"/>
        <w:rPr>
          <w:lang w:val="es-ES"/>
        </w:rPr>
      </w:pPr>
    </w:p>
  </w:footnote>
  <w:footnote w:id="16">
    <w:p w:rsidR="006D2CDF" w:rsidRPr="008842CE" w:rsidRDefault="006D2CDF" w:rsidP="003D2FE2">
      <w:pPr>
        <w:pStyle w:val="af2"/>
        <w:jc w:val="both"/>
      </w:pPr>
    </w:p>
  </w:footnote>
  <w:footnote w:id="17">
    <w:p w:rsidR="006D2CDF" w:rsidRPr="008842CE" w:rsidRDefault="006D2CDF" w:rsidP="000A214C">
      <w:pPr>
        <w:pStyle w:val="af2"/>
        <w:jc w:val="both"/>
      </w:pPr>
    </w:p>
  </w:footnote>
  <w:footnote w:id="18">
    <w:p w:rsidR="006D2CDF" w:rsidRPr="008842CE" w:rsidRDefault="006D2CDF" w:rsidP="008842CE">
      <w:pPr>
        <w:pStyle w:val="af2"/>
        <w:widowControl w:val="0"/>
        <w:jc w:val="both"/>
        <w:rPr>
          <w:rFonts w:ascii="GHEA Grapalat" w:hAnsi="GHEA Grapalat"/>
        </w:rPr>
      </w:pPr>
      <w:r w:rsidRPr="008842CE">
        <w:rPr>
          <w:rStyle w:val="af6"/>
          <w:rFonts w:ascii="GHEA Grapalat" w:hAnsi="GHEA Grapalat"/>
        </w:rPr>
        <w:t>*</w:t>
      </w:r>
      <w:r w:rsidRPr="008842CE">
        <w:rPr>
          <w:rFonts w:ascii="GHEA Grapalat" w:hAnsi="GHEA Grapalat"/>
        </w:rP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19">
    <w:p w:rsidR="006D2CDF" w:rsidRDefault="006D2CDF" w:rsidP="00D3436F">
      <w:pPr>
        <w:pStyle w:val="af2"/>
        <w:widowControl w:val="0"/>
        <w:jc w:val="both"/>
        <w:rPr>
          <w:ins w:id="11" w:author="Vardan" w:date="2022-03-24T23:31:00Z"/>
          <w:rFonts w:ascii="GHEA Grapalat" w:hAnsi="GHEA Grapalat"/>
          <w:i/>
          <w:lang w:val="hy-AM"/>
        </w:rPr>
      </w:pPr>
      <w:r>
        <w:rPr>
          <w:rStyle w:val="af6"/>
        </w:rPr>
        <w:t>17</w:t>
      </w:r>
      <w:r>
        <w:t xml:space="preserve"> </w:t>
      </w:r>
      <w:r w:rsidRPr="008842CE">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p w:rsidR="006D2CDF" w:rsidRPr="00F21C0D" w:rsidRDefault="006D2CDF" w:rsidP="00D3436F">
      <w:pPr>
        <w:pStyle w:val="af2"/>
        <w:widowControl w:val="0"/>
        <w:jc w:val="both"/>
        <w:rPr>
          <w:lang w:val="hy-AM"/>
        </w:rPr>
      </w:pPr>
    </w:p>
  </w:footnote>
  <w:footnote w:id="20">
    <w:p w:rsidR="006D2CDF" w:rsidRDefault="006D2CDF" w:rsidP="005E52ED">
      <w:pPr>
        <w:pStyle w:val="af2"/>
        <w:widowControl w:val="0"/>
        <w:jc w:val="both"/>
        <w:rPr>
          <w:rFonts w:ascii="GHEA Grapalat" w:hAnsi="GHEA Grapalat"/>
          <w:i/>
        </w:rPr>
      </w:pPr>
      <w:r>
        <w:rPr>
          <w:rStyle w:val="af6"/>
        </w:rPr>
        <w:t>18</w:t>
      </w:r>
      <w:r>
        <w:t xml:space="preserve"> </w:t>
      </w:r>
      <w:r w:rsidRPr="008842CE">
        <w:rPr>
          <w:rFonts w:ascii="GHEA Grapalat" w:hAnsi="GHEA Grapalat"/>
          <w:i/>
        </w:rPr>
        <w:t>Продавец может отказаться от предложенной предоплаты или ее части. При этом, предоплата в заключаемом договоре устанавливается в размере, согласованном между Покупателем и Продавцом. Если по договору не предусматривается предоставление предоплаты, то настоящий пункт исключается из проекта.</w:t>
      </w:r>
    </w:p>
    <w:p w:rsidR="006D2CDF" w:rsidRDefault="006D2CDF" w:rsidP="005E52ED">
      <w:pPr>
        <w:pStyle w:val="af2"/>
        <w:widowControl w:val="0"/>
        <w:jc w:val="both"/>
        <w:rPr>
          <w:rFonts w:ascii="GHEA Grapalat" w:hAnsi="GHEA Grapalat"/>
          <w:i/>
        </w:rPr>
      </w:pPr>
    </w:p>
    <w:p w:rsidR="006D2CDF" w:rsidRDefault="006D2CDF" w:rsidP="005E52ED">
      <w:pPr>
        <w:pStyle w:val="af2"/>
        <w:widowControl w:val="0"/>
        <w:jc w:val="both"/>
        <w:rPr>
          <w:rFonts w:ascii="GHEA Grapalat" w:hAnsi="GHEA Grapalat"/>
          <w:i/>
        </w:rPr>
      </w:pPr>
    </w:p>
    <w:p w:rsidR="006D2CDF" w:rsidRPr="00EB336B" w:rsidRDefault="006D2CDF" w:rsidP="00251F9C">
      <w:pPr>
        <w:pStyle w:val="af2"/>
        <w:widowControl w:val="0"/>
        <w:jc w:val="both"/>
        <w:rPr>
          <w:rFonts w:ascii="GHEA Grapalat" w:hAnsi="GHEA Grapalat"/>
          <w:sz w:val="18"/>
          <w:szCs w:val="18"/>
          <w:lang w:val="hy-AM"/>
        </w:rPr>
      </w:pPr>
      <w:r>
        <w:rPr>
          <w:rFonts w:ascii="GHEA Grapalat" w:hAnsi="GHEA Grapalat"/>
          <w:sz w:val="18"/>
          <w:szCs w:val="18"/>
          <w:vertAlign w:val="superscript"/>
          <w:lang w:val="hy-AM"/>
        </w:rPr>
        <w:t>17,1</w:t>
      </w:r>
      <w:r>
        <w:rPr>
          <w:rFonts w:ascii="GHEA Grapalat" w:hAnsi="GHEA Grapalat"/>
          <w:sz w:val="18"/>
          <w:szCs w:val="18"/>
          <w:lang w:val="hy-AM"/>
        </w:rPr>
        <w:t xml:space="preserve"> </w:t>
      </w:r>
      <w:r w:rsidRPr="00421AF9">
        <w:rPr>
          <w:rFonts w:ascii="GHEA Grapalat" w:hAnsi="GHEA Grapalat"/>
          <w:sz w:val="18"/>
          <w:szCs w:val="18"/>
          <w:lang w:val="hy-AM"/>
        </w:rPr>
        <w:t>В случае заказчиков, не имеющих счета в казначействе, последний абзац настоящего пункта редактируется следующим содержанием:</w:t>
      </w:r>
      <w:r w:rsidRPr="00EB336B">
        <w:t xml:space="preserve"> </w:t>
      </w:r>
      <w:r>
        <w:rPr>
          <w:rFonts w:ascii="GHEA Grapalat" w:hAnsi="GHEA Grapalat"/>
          <w:sz w:val="18"/>
          <w:szCs w:val="18"/>
          <w:lang w:val="hy-AM"/>
        </w:rPr>
        <w:t>«</w:t>
      </w:r>
      <w:r w:rsidRPr="00421AF9">
        <w:rPr>
          <w:rFonts w:ascii="GHEA Grapalat" w:hAnsi="GHEA Grapalat"/>
          <w:sz w:val="18"/>
          <w:szCs w:val="18"/>
          <w:lang w:val="hy-AM"/>
        </w:rPr>
        <w:t xml:space="preserve">При этом оплата за закупку осуществляется в срок, установленный графиком </w:t>
      </w:r>
      <w:r>
        <w:rPr>
          <w:rFonts w:ascii="GHEA Grapalat" w:hAnsi="GHEA Grapalat"/>
          <w:sz w:val="18"/>
          <w:szCs w:val="18"/>
        </w:rPr>
        <w:t>o</w:t>
      </w:r>
      <w:r w:rsidRPr="00421AF9">
        <w:rPr>
          <w:rFonts w:ascii="GHEA Grapalat" w:hAnsi="GHEA Grapalat"/>
          <w:sz w:val="18"/>
          <w:szCs w:val="18"/>
          <w:lang w:val="hy-AM"/>
        </w:rPr>
        <w:t>платы настоящего Договора, в течение пяти рабочих дней.</w:t>
      </w:r>
      <w:r>
        <w:rPr>
          <w:rFonts w:ascii="GHEA Grapalat" w:hAnsi="GHEA Grapalat"/>
          <w:sz w:val="18"/>
          <w:szCs w:val="18"/>
          <w:lang w:val="hy-AM"/>
        </w:rPr>
        <w:t>»</w:t>
      </w:r>
    </w:p>
    <w:p w:rsidR="006D2CDF" w:rsidRPr="00D3436F" w:rsidRDefault="006D2CDF">
      <w:pPr>
        <w:pStyle w:val="af2"/>
        <w:rPr>
          <w:lang w:val="hy-AM"/>
        </w:rPr>
      </w:pPr>
    </w:p>
  </w:footnote>
  <w:footnote w:id="21">
    <w:p w:rsidR="006D2CDF" w:rsidRPr="008842CE" w:rsidRDefault="006D2CDF" w:rsidP="00D90640">
      <w:pPr>
        <w:pStyle w:val="af2"/>
        <w:widowControl w:val="0"/>
        <w:jc w:val="both"/>
        <w:rPr>
          <w:rFonts w:ascii="GHEA Grapalat" w:hAnsi="GHEA Grapalat"/>
          <w:lang w:val="hy-AM"/>
        </w:rPr>
      </w:pPr>
      <w:r>
        <w:rPr>
          <w:rStyle w:val="af6"/>
        </w:rPr>
        <w:t>19</w:t>
      </w:r>
      <w:r>
        <w:t xml:space="preserve"> </w:t>
      </w:r>
      <w:r w:rsidRPr="008842CE">
        <w:rPr>
          <w:rFonts w:ascii="GHEA Grapalat" w:hAnsi="GHEA Grapalat"/>
          <w:i/>
        </w:rPr>
        <w:t>Настоящий пункт исключается из проекта договора, если закупаемый товар не является основным средством. А если закупаемый товар является основным средством, то гарантийный срок не должен быть меньше 365 календарных дней.</w:t>
      </w:r>
    </w:p>
    <w:p w:rsidR="006D2CDF" w:rsidRPr="00E85250" w:rsidRDefault="006D2CDF" w:rsidP="00D90640">
      <w:pPr>
        <w:widowControl w:val="0"/>
        <w:spacing w:after="160" w:line="360" w:lineRule="auto"/>
        <w:ind w:firstLine="709"/>
        <w:jc w:val="both"/>
        <w:rPr>
          <w:rFonts w:ascii="GHEA Grapalat" w:hAnsi="GHEA Grapalat"/>
          <w:lang w:val="hy-AM"/>
        </w:rPr>
      </w:pPr>
    </w:p>
    <w:p w:rsidR="006D2CDF" w:rsidRPr="00D3436F" w:rsidRDefault="006D2CDF">
      <w:pPr>
        <w:pStyle w:val="af2"/>
        <w:rPr>
          <w:lang w:val="hy-AM"/>
        </w:rPr>
      </w:pPr>
    </w:p>
  </w:footnote>
  <w:footnote w:id="22">
    <w:p w:rsidR="006D2CDF" w:rsidRPr="00402BC3" w:rsidRDefault="006D2CDF" w:rsidP="000D6018">
      <w:pPr>
        <w:pStyle w:val="af2"/>
        <w:jc w:val="both"/>
        <w:rPr>
          <w:rFonts w:ascii="GHEA Grapalat" w:hAnsi="GHEA Grapalat"/>
          <w:i/>
        </w:rPr>
      </w:pPr>
      <w:r>
        <w:rPr>
          <w:rStyle w:val="af6"/>
        </w:rPr>
        <w:t>20</w:t>
      </w:r>
      <w:r>
        <w:t xml:space="preserve"> </w:t>
      </w:r>
      <w:r w:rsidRPr="004952C9">
        <w:rPr>
          <w:rFonts w:ascii="GHEA Grapalat" w:hAnsi="GHEA Grapalat"/>
          <w:i/>
        </w:rPr>
        <w:t>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D3436F">
        <w:rPr>
          <w:rFonts w:ascii="GHEA Grapalat" w:hAnsi="GHEA Grapalat"/>
          <w:i/>
        </w:rPr>
        <w:t>.</w:t>
      </w:r>
    </w:p>
    <w:p w:rsidR="006D2CDF" w:rsidRPr="00552088" w:rsidRDefault="006D2CDF" w:rsidP="000D6018">
      <w:pPr>
        <w:pStyle w:val="af2"/>
        <w:jc w:val="both"/>
        <w:rPr>
          <w:rFonts w:ascii="GHEA Grapalat" w:hAnsi="GHEA Grapalat"/>
          <w:lang w:val="hy-AM"/>
        </w:rPr>
      </w:pPr>
      <w:r w:rsidRPr="004952C9">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rsidR="006D2CDF" w:rsidRPr="00D3436F" w:rsidRDefault="006D2CDF">
      <w:pPr>
        <w:pStyle w:val="af2"/>
        <w:rPr>
          <w:lang w:val="hy-AM"/>
        </w:rPr>
      </w:pPr>
    </w:p>
  </w:footnote>
  <w:footnote w:id="23">
    <w:p w:rsidR="006D2CDF" w:rsidRPr="008842CE" w:rsidRDefault="006D2CDF" w:rsidP="00D32870">
      <w:pPr>
        <w:pStyle w:val="af2"/>
        <w:widowControl w:val="0"/>
        <w:jc w:val="both"/>
        <w:rPr>
          <w:rFonts w:ascii="GHEA Grapalat" w:hAnsi="GHEA Grapalat"/>
          <w:lang w:val="hy-AM"/>
        </w:rPr>
      </w:pPr>
      <w:r>
        <w:rPr>
          <w:rStyle w:val="af6"/>
        </w:rPr>
        <w:t>21</w:t>
      </w:r>
      <w:r>
        <w:t xml:space="preserve"> </w:t>
      </w:r>
      <w:r w:rsidRPr="008842CE">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p w:rsidR="006D2CDF" w:rsidRPr="00D3436F" w:rsidRDefault="006D2CDF">
      <w:pPr>
        <w:pStyle w:val="af2"/>
        <w:rPr>
          <w:lang w:val="hy-AM"/>
        </w:rPr>
      </w:pPr>
    </w:p>
  </w:footnote>
  <w:footnote w:id="24">
    <w:p w:rsidR="006D2CDF" w:rsidRPr="00D3436F" w:rsidRDefault="006D2CDF" w:rsidP="00D3436F">
      <w:pPr>
        <w:pStyle w:val="af2"/>
        <w:widowControl w:val="0"/>
        <w:jc w:val="both"/>
        <w:rPr>
          <w:lang w:val="hy-AM"/>
        </w:rPr>
      </w:pPr>
      <w:r>
        <w:rPr>
          <w:rStyle w:val="af6"/>
        </w:rPr>
        <w:t>22</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25">
    <w:p w:rsidR="006D2CDF" w:rsidRPr="008842CE" w:rsidRDefault="006D2CDF" w:rsidP="00084B51">
      <w:pPr>
        <w:pStyle w:val="af2"/>
        <w:widowControl w:val="0"/>
        <w:jc w:val="both"/>
        <w:rPr>
          <w:rFonts w:ascii="GHEA Grapalat" w:hAnsi="GHEA Grapalat"/>
          <w:lang w:val="hy-AM"/>
        </w:rPr>
      </w:pPr>
      <w:r>
        <w:rPr>
          <w:rStyle w:val="af6"/>
        </w:rPr>
        <w:t>23</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6D2CDF" w:rsidRPr="00D3436F" w:rsidRDefault="006D2CDF">
      <w:pPr>
        <w:pStyle w:val="af2"/>
        <w:rPr>
          <w:lang w:val="hy-AM"/>
        </w:rPr>
      </w:pPr>
    </w:p>
  </w:footnote>
  <w:footnote w:id="26">
    <w:p w:rsidR="006D2CDF" w:rsidRPr="00E861BF" w:rsidRDefault="006D2CDF" w:rsidP="008842CE">
      <w:pPr>
        <w:pStyle w:val="af2"/>
        <w:widowControl w:val="0"/>
        <w:jc w:val="both"/>
        <w:rPr>
          <w:rFonts w:ascii="GHEA Grapalat" w:hAnsi="GHEA Grapalat"/>
          <w:i/>
        </w:rPr>
      </w:pPr>
      <w:r w:rsidRPr="00E861BF">
        <w:rPr>
          <w:rFonts w:ascii="GHEA Grapalat" w:hAnsi="GHEA Grapalat"/>
          <w:i/>
        </w:rPr>
        <w:t xml:space="preserve">* </w:t>
      </w:r>
      <w:r w:rsidRPr="008842CE">
        <w:rPr>
          <w:rFonts w:ascii="GHEA Grapalat" w:hAnsi="GHEA Grapalat"/>
          <w:i/>
        </w:rPr>
        <w:t>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w:t>
      </w:r>
    </w:p>
  </w:footnote>
  <w:footnote w:id="27">
    <w:p w:rsidR="006D2CDF" w:rsidRPr="008842CE" w:rsidRDefault="006D2CDF" w:rsidP="008842CE">
      <w:pPr>
        <w:pStyle w:val="af2"/>
        <w:widowControl w:val="0"/>
        <w:jc w:val="both"/>
      </w:pPr>
      <w:r w:rsidRPr="008842CE">
        <w:rPr>
          <w:rStyle w:val="af6"/>
        </w:rPr>
        <w:t>*</w:t>
      </w:r>
      <w:r w:rsidRPr="008842CE">
        <w:t xml:space="preserve"> </w:t>
      </w:r>
      <w:r w:rsidRPr="008842CE">
        <w:rPr>
          <w:rFonts w:ascii="GHEA Grapalat" w:hAnsi="GHEA Grapalat"/>
          <w:i/>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8">
    <w:p w:rsidR="006D2CDF" w:rsidRPr="008842CE" w:rsidRDefault="006D2CDF" w:rsidP="008842CE">
      <w:pPr>
        <w:widowControl w:val="0"/>
        <w:jc w:val="both"/>
        <w:rPr>
          <w:rFonts w:ascii="GHEA Grapalat" w:hAnsi="GHEA Grapalat"/>
          <w:i/>
          <w:sz w:val="20"/>
          <w:szCs w:val="20"/>
        </w:rPr>
      </w:pPr>
      <w:r w:rsidRPr="008842CE">
        <w:rPr>
          <w:rStyle w:val="af6"/>
          <w:sz w:val="20"/>
          <w:szCs w:val="20"/>
        </w:rPr>
        <w:t>**</w:t>
      </w:r>
      <w:r w:rsidRPr="008842CE">
        <w:rPr>
          <w:sz w:val="20"/>
          <w:szCs w:val="20"/>
        </w:rPr>
        <w:t xml:space="preserve"> </w:t>
      </w:r>
      <w:r w:rsidRPr="008842CE">
        <w:rPr>
          <w:rFonts w:ascii="GHEA Grapalat" w:hAnsi="GHEA Grapalat"/>
          <w:i/>
          <w:sz w:val="20"/>
          <w:szCs w:val="20"/>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56F28F5"/>
    <w:multiLevelType w:val="multilevel"/>
    <w:tmpl w:val="E27A1C1C"/>
    <w:lvl w:ilvl="0">
      <w:start w:val="1"/>
      <w:numFmt w:val="decimal"/>
      <w:lvlText w:val="%1"/>
      <w:lvlJc w:val="left"/>
      <w:pPr>
        <w:ind w:left="360" w:hanging="360"/>
      </w:pPr>
      <w:rPr>
        <w:rFonts w:cs="Sylfaen" w:hint="default"/>
      </w:rPr>
    </w:lvl>
    <w:lvl w:ilvl="1">
      <w:start w:val="1"/>
      <w:numFmt w:val="decimal"/>
      <w:lvlText w:val="%1.%2"/>
      <w:lvlJc w:val="left"/>
      <w:pPr>
        <w:ind w:left="927" w:hanging="360"/>
      </w:pPr>
      <w:rPr>
        <w:rFonts w:cs="Sylfaen" w:hint="default"/>
      </w:rPr>
    </w:lvl>
    <w:lvl w:ilvl="2">
      <w:start w:val="1"/>
      <w:numFmt w:val="decimal"/>
      <w:lvlText w:val="%1.%2.%3"/>
      <w:lvlJc w:val="left"/>
      <w:pPr>
        <w:ind w:left="1854" w:hanging="720"/>
      </w:pPr>
      <w:rPr>
        <w:rFonts w:cs="Sylfaen" w:hint="default"/>
      </w:rPr>
    </w:lvl>
    <w:lvl w:ilvl="3">
      <w:start w:val="1"/>
      <w:numFmt w:val="decimal"/>
      <w:lvlText w:val="%1.%2.%3.%4"/>
      <w:lvlJc w:val="left"/>
      <w:pPr>
        <w:ind w:left="2421" w:hanging="720"/>
      </w:pPr>
      <w:rPr>
        <w:rFonts w:cs="Sylfaen" w:hint="default"/>
      </w:rPr>
    </w:lvl>
    <w:lvl w:ilvl="4">
      <w:start w:val="1"/>
      <w:numFmt w:val="decimal"/>
      <w:lvlText w:val="%1.%2.%3.%4.%5"/>
      <w:lvlJc w:val="left"/>
      <w:pPr>
        <w:ind w:left="3348" w:hanging="1080"/>
      </w:pPr>
      <w:rPr>
        <w:rFonts w:cs="Sylfaen" w:hint="default"/>
      </w:rPr>
    </w:lvl>
    <w:lvl w:ilvl="5">
      <w:start w:val="1"/>
      <w:numFmt w:val="decimal"/>
      <w:lvlText w:val="%1.%2.%3.%4.%5.%6"/>
      <w:lvlJc w:val="left"/>
      <w:pPr>
        <w:ind w:left="3915" w:hanging="1080"/>
      </w:pPr>
      <w:rPr>
        <w:rFonts w:cs="Sylfaen" w:hint="default"/>
      </w:rPr>
    </w:lvl>
    <w:lvl w:ilvl="6">
      <w:start w:val="1"/>
      <w:numFmt w:val="decimal"/>
      <w:lvlText w:val="%1.%2.%3.%4.%5.%6.%7"/>
      <w:lvlJc w:val="left"/>
      <w:pPr>
        <w:ind w:left="4842" w:hanging="1440"/>
      </w:pPr>
      <w:rPr>
        <w:rFonts w:cs="Sylfaen" w:hint="default"/>
      </w:rPr>
    </w:lvl>
    <w:lvl w:ilvl="7">
      <w:start w:val="1"/>
      <w:numFmt w:val="decimal"/>
      <w:lvlText w:val="%1.%2.%3.%4.%5.%6.%7.%8"/>
      <w:lvlJc w:val="left"/>
      <w:pPr>
        <w:ind w:left="5409" w:hanging="1440"/>
      </w:pPr>
      <w:rPr>
        <w:rFonts w:cs="Sylfaen" w:hint="default"/>
      </w:rPr>
    </w:lvl>
    <w:lvl w:ilvl="8">
      <w:start w:val="1"/>
      <w:numFmt w:val="decimal"/>
      <w:lvlText w:val="%1.%2.%3.%4.%5.%6.%7.%8.%9"/>
      <w:lvlJc w:val="left"/>
      <w:pPr>
        <w:ind w:left="6336" w:hanging="1800"/>
      </w:pPr>
      <w:rPr>
        <w:rFonts w:cs="Sylfaen" w:hint="default"/>
      </w:rPr>
    </w:lvl>
  </w:abstractNum>
  <w:abstractNum w:abstractNumId="3" w15:restartNumberingAfterBreak="0">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8"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2"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3"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4" w15:restartNumberingAfterBreak="0">
    <w:nsid w:val="236E65B5"/>
    <w:multiLevelType w:val="hybridMultilevel"/>
    <w:tmpl w:val="2206BD5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3191371E"/>
    <w:multiLevelType w:val="hybridMultilevel"/>
    <w:tmpl w:val="DF30F356"/>
    <w:lvl w:ilvl="0" w:tplc="CF34A5DE">
      <w:start w:val="2"/>
      <w:numFmt w:val="decimal"/>
      <w:lvlText w:val="%1)"/>
      <w:lvlJc w:val="left"/>
      <w:pPr>
        <w:ind w:left="928" w:hanging="360"/>
      </w:pPr>
      <w:rPr>
        <w:rFonts w:cs="Times New Roman"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18"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9"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0"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380304AD"/>
    <w:multiLevelType w:val="hybridMultilevel"/>
    <w:tmpl w:val="16D8C70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3"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4"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15:restartNumberingAfterBreak="0">
    <w:nsid w:val="4DA62B13"/>
    <w:multiLevelType w:val="hybridMultilevel"/>
    <w:tmpl w:val="8174D9D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55B55308"/>
    <w:multiLevelType w:val="hybridMultilevel"/>
    <w:tmpl w:val="63949E4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9"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1"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32" w15:restartNumberingAfterBreak="0">
    <w:nsid w:val="5CCE127E"/>
    <w:multiLevelType w:val="hybridMultilevel"/>
    <w:tmpl w:val="518A736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34" w15:restartNumberingAfterBreak="0">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35"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6"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9" w15:restartNumberingAfterBreak="0">
    <w:nsid w:val="6E1C7A19"/>
    <w:multiLevelType w:val="hybridMultilevel"/>
    <w:tmpl w:val="8174D9D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1"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43"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31"/>
  </w:num>
  <w:num w:numId="2">
    <w:abstractNumId w:val="15"/>
  </w:num>
  <w:num w:numId="3">
    <w:abstractNumId w:val="6"/>
  </w:num>
  <w:num w:numId="4">
    <w:abstractNumId w:val="5"/>
  </w:num>
  <w:num w:numId="5">
    <w:abstractNumId w:val="0"/>
  </w:num>
  <w:num w:numId="6">
    <w:abstractNumId w:val="12"/>
  </w:num>
  <w:num w:numId="7">
    <w:abstractNumId w:val="37"/>
  </w:num>
  <w:num w:numId="8">
    <w:abstractNumId w:val="33"/>
  </w:num>
  <w:num w:numId="9">
    <w:abstractNumId w:val="34"/>
  </w:num>
  <w:num w:numId="10">
    <w:abstractNumId w:val="17"/>
  </w:num>
  <w:num w:numId="11">
    <w:abstractNumId w:val="4"/>
  </w:num>
  <w:num w:numId="12">
    <w:abstractNumId w:val="14"/>
  </w:num>
  <w:num w:numId="13">
    <w:abstractNumId w:val="27"/>
  </w:num>
  <w:num w:numId="14">
    <w:abstractNumId w:val="21"/>
  </w:num>
  <w:num w:numId="15">
    <w:abstractNumId w:val="30"/>
  </w:num>
  <w:num w:numId="16">
    <w:abstractNumId w:val="13"/>
  </w:num>
  <w:num w:numId="17">
    <w:abstractNumId w:val="28"/>
  </w:num>
  <w:num w:numId="18">
    <w:abstractNumId w:val="23"/>
  </w:num>
  <w:num w:numId="19">
    <w:abstractNumId w:val="36"/>
  </w:num>
  <w:num w:numId="20">
    <w:abstractNumId w:val="30"/>
    <w:lvlOverride w:ilvl="0">
      <w:startOverride w:val="1"/>
    </w:lvlOverride>
    <w:lvlOverride w:ilvl="1"/>
    <w:lvlOverride w:ilvl="2"/>
    <w:lvlOverride w:ilvl="3"/>
    <w:lvlOverride w:ilvl="4"/>
    <w:lvlOverride w:ilvl="5"/>
    <w:lvlOverride w:ilvl="6"/>
    <w:lvlOverride w:ilvl="7"/>
    <w:lvlOverride w:ilvl="8"/>
  </w:num>
  <w:num w:numId="2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5"/>
  </w:num>
  <w:num w:numId="24">
    <w:abstractNumId w:val="9"/>
  </w:num>
  <w:num w:numId="25">
    <w:abstractNumId w:val="11"/>
  </w:num>
  <w:num w:numId="26">
    <w:abstractNumId w:val="42"/>
  </w:num>
  <w:num w:numId="27">
    <w:abstractNumId w:val="38"/>
  </w:num>
  <w:num w:numId="28">
    <w:abstractNumId w:val="16"/>
  </w:num>
  <w:num w:numId="29">
    <w:abstractNumId w:val="40"/>
  </w:num>
  <w:num w:numId="30">
    <w:abstractNumId w:val="20"/>
  </w:num>
  <w:num w:numId="31">
    <w:abstractNumId w:val="10"/>
  </w:num>
  <w:num w:numId="32">
    <w:abstractNumId w:val="3"/>
  </w:num>
  <w:num w:numId="33">
    <w:abstractNumId w:val="8"/>
  </w:num>
  <w:num w:numId="34">
    <w:abstractNumId w:val="7"/>
  </w:num>
  <w:num w:numId="35">
    <w:abstractNumId w:val="43"/>
  </w:num>
  <w:num w:numId="36">
    <w:abstractNumId w:val="41"/>
  </w:num>
  <w:num w:numId="37">
    <w:abstractNumId w:val="35"/>
  </w:num>
  <w:num w:numId="38">
    <w:abstractNumId w:val="1"/>
  </w:num>
  <w:num w:numId="39">
    <w:abstractNumId w:val="19"/>
  </w:num>
  <w:num w:numId="40">
    <w:abstractNumId w:val="24"/>
  </w:num>
  <w:num w:numId="41">
    <w:abstractNumId w:val="22"/>
  </w:num>
  <w:num w:numId="42">
    <w:abstractNumId w:val="18"/>
  </w:num>
  <w:num w:numId="43">
    <w:abstractNumId w:val="29"/>
  </w:num>
  <w:num w:numId="44">
    <w:abstractNumId w:val="2"/>
  </w:num>
  <w:num w:numId="45">
    <w:abstractNumId w:val="32"/>
  </w:num>
  <w:num w:numId="46">
    <w:abstractNumId w:val="26"/>
  </w:num>
  <w:num w:numId="47">
    <w:abstractNumId w:val="39"/>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5570"/>
    <w:rsid w:val="00000345"/>
    <w:rsid w:val="0000037D"/>
    <w:rsid w:val="00000958"/>
    <w:rsid w:val="00000BA6"/>
    <w:rsid w:val="000013D6"/>
    <w:rsid w:val="000016BB"/>
    <w:rsid w:val="00002530"/>
    <w:rsid w:val="00002C23"/>
    <w:rsid w:val="00002EBE"/>
    <w:rsid w:val="000031E3"/>
    <w:rsid w:val="000033BC"/>
    <w:rsid w:val="000035D7"/>
    <w:rsid w:val="00003DF0"/>
    <w:rsid w:val="000058CF"/>
    <w:rsid w:val="00005D30"/>
    <w:rsid w:val="0000622A"/>
    <w:rsid w:val="000076A1"/>
    <w:rsid w:val="0000776B"/>
    <w:rsid w:val="00010ECA"/>
    <w:rsid w:val="00011099"/>
    <w:rsid w:val="00011CB9"/>
    <w:rsid w:val="00012347"/>
    <w:rsid w:val="00012E2C"/>
    <w:rsid w:val="00013093"/>
    <w:rsid w:val="000132F3"/>
    <w:rsid w:val="00013C24"/>
    <w:rsid w:val="00016653"/>
    <w:rsid w:val="00016DFB"/>
    <w:rsid w:val="00017484"/>
    <w:rsid w:val="000209D3"/>
    <w:rsid w:val="00020B2E"/>
    <w:rsid w:val="00020C83"/>
    <w:rsid w:val="00021C2E"/>
    <w:rsid w:val="000228A9"/>
    <w:rsid w:val="00023384"/>
    <w:rsid w:val="000238FE"/>
    <w:rsid w:val="00023F8F"/>
    <w:rsid w:val="000241CA"/>
    <w:rsid w:val="000246E6"/>
    <w:rsid w:val="00024FA3"/>
    <w:rsid w:val="00025353"/>
    <w:rsid w:val="00025A85"/>
    <w:rsid w:val="00026351"/>
    <w:rsid w:val="00027166"/>
    <w:rsid w:val="0002741C"/>
    <w:rsid w:val="000275BF"/>
    <w:rsid w:val="00030D40"/>
    <w:rsid w:val="000312D9"/>
    <w:rsid w:val="000313A6"/>
    <w:rsid w:val="000316DF"/>
    <w:rsid w:val="00032D7E"/>
    <w:rsid w:val="000330A3"/>
    <w:rsid w:val="00033946"/>
    <w:rsid w:val="00033B20"/>
    <w:rsid w:val="00033F41"/>
    <w:rsid w:val="00034CED"/>
    <w:rsid w:val="00037DDE"/>
    <w:rsid w:val="000408D8"/>
    <w:rsid w:val="00040F6C"/>
    <w:rsid w:val="000424BA"/>
    <w:rsid w:val="00042BD4"/>
    <w:rsid w:val="00043225"/>
    <w:rsid w:val="0004377F"/>
    <w:rsid w:val="0004387F"/>
    <w:rsid w:val="00045968"/>
    <w:rsid w:val="000465EA"/>
    <w:rsid w:val="000467EC"/>
    <w:rsid w:val="00046BAC"/>
    <w:rsid w:val="000473EF"/>
    <w:rsid w:val="00051490"/>
    <w:rsid w:val="00051B7F"/>
    <w:rsid w:val="00052084"/>
    <w:rsid w:val="00053001"/>
    <w:rsid w:val="000537FF"/>
    <w:rsid w:val="00053BFB"/>
    <w:rsid w:val="000540F1"/>
    <w:rsid w:val="00054C62"/>
    <w:rsid w:val="000550DA"/>
    <w:rsid w:val="00055129"/>
    <w:rsid w:val="00055195"/>
    <w:rsid w:val="00055CC2"/>
    <w:rsid w:val="00056516"/>
    <w:rsid w:val="00056AB4"/>
    <w:rsid w:val="00057264"/>
    <w:rsid w:val="000604CF"/>
    <w:rsid w:val="00060FB1"/>
    <w:rsid w:val="000612B9"/>
    <w:rsid w:val="0006220B"/>
    <w:rsid w:val="0006311D"/>
    <w:rsid w:val="00063AEF"/>
    <w:rsid w:val="00065C3B"/>
    <w:rsid w:val="00066F4D"/>
    <w:rsid w:val="0006703E"/>
    <w:rsid w:val="000702A0"/>
    <w:rsid w:val="000704B9"/>
    <w:rsid w:val="00070D78"/>
    <w:rsid w:val="00070DBB"/>
    <w:rsid w:val="00071119"/>
    <w:rsid w:val="00071450"/>
    <w:rsid w:val="00071C65"/>
    <w:rsid w:val="00071D1C"/>
    <w:rsid w:val="00072BC8"/>
    <w:rsid w:val="00073430"/>
    <w:rsid w:val="000735B0"/>
    <w:rsid w:val="00073A04"/>
    <w:rsid w:val="00073A09"/>
    <w:rsid w:val="00074CC1"/>
    <w:rsid w:val="00075997"/>
    <w:rsid w:val="000763E5"/>
    <w:rsid w:val="00077062"/>
    <w:rsid w:val="00077BB9"/>
    <w:rsid w:val="000808BC"/>
    <w:rsid w:val="00080C4E"/>
    <w:rsid w:val="00080E73"/>
    <w:rsid w:val="000811C1"/>
    <w:rsid w:val="000822C1"/>
    <w:rsid w:val="00082ADC"/>
    <w:rsid w:val="00082DE0"/>
    <w:rsid w:val="00083558"/>
    <w:rsid w:val="000845F6"/>
    <w:rsid w:val="00084B51"/>
    <w:rsid w:val="00085931"/>
    <w:rsid w:val="000878DB"/>
    <w:rsid w:val="00087A30"/>
    <w:rsid w:val="00090699"/>
    <w:rsid w:val="000911CA"/>
    <w:rsid w:val="0009191C"/>
    <w:rsid w:val="00091C48"/>
    <w:rsid w:val="00092D0A"/>
    <w:rsid w:val="0009380C"/>
    <w:rsid w:val="0009449B"/>
    <w:rsid w:val="000946A3"/>
    <w:rsid w:val="00094F5C"/>
    <w:rsid w:val="00095885"/>
    <w:rsid w:val="00095EB1"/>
    <w:rsid w:val="000964F1"/>
    <w:rsid w:val="00096865"/>
    <w:rsid w:val="00096B2C"/>
    <w:rsid w:val="0009758F"/>
    <w:rsid w:val="00097DE8"/>
    <w:rsid w:val="000A0D6B"/>
    <w:rsid w:val="000A0EB5"/>
    <w:rsid w:val="000A15F9"/>
    <w:rsid w:val="000A1DB5"/>
    <w:rsid w:val="000A200A"/>
    <w:rsid w:val="000A214C"/>
    <w:rsid w:val="000A323C"/>
    <w:rsid w:val="000A37CE"/>
    <w:rsid w:val="000A4A55"/>
    <w:rsid w:val="000A4FC5"/>
    <w:rsid w:val="000A5316"/>
    <w:rsid w:val="000A5B16"/>
    <w:rsid w:val="000A6B75"/>
    <w:rsid w:val="000A72AD"/>
    <w:rsid w:val="000A7528"/>
    <w:rsid w:val="000B033F"/>
    <w:rsid w:val="000B0B17"/>
    <w:rsid w:val="000B259E"/>
    <w:rsid w:val="000B269D"/>
    <w:rsid w:val="000B2CFA"/>
    <w:rsid w:val="000B33B2"/>
    <w:rsid w:val="000B3864"/>
    <w:rsid w:val="000B5664"/>
    <w:rsid w:val="000B6A70"/>
    <w:rsid w:val="000B700B"/>
    <w:rsid w:val="000B751B"/>
    <w:rsid w:val="000B7641"/>
    <w:rsid w:val="000B7C54"/>
    <w:rsid w:val="000C062F"/>
    <w:rsid w:val="000C0A9D"/>
    <w:rsid w:val="000C165F"/>
    <w:rsid w:val="000C264F"/>
    <w:rsid w:val="000C324B"/>
    <w:rsid w:val="000C36C6"/>
    <w:rsid w:val="000C3F69"/>
    <w:rsid w:val="000C5529"/>
    <w:rsid w:val="000C5A09"/>
    <w:rsid w:val="000C6BA1"/>
    <w:rsid w:val="000C6E1C"/>
    <w:rsid w:val="000C6F81"/>
    <w:rsid w:val="000D07E4"/>
    <w:rsid w:val="000D10F1"/>
    <w:rsid w:val="000D13A5"/>
    <w:rsid w:val="000D16B6"/>
    <w:rsid w:val="000D1BED"/>
    <w:rsid w:val="000D2527"/>
    <w:rsid w:val="000D2D8A"/>
    <w:rsid w:val="000D3188"/>
    <w:rsid w:val="000D34C8"/>
    <w:rsid w:val="000D3B6D"/>
    <w:rsid w:val="000D3BE0"/>
    <w:rsid w:val="000D4471"/>
    <w:rsid w:val="000D48B6"/>
    <w:rsid w:val="000D4D0B"/>
    <w:rsid w:val="000D5766"/>
    <w:rsid w:val="000D590A"/>
    <w:rsid w:val="000D6018"/>
    <w:rsid w:val="000D6187"/>
    <w:rsid w:val="000D6A89"/>
    <w:rsid w:val="000D6C21"/>
    <w:rsid w:val="000D701E"/>
    <w:rsid w:val="000D7190"/>
    <w:rsid w:val="000D77C1"/>
    <w:rsid w:val="000E13F8"/>
    <w:rsid w:val="000E1C31"/>
    <w:rsid w:val="000E2427"/>
    <w:rsid w:val="000E267C"/>
    <w:rsid w:val="000E308B"/>
    <w:rsid w:val="000E3D1E"/>
    <w:rsid w:val="000E3F9A"/>
    <w:rsid w:val="000E4039"/>
    <w:rsid w:val="000E426E"/>
    <w:rsid w:val="000E4C35"/>
    <w:rsid w:val="000E53B7"/>
    <w:rsid w:val="000E5659"/>
    <w:rsid w:val="000E5A91"/>
    <w:rsid w:val="000E5C19"/>
    <w:rsid w:val="000E624C"/>
    <w:rsid w:val="000E7612"/>
    <w:rsid w:val="000E79BD"/>
    <w:rsid w:val="000F109E"/>
    <w:rsid w:val="000F2653"/>
    <w:rsid w:val="000F31EB"/>
    <w:rsid w:val="000F332D"/>
    <w:rsid w:val="000F338E"/>
    <w:rsid w:val="000F35AE"/>
    <w:rsid w:val="000F3939"/>
    <w:rsid w:val="000F3B31"/>
    <w:rsid w:val="000F3D76"/>
    <w:rsid w:val="000F4220"/>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4861"/>
    <w:rsid w:val="00106365"/>
    <w:rsid w:val="00106D44"/>
    <w:rsid w:val="00106DEE"/>
    <w:rsid w:val="001075CA"/>
    <w:rsid w:val="00110534"/>
    <w:rsid w:val="00110D13"/>
    <w:rsid w:val="00111FFB"/>
    <w:rsid w:val="0011340E"/>
    <w:rsid w:val="00113F0D"/>
    <w:rsid w:val="0011423D"/>
    <w:rsid w:val="00115905"/>
    <w:rsid w:val="001159FA"/>
    <w:rsid w:val="0011611E"/>
    <w:rsid w:val="00116AD8"/>
    <w:rsid w:val="00117020"/>
    <w:rsid w:val="00117833"/>
    <w:rsid w:val="00117964"/>
    <w:rsid w:val="00117DAA"/>
    <w:rsid w:val="00122FC9"/>
    <w:rsid w:val="00123294"/>
    <w:rsid w:val="001235E7"/>
    <w:rsid w:val="00123F5E"/>
    <w:rsid w:val="00124461"/>
    <w:rsid w:val="00125AA6"/>
    <w:rsid w:val="00126D48"/>
    <w:rsid w:val="001276C9"/>
    <w:rsid w:val="00130202"/>
    <w:rsid w:val="001305C6"/>
    <w:rsid w:val="00130A69"/>
    <w:rsid w:val="00131417"/>
    <w:rsid w:val="00131E9C"/>
    <w:rsid w:val="00132600"/>
    <w:rsid w:val="00132FA8"/>
    <w:rsid w:val="00132FDD"/>
    <w:rsid w:val="00133A5A"/>
    <w:rsid w:val="00133CE4"/>
    <w:rsid w:val="00133E7C"/>
    <w:rsid w:val="00133ED4"/>
    <w:rsid w:val="00134D6E"/>
    <w:rsid w:val="00134DC5"/>
    <w:rsid w:val="00134FE3"/>
    <w:rsid w:val="001355F9"/>
    <w:rsid w:val="00135840"/>
    <w:rsid w:val="001361B2"/>
    <w:rsid w:val="001369CB"/>
    <w:rsid w:val="001377BA"/>
    <w:rsid w:val="00137A5C"/>
    <w:rsid w:val="0014038B"/>
    <w:rsid w:val="001403AE"/>
    <w:rsid w:val="00142496"/>
    <w:rsid w:val="001439BD"/>
    <w:rsid w:val="00143BD7"/>
    <w:rsid w:val="00143E8C"/>
    <w:rsid w:val="0014472E"/>
    <w:rsid w:val="00144CFB"/>
    <w:rsid w:val="00144E38"/>
    <w:rsid w:val="00144F73"/>
    <w:rsid w:val="001458D6"/>
    <w:rsid w:val="00145CC3"/>
    <w:rsid w:val="00146685"/>
    <w:rsid w:val="00146FC5"/>
    <w:rsid w:val="00147CD0"/>
    <w:rsid w:val="00147F14"/>
    <w:rsid w:val="001514D1"/>
    <w:rsid w:val="001515DE"/>
    <w:rsid w:val="001516B2"/>
    <w:rsid w:val="001522CE"/>
    <w:rsid w:val="00152564"/>
    <w:rsid w:val="00152788"/>
    <w:rsid w:val="00153A85"/>
    <w:rsid w:val="00153B9F"/>
    <w:rsid w:val="00153C87"/>
    <w:rsid w:val="00155805"/>
    <w:rsid w:val="0015583C"/>
    <w:rsid w:val="0015589E"/>
    <w:rsid w:val="00155C35"/>
    <w:rsid w:val="001561A5"/>
    <w:rsid w:val="001578A1"/>
    <w:rsid w:val="001578D4"/>
    <w:rsid w:val="0016001A"/>
    <w:rsid w:val="001600FF"/>
    <w:rsid w:val="0016055A"/>
    <w:rsid w:val="001609F6"/>
    <w:rsid w:val="00160AE4"/>
    <w:rsid w:val="00160BB4"/>
    <w:rsid w:val="00161428"/>
    <w:rsid w:val="00161B32"/>
    <w:rsid w:val="0016213E"/>
    <w:rsid w:val="00163324"/>
    <w:rsid w:val="001647D2"/>
    <w:rsid w:val="001649C8"/>
    <w:rsid w:val="00164BBC"/>
    <w:rsid w:val="0016519F"/>
    <w:rsid w:val="001679A6"/>
    <w:rsid w:val="00171E80"/>
    <w:rsid w:val="001723D6"/>
    <w:rsid w:val="001724D7"/>
    <w:rsid w:val="00172B98"/>
    <w:rsid w:val="00172BC4"/>
    <w:rsid w:val="001732FB"/>
    <w:rsid w:val="00173318"/>
    <w:rsid w:val="001738A8"/>
    <w:rsid w:val="00174DAB"/>
    <w:rsid w:val="00174FE1"/>
    <w:rsid w:val="00175F8F"/>
    <w:rsid w:val="00175FDC"/>
    <w:rsid w:val="001762F4"/>
    <w:rsid w:val="001763F5"/>
    <w:rsid w:val="00176A38"/>
    <w:rsid w:val="00176A92"/>
    <w:rsid w:val="001770E8"/>
    <w:rsid w:val="00177A5C"/>
    <w:rsid w:val="00177D71"/>
    <w:rsid w:val="00180134"/>
    <w:rsid w:val="00180D64"/>
    <w:rsid w:val="00180EB9"/>
    <w:rsid w:val="00180EE9"/>
    <w:rsid w:val="00181C60"/>
    <w:rsid w:val="00181F0F"/>
    <w:rsid w:val="00181F75"/>
    <w:rsid w:val="00182C2E"/>
    <w:rsid w:val="00183004"/>
    <w:rsid w:val="0018301A"/>
    <w:rsid w:val="001831C4"/>
    <w:rsid w:val="00183DD8"/>
    <w:rsid w:val="00183FEA"/>
    <w:rsid w:val="00184D18"/>
    <w:rsid w:val="00184F17"/>
    <w:rsid w:val="00185684"/>
    <w:rsid w:val="0018591C"/>
    <w:rsid w:val="00185DF9"/>
    <w:rsid w:val="00186559"/>
    <w:rsid w:val="001878F0"/>
    <w:rsid w:val="00190792"/>
    <w:rsid w:val="00191085"/>
    <w:rsid w:val="00191D27"/>
    <w:rsid w:val="00191D5F"/>
    <w:rsid w:val="001925CB"/>
    <w:rsid w:val="00192606"/>
    <w:rsid w:val="001926B2"/>
    <w:rsid w:val="00192A1C"/>
    <w:rsid w:val="001932A7"/>
    <w:rsid w:val="00193871"/>
    <w:rsid w:val="00194598"/>
    <w:rsid w:val="00195F24"/>
    <w:rsid w:val="00196487"/>
    <w:rsid w:val="00196F14"/>
    <w:rsid w:val="001A070B"/>
    <w:rsid w:val="001A0A3E"/>
    <w:rsid w:val="001A23A6"/>
    <w:rsid w:val="001A2579"/>
    <w:rsid w:val="001A2F72"/>
    <w:rsid w:val="001A3FEC"/>
    <w:rsid w:val="001A43A4"/>
    <w:rsid w:val="001A4EF7"/>
    <w:rsid w:val="001A5BC8"/>
    <w:rsid w:val="001A5C02"/>
    <w:rsid w:val="001A6561"/>
    <w:rsid w:val="001A6B31"/>
    <w:rsid w:val="001A77DF"/>
    <w:rsid w:val="001B0D9A"/>
    <w:rsid w:val="001B1050"/>
    <w:rsid w:val="001B1370"/>
    <w:rsid w:val="001B1C67"/>
    <w:rsid w:val="001B1FC4"/>
    <w:rsid w:val="001B32D9"/>
    <w:rsid w:val="001B37D2"/>
    <w:rsid w:val="001B45A9"/>
    <w:rsid w:val="001B478E"/>
    <w:rsid w:val="001B59E9"/>
    <w:rsid w:val="001B6FCF"/>
    <w:rsid w:val="001B7C87"/>
    <w:rsid w:val="001C07C6"/>
    <w:rsid w:val="001C0849"/>
    <w:rsid w:val="001C1570"/>
    <w:rsid w:val="001C278A"/>
    <w:rsid w:val="001C3D83"/>
    <w:rsid w:val="001C3F6C"/>
    <w:rsid w:val="001C6688"/>
    <w:rsid w:val="001C7110"/>
    <w:rsid w:val="001C76F7"/>
    <w:rsid w:val="001D0249"/>
    <w:rsid w:val="001D129F"/>
    <w:rsid w:val="001D1D00"/>
    <w:rsid w:val="001D209D"/>
    <w:rsid w:val="001D21E5"/>
    <w:rsid w:val="001D2D62"/>
    <w:rsid w:val="001D49E4"/>
    <w:rsid w:val="001D5785"/>
    <w:rsid w:val="001D5FF7"/>
    <w:rsid w:val="001D6531"/>
    <w:rsid w:val="001D7228"/>
    <w:rsid w:val="001D74FA"/>
    <w:rsid w:val="001D78C5"/>
    <w:rsid w:val="001E0216"/>
    <w:rsid w:val="001E05CE"/>
    <w:rsid w:val="001E06D6"/>
    <w:rsid w:val="001E0BC2"/>
    <w:rsid w:val="001E1D4C"/>
    <w:rsid w:val="001E2794"/>
    <w:rsid w:val="001E2814"/>
    <w:rsid w:val="001E3D3F"/>
    <w:rsid w:val="001E402A"/>
    <w:rsid w:val="001E4776"/>
    <w:rsid w:val="001E47D5"/>
    <w:rsid w:val="001E48BA"/>
    <w:rsid w:val="001E4A24"/>
    <w:rsid w:val="001E5412"/>
    <w:rsid w:val="001E55B2"/>
    <w:rsid w:val="001E5866"/>
    <w:rsid w:val="001E6506"/>
    <w:rsid w:val="001E7733"/>
    <w:rsid w:val="001E7BA9"/>
    <w:rsid w:val="001F0335"/>
    <w:rsid w:val="001F0371"/>
    <w:rsid w:val="001F0B18"/>
    <w:rsid w:val="001F0DAB"/>
    <w:rsid w:val="001F0F81"/>
    <w:rsid w:val="001F1DF0"/>
    <w:rsid w:val="001F1DF7"/>
    <w:rsid w:val="001F2926"/>
    <w:rsid w:val="001F3237"/>
    <w:rsid w:val="001F3278"/>
    <w:rsid w:val="001F386B"/>
    <w:rsid w:val="001F5834"/>
    <w:rsid w:val="001F5FDE"/>
    <w:rsid w:val="001F6578"/>
    <w:rsid w:val="001F760C"/>
    <w:rsid w:val="001F7821"/>
    <w:rsid w:val="002004DB"/>
    <w:rsid w:val="00200932"/>
    <w:rsid w:val="002017CB"/>
    <w:rsid w:val="00201DA0"/>
    <w:rsid w:val="00201F2E"/>
    <w:rsid w:val="00202F4D"/>
    <w:rsid w:val="002032CE"/>
    <w:rsid w:val="00203917"/>
    <w:rsid w:val="002046BF"/>
    <w:rsid w:val="00204B03"/>
    <w:rsid w:val="00204E53"/>
    <w:rsid w:val="00204EEA"/>
    <w:rsid w:val="00205689"/>
    <w:rsid w:val="002069C9"/>
    <w:rsid w:val="00206AF8"/>
    <w:rsid w:val="0020701A"/>
    <w:rsid w:val="00207490"/>
    <w:rsid w:val="002100B3"/>
    <w:rsid w:val="002101F2"/>
    <w:rsid w:val="00210F0C"/>
    <w:rsid w:val="00211425"/>
    <w:rsid w:val="002137E6"/>
    <w:rsid w:val="00213830"/>
    <w:rsid w:val="00213EB8"/>
    <w:rsid w:val="00214462"/>
    <w:rsid w:val="0021589C"/>
    <w:rsid w:val="002164B3"/>
    <w:rsid w:val="002166CE"/>
    <w:rsid w:val="00217344"/>
    <w:rsid w:val="00217710"/>
    <w:rsid w:val="00220ACB"/>
    <w:rsid w:val="00220C7C"/>
    <w:rsid w:val="002218FE"/>
    <w:rsid w:val="00221C7B"/>
    <w:rsid w:val="0022247D"/>
    <w:rsid w:val="002227A9"/>
    <w:rsid w:val="00222CDB"/>
    <w:rsid w:val="002240AB"/>
    <w:rsid w:val="002250D8"/>
    <w:rsid w:val="0022515E"/>
    <w:rsid w:val="002252CD"/>
    <w:rsid w:val="00226412"/>
    <w:rsid w:val="00226DBB"/>
    <w:rsid w:val="002273AD"/>
    <w:rsid w:val="0022770A"/>
    <w:rsid w:val="00227C9F"/>
    <w:rsid w:val="00230B12"/>
    <w:rsid w:val="00230C8F"/>
    <w:rsid w:val="00232E31"/>
    <w:rsid w:val="00232FE2"/>
    <w:rsid w:val="00233B5F"/>
    <w:rsid w:val="00233BB7"/>
    <w:rsid w:val="00235549"/>
    <w:rsid w:val="0023571C"/>
    <w:rsid w:val="00235D56"/>
    <w:rsid w:val="00235DAA"/>
    <w:rsid w:val="0023679B"/>
    <w:rsid w:val="00236B75"/>
    <w:rsid w:val="002370BC"/>
    <w:rsid w:val="002376B5"/>
    <w:rsid w:val="0024027D"/>
    <w:rsid w:val="00240289"/>
    <w:rsid w:val="00240609"/>
    <w:rsid w:val="002406D8"/>
    <w:rsid w:val="0024186B"/>
    <w:rsid w:val="00241C72"/>
    <w:rsid w:val="00241F05"/>
    <w:rsid w:val="0024205E"/>
    <w:rsid w:val="00244B38"/>
    <w:rsid w:val="00250377"/>
    <w:rsid w:val="0025145E"/>
    <w:rsid w:val="00251CF9"/>
    <w:rsid w:val="00251F9C"/>
    <w:rsid w:val="002520FB"/>
    <w:rsid w:val="0025254A"/>
    <w:rsid w:val="00252C9C"/>
    <w:rsid w:val="002542AE"/>
    <w:rsid w:val="00254A36"/>
    <w:rsid w:val="00254F42"/>
    <w:rsid w:val="002554A3"/>
    <w:rsid w:val="002559B9"/>
    <w:rsid w:val="0025693E"/>
    <w:rsid w:val="00257773"/>
    <w:rsid w:val="00260163"/>
    <w:rsid w:val="00260E64"/>
    <w:rsid w:val="00261006"/>
    <w:rsid w:val="0026158D"/>
    <w:rsid w:val="002615E2"/>
    <w:rsid w:val="00261A75"/>
    <w:rsid w:val="002626F7"/>
    <w:rsid w:val="00263035"/>
    <w:rsid w:val="00263094"/>
    <w:rsid w:val="002638A5"/>
    <w:rsid w:val="00263D72"/>
    <w:rsid w:val="00263E28"/>
    <w:rsid w:val="0026413D"/>
    <w:rsid w:val="0026426F"/>
    <w:rsid w:val="00264F97"/>
    <w:rsid w:val="00265A4B"/>
    <w:rsid w:val="00265D18"/>
    <w:rsid w:val="00266522"/>
    <w:rsid w:val="002665A4"/>
    <w:rsid w:val="002674D5"/>
    <w:rsid w:val="0027052A"/>
    <w:rsid w:val="00270D59"/>
    <w:rsid w:val="002716CA"/>
    <w:rsid w:val="00271DF6"/>
    <w:rsid w:val="0027256A"/>
    <w:rsid w:val="002737E0"/>
    <w:rsid w:val="00273A88"/>
    <w:rsid w:val="00273B4F"/>
    <w:rsid w:val="00273E01"/>
    <w:rsid w:val="00274353"/>
    <w:rsid w:val="0027499F"/>
    <w:rsid w:val="00274F0E"/>
    <w:rsid w:val="002754C4"/>
    <w:rsid w:val="0027573B"/>
    <w:rsid w:val="00276441"/>
    <w:rsid w:val="00276B03"/>
    <w:rsid w:val="0027775F"/>
    <w:rsid w:val="00277F14"/>
    <w:rsid w:val="00280E91"/>
    <w:rsid w:val="00281D16"/>
    <w:rsid w:val="00282865"/>
    <w:rsid w:val="00283198"/>
    <w:rsid w:val="00283E26"/>
    <w:rsid w:val="00283F0A"/>
    <w:rsid w:val="002845EA"/>
    <w:rsid w:val="002846B1"/>
    <w:rsid w:val="00286CDB"/>
    <w:rsid w:val="00286D44"/>
    <w:rsid w:val="0028726A"/>
    <w:rsid w:val="00291919"/>
    <w:rsid w:val="00291EFF"/>
    <w:rsid w:val="002926D4"/>
    <w:rsid w:val="002929F0"/>
    <w:rsid w:val="00293A25"/>
    <w:rsid w:val="00293A76"/>
    <w:rsid w:val="00293C7D"/>
    <w:rsid w:val="002941F2"/>
    <w:rsid w:val="00294BD5"/>
    <w:rsid w:val="00294F67"/>
    <w:rsid w:val="00294FFF"/>
    <w:rsid w:val="0029515A"/>
    <w:rsid w:val="00296DAD"/>
    <w:rsid w:val="002A058F"/>
    <w:rsid w:val="002A0700"/>
    <w:rsid w:val="002A0C06"/>
    <w:rsid w:val="002A0EA6"/>
    <w:rsid w:val="002A0F30"/>
    <w:rsid w:val="002A0F45"/>
    <w:rsid w:val="002A10B2"/>
    <w:rsid w:val="002A167F"/>
    <w:rsid w:val="002A1FAC"/>
    <w:rsid w:val="002A2CC7"/>
    <w:rsid w:val="002A2F79"/>
    <w:rsid w:val="002A3785"/>
    <w:rsid w:val="002A3FC1"/>
    <w:rsid w:val="002A464D"/>
    <w:rsid w:val="002A4BE0"/>
    <w:rsid w:val="002A560E"/>
    <w:rsid w:val="002A665D"/>
    <w:rsid w:val="002A7380"/>
    <w:rsid w:val="002A76C6"/>
    <w:rsid w:val="002A7A40"/>
    <w:rsid w:val="002B0631"/>
    <w:rsid w:val="002B0AEA"/>
    <w:rsid w:val="002B103D"/>
    <w:rsid w:val="002B121D"/>
    <w:rsid w:val="002B155B"/>
    <w:rsid w:val="002B1ABE"/>
    <w:rsid w:val="002B24A4"/>
    <w:rsid w:val="002B24E8"/>
    <w:rsid w:val="002B32D6"/>
    <w:rsid w:val="002B372D"/>
    <w:rsid w:val="002B3E53"/>
    <w:rsid w:val="002B4FD9"/>
    <w:rsid w:val="002B51FB"/>
    <w:rsid w:val="002B5F87"/>
    <w:rsid w:val="002B6548"/>
    <w:rsid w:val="002B722B"/>
    <w:rsid w:val="002B7388"/>
    <w:rsid w:val="002B7594"/>
    <w:rsid w:val="002C0507"/>
    <w:rsid w:val="002C0665"/>
    <w:rsid w:val="002C071B"/>
    <w:rsid w:val="002C09AA"/>
    <w:rsid w:val="002C0DD6"/>
    <w:rsid w:val="002C1050"/>
    <w:rsid w:val="002C1982"/>
    <w:rsid w:val="002C1AE5"/>
    <w:rsid w:val="002C1D72"/>
    <w:rsid w:val="002C205F"/>
    <w:rsid w:val="002C2499"/>
    <w:rsid w:val="002C27EB"/>
    <w:rsid w:val="002C2AAB"/>
    <w:rsid w:val="002C2B0F"/>
    <w:rsid w:val="002C36A0"/>
    <w:rsid w:val="002C3CAA"/>
    <w:rsid w:val="002C4DBF"/>
    <w:rsid w:val="002C605B"/>
    <w:rsid w:val="002C6CF7"/>
    <w:rsid w:val="002C7037"/>
    <w:rsid w:val="002D02FE"/>
    <w:rsid w:val="002D156F"/>
    <w:rsid w:val="002D1AAA"/>
    <w:rsid w:val="002D207D"/>
    <w:rsid w:val="002D20E8"/>
    <w:rsid w:val="002D236D"/>
    <w:rsid w:val="002D2888"/>
    <w:rsid w:val="002D3C61"/>
    <w:rsid w:val="002D4250"/>
    <w:rsid w:val="002D4575"/>
    <w:rsid w:val="002D492B"/>
    <w:rsid w:val="002D4EEB"/>
    <w:rsid w:val="002D5580"/>
    <w:rsid w:val="002D5CF0"/>
    <w:rsid w:val="002D601F"/>
    <w:rsid w:val="002D6327"/>
    <w:rsid w:val="002D6727"/>
    <w:rsid w:val="002D6A4F"/>
    <w:rsid w:val="002D7993"/>
    <w:rsid w:val="002D7D70"/>
    <w:rsid w:val="002E069D"/>
    <w:rsid w:val="002E0768"/>
    <w:rsid w:val="002E0877"/>
    <w:rsid w:val="002E2ABE"/>
    <w:rsid w:val="002E2CCB"/>
    <w:rsid w:val="002E3165"/>
    <w:rsid w:val="002E3E26"/>
    <w:rsid w:val="002E4305"/>
    <w:rsid w:val="002E530A"/>
    <w:rsid w:val="002E531D"/>
    <w:rsid w:val="002E57E8"/>
    <w:rsid w:val="002E5FDA"/>
    <w:rsid w:val="002E727E"/>
    <w:rsid w:val="002E7EE1"/>
    <w:rsid w:val="002F0989"/>
    <w:rsid w:val="002F0DCF"/>
    <w:rsid w:val="002F1AB3"/>
    <w:rsid w:val="002F1F78"/>
    <w:rsid w:val="002F2045"/>
    <w:rsid w:val="002F2657"/>
    <w:rsid w:val="002F27C9"/>
    <w:rsid w:val="002F2A55"/>
    <w:rsid w:val="002F2B23"/>
    <w:rsid w:val="002F35FE"/>
    <w:rsid w:val="002F6164"/>
    <w:rsid w:val="002F6FA0"/>
    <w:rsid w:val="002F7000"/>
    <w:rsid w:val="002F7391"/>
    <w:rsid w:val="002F7A7E"/>
    <w:rsid w:val="00301193"/>
    <w:rsid w:val="0030129D"/>
    <w:rsid w:val="00301EBE"/>
    <w:rsid w:val="00302841"/>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DC1"/>
    <w:rsid w:val="00310ED2"/>
    <w:rsid w:val="00311076"/>
    <w:rsid w:val="003141B6"/>
    <w:rsid w:val="003153FF"/>
    <w:rsid w:val="00316381"/>
    <w:rsid w:val="003163A5"/>
    <w:rsid w:val="003169A4"/>
    <w:rsid w:val="00317BD2"/>
    <w:rsid w:val="0032071C"/>
    <w:rsid w:val="00321A56"/>
    <w:rsid w:val="00321B20"/>
    <w:rsid w:val="003240F7"/>
    <w:rsid w:val="00325043"/>
    <w:rsid w:val="0032548E"/>
    <w:rsid w:val="00325546"/>
    <w:rsid w:val="003259C5"/>
    <w:rsid w:val="00325CC0"/>
    <w:rsid w:val="0032620B"/>
    <w:rsid w:val="00326507"/>
    <w:rsid w:val="003267C8"/>
    <w:rsid w:val="00327436"/>
    <w:rsid w:val="0033253D"/>
    <w:rsid w:val="00333314"/>
    <w:rsid w:val="00333B85"/>
    <w:rsid w:val="00334564"/>
    <w:rsid w:val="003347CE"/>
    <w:rsid w:val="0033571F"/>
    <w:rsid w:val="00335C2A"/>
    <w:rsid w:val="00335DAA"/>
    <w:rsid w:val="00336709"/>
    <w:rsid w:val="00336F9A"/>
    <w:rsid w:val="0033740E"/>
    <w:rsid w:val="00337C99"/>
    <w:rsid w:val="00340083"/>
    <w:rsid w:val="00340659"/>
    <w:rsid w:val="00340AB0"/>
    <w:rsid w:val="003414F9"/>
    <w:rsid w:val="00341747"/>
    <w:rsid w:val="00341A74"/>
    <w:rsid w:val="00341D7A"/>
    <w:rsid w:val="00341ED4"/>
    <w:rsid w:val="0034222E"/>
    <w:rsid w:val="003427DF"/>
    <w:rsid w:val="003436A5"/>
    <w:rsid w:val="00345909"/>
    <w:rsid w:val="003468B8"/>
    <w:rsid w:val="0034742C"/>
    <w:rsid w:val="00347499"/>
    <w:rsid w:val="003475E1"/>
    <w:rsid w:val="0034777A"/>
    <w:rsid w:val="003500D1"/>
    <w:rsid w:val="00350210"/>
    <w:rsid w:val="00351797"/>
    <w:rsid w:val="00351A3E"/>
    <w:rsid w:val="003529EA"/>
    <w:rsid w:val="00352B29"/>
    <w:rsid w:val="00352DB8"/>
    <w:rsid w:val="0035482E"/>
    <w:rsid w:val="0035493A"/>
    <w:rsid w:val="00354AEF"/>
    <w:rsid w:val="0035555B"/>
    <w:rsid w:val="00355B51"/>
    <w:rsid w:val="0035631F"/>
    <w:rsid w:val="00356463"/>
    <w:rsid w:val="003572A0"/>
    <w:rsid w:val="003572EA"/>
    <w:rsid w:val="003579C1"/>
    <w:rsid w:val="00357A33"/>
    <w:rsid w:val="00357AA2"/>
    <w:rsid w:val="00357D48"/>
    <w:rsid w:val="00357DB8"/>
    <w:rsid w:val="00357E1B"/>
    <w:rsid w:val="003605D5"/>
    <w:rsid w:val="003607CE"/>
    <w:rsid w:val="00361EFF"/>
    <w:rsid w:val="0036230B"/>
    <w:rsid w:val="003629F7"/>
    <w:rsid w:val="00362FEF"/>
    <w:rsid w:val="00363298"/>
    <w:rsid w:val="00363335"/>
    <w:rsid w:val="00363627"/>
    <w:rsid w:val="00363E98"/>
    <w:rsid w:val="00364E7A"/>
    <w:rsid w:val="003650C5"/>
    <w:rsid w:val="0036520F"/>
    <w:rsid w:val="0036524F"/>
    <w:rsid w:val="003653B7"/>
    <w:rsid w:val="00366C4E"/>
    <w:rsid w:val="00367A9A"/>
    <w:rsid w:val="00367F26"/>
    <w:rsid w:val="00370ECD"/>
    <w:rsid w:val="0037177E"/>
    <w:rsid w:val="003717D2"/>
    <w:rsid w:val="00371CF8"/>
    <w:rsid w:val="00372C2B"/>
    <w:rsid w:val="00372C67"/>
    <w:rsid w:val="00372D7E"/>
    <w:rsid w:val="00372FAD"/>
    <w:rsid w:val="0037329F"/>
    <w:rsid w:val="00373EC9"/>
    <w:rsid w:val="00374607"/>
    <w:rsid w:val="00374F4A"/>
    <w:rsid w:val="003755FD"/>
    <w:rsid w:val="00375D38"/>
    <w:rsid w:val="00375E5E"/>
    <w:rsid w:val="00375FD2"/>
    <w:rsid w:val="003760B7"/>
    <w:rsid w:val="00376924"/>
    <w:rsid w:val="00376A9D"/>
    <w:rsid w:val="003773FD"/>
    <w:rsid w:val="00377976"/>
    <w:rsid w:val="003802B8"/>
    <w:rsid w:val="00380721"/>
    <w:rsid w:val="00381658"/>
    <w:rsid w:val="00381E92"/>
    <w:rsid w:val="003822AE"/>
    <w:rsid w:val="003822C3"/>
    <w:rsid w:val="003822FA"/>
    <w:rsid w:val="00382A99"/>
    <w:rsid w:val="00382B60"/>
    <w:rsid w:val="0038317B"/>
    <w:rsid w:val="00383467"/>
    <w:rsid w:val="003839FF"/>
    <w:rsid w:val="0038400D"/>
    <w:rsid w:val="0038438D"/>
    <w:rsid w:val="0038517B"/>
    <w:rsid w:val="00385C27"/>
    <w:rsid w:val="00386E4B"/>
    <w:rsid w:val="003870B7"/>
    <w:rsid w:val="003871DA"/>
    <w:rsid w:val="00391276"/>
    <w:rsid w:val="0039134D"/>
    <w:rsid w:val="00391852"/>
    <w:rsid w:val="00391E56"/>
    <w:rsid w:val="00391F90"/>
    <w:rsid w:val="00392525"/>
    <w:rsid w:val="0039338D"/>
    <w:rsid w:val="003946B4"/>
    <w:rsid w:val="00394990"/>
    <w:rsid w:val="003949A5"/>
    <w:rsid w:val="00395D6D"/>
    <w:rsid w:val="00395F4A"/>
    <w:rsid w:val="003960EA"/>
    <w:rsid w:val="0039646A"/>
    <w:rsid w:val="00396D60"/>
    <w:rsid w:val="003972CC"/>
    <w:rsid w:val="00397DC0"/>
    <w:rsid w:val="003A0A31"/>
    <w:rsid w:val="003A145D"/>
    <w:rsid w:val="003A1EBB"/>
    <w:rsid w:val="003A2BE0"/>
    <w:rsid w:val="003A2D11"/>
    <w:rsid w:val="003A39AC"/>
    <w:rsid w:val="003A5049"/>
    <w:rsid w:val="003A5533"/>
    <w:rsid w:val="003A5C2A"/>
    <w:rsid w:val="003A62A4"/>
    <w:rsid w:val="003A645E"/>
    <w:rsid w:val="003A6791"/>
    <w:rsid w:val="003A734A"/>
    <w:rsid w:val="003B0D6E"/>
    <w:rsid w:val="003B1FC0"/>
    <w:rsid w:val="003B3302"/>
    <w:rsid w:val="003B3A13"/>
    <w:rsid w:val="003B3E74"/>
    <w:rsid w:val="003B4A74"/>
    <w:rsid w:val="003B50F7"/>
    <w:rsid w:val="003B585C"/>
    <w:rsid w:val="003B60D5"/>
    <w:rsid w:val="003B60E8"/>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94F"/>
    <w:rsid w:val="003C5E16"/>
    <w:rsid w:val="003C61D5"/>
    <w:rsid w:val="003C670C"/>
    <w:rsid w:val="003C6A92"/>
    <w:rsid w:val="003C7160"/>
    <w:rsid w:val="003C78D9"/>
    <w:rsid w:val="003D0075"/>
    <w:rsid w:val="003D0E3C"/>
    <w:rsid w:val="003D14E9"/>
    <w:rsid w:val="003D1CF4"/>
    <w:rsid w:val="003D25A1"/>
    <w:rsid w:val="003D2FE2"/>
    <w:rsid w:val="003D38E8"/>
    <w:rsid w:val="003D3964"/>
    <w:rsid w:val="003D56A5"/>
    <w:rsid w:val="003D57AD"/>
    <w:rsid w:val="003D58E1"/>
    <w:rsid w:val="003D5CAF"/>
    <w:rsid w:val="003D6CDC"/>
    <w:rsid w:val="003D7720"/>
    <w:rsid w:val="003D7F6E"/>
    <w:rsid w:val="003D7F8E"/>
    <w:rsid w:val="003E01D5"/>
    <w:rsid w:val="003E029A"/>
    <w:rsid w:val="003E077D"/>
    <w:rsid w:val="003E0A5B"/>
    <w:rsid w:val="003E1421"/>
    <w:rsid w:val="003E194D"/>
    <w:rsid w:val="003E1BE2"/>
    <w:rsid w:val="003E1D9D"/>
    <w:rsid w:val="003E1FF9"/>
    <w:rsid w:val="003E2931"/>
    <w:rsid w:val="003E31E5"/>
    <w:rsid w:val="003E3996"/>
    <w:rsid w:val="003E3B26"/>
    <w:rsid w:val="003E3FD0"/>
    <w:rsid w:val="003E40A7"/>
    <w:rsid w:val="003E4184"/>
    <w:rsid w:val="003E5D5B"/>
    <w:rsid w:val="003E6971"/>
    <w:rsid w:val="003E7802"/>
    <w:rsid w:val="003F1EEA"/>
    <w:rsid w:val="003F208A"/>
    <w:rsid w:val="003F22D8"/>
    <w:rsid w:val="003F264A"/>
    <w:rsid w:val="003F2899"/>
    <w:rsid w:val="003F28E4"/>
    <w:rsid w:val="003F300B"/>
    <w:rsid w:val="003F4583"/>
    <w:rsid w:val="003F4C5E"/>
    <w:rsid w:val="003F6081"/>
    <w:rsid w:val="003F66A5"/>
    <w:rsid w:val="003F6CF8"/>
    <w:rsid w:val="003F6ED1"/>
    <w:rsid w:val="003F762C"/>
    <w:rsid w:val="003F7952"/>
    <w:rsid w:val="003F7B41"/>
    <w:rsid w:val="003F7F2F"/>
    <w:rsid w:val="0040112D"/>
    <w:rsid w:val="00401B30"/>
    <w:rsid w:val="00401BA5"/>
    <w:rsid w:val="00402941"/>
    <w:rsid w:val="00402BC3"/>
    <w:rsid w:val="00403109"/>
    <w:rsid w:val="0040346A"/>
    <w:rsid w:val="004046D6"/>
    <w:rsid w:val="004047BE"/>
    <w:rsid w:val="00404D54"/>
    <w:rsid w:val="00405194"/>
    <w:rsid w:val="004055C1"/>
    <w:rsid w:val="00405996"/>
    <w:rsid w:val="004068F5"/>
    <w:rsid w:val="004072C8"/>
    <w:rsid w:val="0040761D"/>
    <w:rsid w:val="0041023E"/>
    <w:rsid w:val="004110AC"/>
    <w:rsid w:val="0041124D"/>
    <w:rsid w:val="004116A0"/>
    <w:rsid w:val="00411A25"/>
    <w:rsid w:val="00411D9D"/>
    <w:rsid w:val="00413390"/>
    <w:rsid w:val="00413595"/>
    <w:rsid w:val="004160B9"/>
    <w:rsid w:val="00416F1E"/>
    <w:rsid w:val="0041739A"/>
    <w:rsid w:val="004175B6"/>
    <w:rsid w:val="00417E48"/>
    <w:rsid w:val="00417F33"/>
    <w:rsid w:val="00421AEB"/>
    <w:rsid w:val="00422009"/>
    <w:rsid w:val="00422802"/>
    <w:rsid w:val="004250DA"/>
    <w:rsid w:val="00425BAB"/>
    <w:rsid w:val="004265CE"/>
    <w:rsid w:val="00427EAA"/>
    <w:rsid w:val="004300C2"/>
    <w:rsid w:val="00431998"/>
    <w:rsid w:val="004320F2"/>
    <w:rsid w:val="00433568"/>
    <w:rsid w:val="00434D1C"/>
    <w:rsid w:val="0043558D"/>
    <w:rsid w:val="004361D6"/>
    <w:rsid w:val="0043641B"/>
    <w:rsid w:val="0043662A"/>
    <w:rsid w:val="00436DF8"/>
    <w:rsid w:val="004373E3"/>
    <w:rsid w:val="0043781A"/>
    <w:rsid w:val="00437CDB"/>
    <w:rsid w:val="00440390"/>
    <w:rsid w:val="004403A7"/>
    <w:rsid w:val="004408E1"/>
    <w:rsid w:val="004409B1"/>
    <w:rsid w:val="00441011"/>
    <w:rsid w:val="004413A5"/>
    <w:rsid w:val="00441CC1"/>
    <w:rsid w:val="00443208"/>
    <w:rsid w:val="00443317"/>
    <w:rsid w:val="0044370A"/>
    <w:rsid w:val="00443A55"/>
    <w:rsid w:val="00443B50"/>
    <w:rsid w:val="00443B7A"/>
    <w:rsid w:val="00444026"/>
    <w:rsid w:val="00444069"/>
    <w:rsid w:val="00444E87"/>
    <w:rsid w:val="0044556F"/>
    <w:rsid w:val="00445D45"/>
    <w:rsid w:val="0044660E"/>
    <w:rsid w:val="00447808"/>
    <w:rsid w:val="00447B76"/>
    <w:rsid w:val="00447FFD"/>
    <w:rsid w:val="004504F0"/>
    <w:rsid w:val="00450C30"/>
    <w:rsid w:val="004521BB"/>
    <w:rsid w:val="004521DC"/>
    <w:rsid w:val="00452896"/>
    <w:rsid w:val="00454D73"/>
    <w:rsid w:val="0045525D"/>
    <w:rsid w:val="004553CA"/>
    <w:rsid w:val="00455D7F"/>
    <w:rsid w:val="0045669A"/>
    <w:rsid w:val="00456B02"/>
    <w:rsid w:val="00457745"/>
    <w:rsid w:val="00460CA5"/>
    <w:rsid w:val="0046186C"/>
    <w:rsid w:val="0046188C"/>
    <w:rsid w:val="004623A3"/>
    <w:rsid w:val="00462E00"/>
    <w:rsid w:val="00463606"/>
    <w:rsid w:val="004636DA"/>
    <w:rsid w:val="00463B0B"/>
    <w:rsid w:val="0046481A"/>
    <w:rsid w:val="00464D3A"/>
    <w:rsid w:val="00464DA7"/>
    <w:rsid w:val="0046522E"/>
    <w:rsid w:val="0046586E"/>
    <w:rsid w:val="00466714"/>
    <w:rsid w:val="00466F7A"/>
    <w:rsid w:val="004672FC"/>
    <w:rsid w:val="00467B47"/>
    <w:rsid w:val="00467E75"/>
    <w:rsid w:val="0047117B"/>
    <w:rsid w:val="00471867"/>
    <w:rsid w:val="004722BC"/>
    <w:rsid w:val="0047258C"/>
    <w:rsid w:val="00472963"/>
    <w:rsid w:val="00472E68"/>
    <w:rsid w:val="00473CF5"/>
    <w:rsid w:val="004749BD"/>
    <w:rsid w:val="00475591"/>
    <w:rsid w:val="00475DA7"/>
    <w:rsid w:val="0047619C"/>
    <w:rsid w:val="00476A47"/>
    <w:rsid w:val="004775ED"/>
    <w:rsid w:val="00477E9F"/>
    <w:rsid w:val="00480162"/>
    <w:rsid w:val="0048059F"/>
    <w:rsid w:val="004813B3"/>
    <w:rsid w:val="00481E4D"/>
    <w:rsid w:val="004825CB"/>
    <w:rsid w:val="00482E18"/>
    <w:rsid w:val="004834BA"/>
    <w:rsid w:val="00483944"/>
    <w:rsid w:val="0048406D"/>
    <w:rsid w:val="0048419C"/>
    <w:rsid w:val="00484FED"/>
    <w:rsid w:val="004859E2"/>
    <w:rsid w:val="004862B6"/>
    <w:rsid w:val="00486B55"/>
    <w:rsid w:val="00487402"/>
    <w:rsid w:val="004874EC"/>
    <w:rsid w:val="00490743"/>
    <w:rsid w:val="004929E4"/>
    <w:rsid w:val="0049374F"/>
    <w:rsid w:val="00493AF9"/>
    <w:rsid w:val="00493CC7"/>
    <w:rsid w:val="0049623A"/>
    <w:rsid w:val="0049655D"/>
    <w:rsid w:val="004974D8"/>
    <w:rsid w:val="004A0302"/>
    <w:rsid w:val="004A0321"/>
    <w:rsid w:val="004A1734"/>
    <w:rsid w:val="004A1C5D"/>
    <w:rsid w:val="004A3051"/>
    <w:rsid w:val="004A4515"/>
    <w:rsid w:val="004A4643"/>
    <w:rsid w:val="004A51CE"/>
    <w:rsid w:val="004A5C6D"/>
    <w:rsid w:val="004A6204"/>
    <w:rsid w:val="004A712A"/>
    <w:rsid w:val="004A7722"/>
    <w:rsid w:val="004A798D"/>
    <w:rsid w:val="004B2363"/>
    <w:rsid w:val="004B2714"/>
    <w:rsid w:val="004B28E1"/>
    <w:rsid w:val="004B2F56"/>
    <w:rsid w:val="004B383E"/>
    <w:rsid w:val="004B4580"/>
    <w:rsid w:val="004B4B72"/>
    <w:rsid w:val="004B5522"/>
    <w:rsid w:val="004B5B74"/>
    <w:rsid w:val="004B60F5"/>
    <w:rsid w:val="004B61C2"/>
    <w:rsid w:val="004B64BD"/>
    <w:rsid w:val="004B6642"/>
    <w:rsid w:val="004B6A49"/>
    <w:rsid w:val="004B6D52"/>
    <w:rsid w:val="004B7B69"/>
    <w:rsid w:val="004C17D2"/>
    <w:rsid w:val="004C1D9B"/>
    <w:rsid w:val="004C217A"/>
    <w:rsid w:val="004C3803"/>
    <w:rsid w:val="004C3E56"/>
    <w:rsid w:val="004C5CF3"/>
    <w:rsid w:val="004C78E7"/>
    <w:rsid w:val="004D0281"/>
    <w:rsid w:val="004D0AE2"/>
    <w:rsid w:val="004D0EA7"/>
    <w:rsid w:val="004D1C32"/>
    <w:rsid w:val="004D1E87"/>
    <w:rsid w:val="004D2727"/>
    <w:rsid w:val="004D28BA"/>
    <w:rsid w:val="004D2A64"/>
    <w:rsid w:val="004D2B0B"/>
    <w:rsid w:val="004D2B4B"/>
    <w:rsid w:val="004D5671"/>
    <w:rsid w:val="004D5FF6"/>
    <w:rsid w:val="004D6073"/>
    <w:rsid w:val="004D64A9"/>
    <w:rsid w:val="004D7784"/>
    <w:rsid w:val="004D77AD"/>
    <w:rsid w:val="004E037F"/>
    <w:rsid w:val="004E0B7B"/>
    <w:rsid w:val="004E144F"/>
    <w:rsid w:val="004E1503"/>
    <w:rsid w:val="004E1977"/>
    <w:rsid w:val="004E1B0A"/>
    <w:rsid w:val="004E1C69"/>
    <w:rsid w:val="004E1C8E"/>
    <w:rsid w:val="004E27C5"/>
    <w:rsid w:val="004E2BB7"/>
    <w:rsid w:val="004E2FC6"/>
    <w:rsid w:val="004E442C"/>
    <w:rsid w:val="004E54F5"/>
    <w:rsid w:val="004E5843"/>
    <w:rsid w:val="004E6A12"/>
    <w:rsid w:val="004E6E9A"/>
    <w:rsid w:val="004E7015"/>
    <w:rsid w:val="004F01AF"/>
    <w:rsid w:val="004F0CAA"/>
    <w:rsid w:val="004F2130"/>
    <w:rsid w:val="004F23CF"/>
    <w:rsid w:val="004F2639"/>
    <w:rsid w:val="004F2DEC"/>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A7F"/>
    <w:rsid w:val="00503B90"/>
    <w:rsid w:val="00503BFB"/>
    <w:rsid w:val="00504133"/>
    <w:rsid w:val="00505309"/>
    <w:rsid w:val="0050550F"/>
    <w:rsid w:val="005066AC"/>
    <w:rsid w:val="00506832"/>
    <w:rsid w:val="00507A99"/>
    <w:rsid w:val="00507FEA"/>
    <w:rsid w:val="00510110"/>
    <w:rsid w:val="00510176"/>
    <w:rsid w:val="005106CC"/>
    <w:rsid w:val="00510CB7"/>
    <w:rsid w:val="005110F0"/>
    <w:rsid w:val="005111C3"/>
    <w:rsid w:val="005114D0"/>
    <w:rsid w:val="00511941"/>
    <w:rsid w:val="00511966"/>
    <w:rsid w:val="00511D8D"/>
    <w:rsid w:val="0051223D"/>
    <w:rsid w:val="00512292"/>
    <w:rsid w:val="00512D1F"/>
    <w:rsid w:val="00512DDB"/>
    <w:rsid w:val="00513C9C"/>
    <w:rsid w:val="0051446E"/>
    <w:rsid w:val="00514961"/>
    <w:rsid w:val="00514B2A"/>
    <w:rsid w:val="0051520A"/>
    <w:rsid w:val="00515DDA"/>
    <w:rsid w:val="005162B1"/>
    <w:rsid w:val="005167C7"/>
    <w:rsid w:val="005169CF"/>
    <w:rsid w:val="00516DDC"/>
    <w:rsid w:val="005170F3"/>
    <w:rsid w:val="00520445"/>
    <w:rsid w:val="0052057E"/>
    <w:rsid w:val="00520BDB"/>
    <w:rsid w:val="00520F57"/>
    <w:rsid w:val="005210B4"/>
    <w:rsid w:val="005215E3"/>
    <w:rsid w:val="005216EB"/>
    <w:rsid w:val="00521B22"/>
    <w:rsid w:val="00521B59"/>
    <w:rsid w:val="005230A8"/>
    <w:rsid w:val="00523563"/>
    <w:rsid w:val="0052367F"/>
    <w:rsid w:val="005236FD"/>
    <w:rsid w:val="0052468C"/>
    <w:rsid w:val="00524982"/>
    <w:rsid w:val="00524D3D"/>
    <w:rsid w:val="00524DDF"/>
    <w:rsid w:val="00524EFA"/>
    <w:rsid w:val="005250B5"/>
    <w:rsid w:val="005250C2"/>
    <w:rsid w:val="0052513C"/>
    <w:rsid w:val="0052546C"/>
    <w:rsid w:val="0052594C"/>
    <w:rsid w:val="00525BD2"/>
    <w:rsid w:val="0052601D"/>
    <w:rsid w:val="00526C15"/>
    <w:rsid w:val="00530C17"/>
    <w:rsid w:val="00530DA1"/>
    <w:rsid w:val="00530F97"/>
    <w:rsid w:val="0053262C"/>
    <w:rsid w:val="00532EDD"/>
    <w:rsid w:val="00533989"/>
    <w:rsid w:val="00534395"/>
    <w:rsid w:val="00534468"/>
    <w:rsid w:val="005358F5"/>
    <w:rsid w:val="0053597C"/>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3262"/>
    <w:rsid w:val="00543BAE"/>
    <w:rsid w:val="00544728"/>
    <w:rsid w:val="00544769"/>
    <w:rsid w:val="00544A12"/>
    <w:rsid w:val="00544D9F"/>
    <w:rsid w:val="00544E83"/>
    <w:rsid w:val="005457B4"/>
    <w:rsid w:val="00545F4E"/>
    <w:rsid w:val="005467C9"/>
    <w:rsid w:val="0054752B"/>
    <w:rsid w:val="005500CE"/>
    <w:rsid w:val="00550A62"/>
    <w:rsid w:val="005525A4"/>
    <w:rsid w:val="00552934"/>
    <w:rsid w:val="00552D6E"/>
    <w:rsid w:val="00553B18"/>
    <w:rsid w:val="00553DFD"/>
    <w:rsid w:val="005544AC"/>
    <w:rsid w:val="0055623A"/>
    <w:rsid w:val="005563D9"/>
    <w:rsid w:val="00556673"/>
    <w:rsid w:val="00557E3D"/>
    <w:rsid w:val="00561665"/>
    <w:rsid w:val="00561AD9"/>
    <w:rsid w:val="00562EB1"/>
    <w:rsid w:val="0056331A"/>
    <w:rsid w:val="005639B0"/>
    <w:rsid w:val="005646FC"/>
    <w:rsid w:val="00564A46"/>
    <w:rsid w:val="0056608D"/>
    <w:rsid w:val="0056625A"/>
    <w:rsid w:val="005664F1"/>
    <w:rsid w:val="00567040"/>
    <w:rsid w:val="005674C1"/>
    <w:rsid w:val="00567893"/>
    <w:rsid w:val="005700F1"/>
    <w:rsid w:val="005716B8"/>
    <w:rsid w:val="00571702"/>
    <w:rsid w:val="00571E4C"/>
    <w:rsid w:val="00571F29"/>
    <w:rsid w:val="00572629"/>
    <w:rsid w:val="005736CA"/>
    <w:rsid w:val="005739AB"/>
    <w:rsid w:val="005744FC"/>
    <w:rsid w:val="00575C75"/>
    <w:rsid w:val="00576B25"/>
    <w:rsid w:val="00576D5D"/>
    <w:rsid w:val="00577582"/>
    <w:rsid w:val="00580E55"/>
    <w:rsid w:val="00580E96"/>
    <w:rsid w:val="00580F33"/>
    <w:rsid w:val="00581057"/>
    <w:rsid w:val="0058169B"/>
    <w:rsid w:val="00581D74"/>
    <w:rsid w:val="0058298C"/>
    <w:rsid w:val="00582E63"/>
    <w:rsid w:val="00582FEB"/>
    <w:rsid w:val="00583092"/>
    <w:rsid w:val="00583117"/>
    <w:rsid w:val="0058395E"/>
    <w:rsid w:val="00584166"/>
    <w:rsid w:val="0058416D"/>
    <w:rsid w:val="00584A70"/>
    <w:rsid w:val="00584C9F"/>
    <w:rsid w:val="005856C5"/>
    <w:rsid w:val="00585DD4"/>
    <w:rsid w:val="00585E16"/>
    <w:rsid w:val="00586BC9"/>
    <w:rsid w:val="00586EE5"/>
    <w:rsid w:val="00587072"/>
    <w:rsid w:val="005876A3"/>
    <w:rsid w:val="005900F2"/>
    <w:rsid w:val="005914FE"/>
    <w:rsid w:val="0059159E"/>
    <w:rsid w:val="005918A4"/>
    <w:rsid w:val="00592A50"/>
    <w:rsid w:val="00592F35"/>
    <w:rsid w:val="005939DE"/>
    <w:rsid w:val="00593B80"/>
    <w:rsid w:val="00593E76"/>
    <w:rsid w:val="005947EC"/>
    <w:rsid w:val="00594870"/>
    <w:rsid w:val="00594C31"/>
    <w:rsid w:val="00594FEE"/>
    <w:rsid w:val="005953F4"/>
    <w:rsid w:val="005960B4"/>
    <w:rsid w:val="0059636E"/>
    <w:rsid w:val="005A1236"/>
    <w:rsid w:val="005A221E"/>
    <w:rsid w:val="005A3009"/>
    <w:rsid w:val="005A3A35"/>
    <w:rsid w:val="005A3D17"/>
    <w:rsid w:val="005A3DC6"/>
    <w:rsid w:val="005A3EB8"/>
    <w:rsid w:val="005A3EDC"/>
    <w:rsid w:val="005A405F"/>
    <w:rsid w:val="005A4086"/>
    <w:rsid w:val="005A4324"/>
    <w:rsid w:val="005A57B8"/>
    <w:rsid w:val="005A6435"/>
    <w:rsid w:val="005A79EE"/>
    <w:rsid w:val="005A7FD2"/>
    <w:rsid w:val="005B1797"/>
    <w:rsid w:val="005B18D8"/>
    <w:rsid w:val="005B1CFC"/>
    <w:rsid w:val="005B1DD6"/>
    <w:rsid w:val="005B1E95"/>
    <w:rsid w:val="005B20E7"/>
    <w:rsid w:val="005B24F9"/>
    <w:rsid w:val="005B2723"/>
    <w:rsid w:val="005B2A24"/>
    <w:rsid w:val="005B3A59"/>
    <w:rsid w:val="005B598A"/>
    <w:rsid w:val="005B6B3E"/>
    <w:rsid w:val="005B6B51"/>
    <w:rsid w:val="005B6DCF"/>
    <w:rsid w:val="005B6F10"/>
    <w:rsid w:val="005C0666"/>
    <w:rsid w:val="005C0D39"/>
    <w:rsid w:val="005C1BF7"/>
    <w:rsid w:val="005C1C00"/>
    <w:rsid w:val="005C1C99"/>
    <w:rsid w:val="005C4C12"/>
    <w:rsid w:val="005C6159"/>
    <w:rsid w:val="005D00A5"/>
    <w:rsid w:val="005D00D6"/>
    <w:rsid w:val="005D0468"/>
    <w:rsid w:val="005D07B2"/>
    <w:rsid w:val="005D0BF1"/>
    <w:rsid w:val="005D0D93"/>
    <w:rsid w:val="005D10C6"/>
    <w:rsid w:val="005D191A"/>
    <w:rsid w:val="005D1A14"/>
    <w:rsid w:val="005D1ACD"/>
    <w:rsid w:val="005D1E7B"/>
    <w:rsid w:val="005D26DF"/>
    <w:rsid w:val="005D27D0"/>
    <w:rsid w:val="005D2EDB"/>
    <w:rsid w:val="005D3674"/>
    <w:rsid w:val="005D3786"/>
    <w:rsid w:val="005D4D30"/>
    <w:rsid w:val="005D5092"/>
    <w:rsid w:val="005D5CCD"/>
    <w:rsid w:val="005D5D7D"/>
    <w:rsid w:val="005D60E5"/>
    <w:rsid w:val="005D6FB0"/>
    <w:rsid w:val="005D6FB8"/>
    <w:rsid w:val="005D71EF"/>
    <w:rsid w:val="005D7469"/>
    <w:rsid w:val="005D7731"/>
    <w:rsid w:val="005D7A61"/>
    <w:rsid w:val="005D7FA6"/>
    <w:rsid w:val="005E0725"/>
    <w:rsid w:val="005E0E50"/>
    <w:rsid w:val="005E1F72"/>
    <w:rsid w:val="005E24FD"/>
    <w:rsid w:val="005E2F4D"/>
    <w:rsid w:val="005E2FA5"/>
    <w:rsid w:val="005E3501"/>
    <w:rsid w:val="005E3FC4"/>
    <w:rsid w:val="005E4C8D"/>
    <w:rsid w:val="005E52ED"/>
    <w:rsid w:val="005E573E"/>
    <w:rsid w:val="005E6606"/>
    <w:rsid w:val="005E693E"/>
    <w:rsid w:val="005E6D42"/>
    <w:rsid w:val="005E7CB2"/>
    <w:rsid w:val="005F0715"/>
    <w:rsid w:val="005F09CE"/>
    <w:rsid w:val="005F1793"/>
    <w:rsid w:val="005F1D76"/>
    <w:rsid w:val="005F1DBB"/>
    <w:rsid w:val="005F1F95"/>
    <w:rsid w:val="005F25EF"/>
    <w:rsid w:val="005F2F3B"/>
    <w:rsid w:val="005F2FE8"/>
    <w:rsid w:val="005F53F2"/>
    <w:rsid w:val="005F581A"/>
    <w:rsid w:val="005F6602"/>
    <w:rsid w:val="005F7C1D"/>
    <w:rsid w:val="00602333"/>
    <w:rsid w:val="0060526C"/>
    <w:rsid w:val="006057C9"/>
    <w:rsid w:val="00606328"/>
    <w:rsid w:val="0060652B"/>
    <w:rsid w:val="00606B84"/>
    <w:rsid w:val="00607120"/>
    <w:rsid w:val="00607F7B"/>
    <w:rsid w:val="00611998"/>
    <w:rsid w:val="0061231B"/>
    <w:rsid w:val="006132ED"/>
    <w:rsid w:val="00613320"/>
    <w:rsid w:val="00614934"/>
    <w:rsid w:val="0061522D"/>
    <w:rsid w:val="006154C5"/>
    <w:rsid w:val="00615570"/>
    <w:rsid w:val="00615B35"/>
    <w:rsid w:val="006168C7"/>
    <w:rsid w:val="006173D4"/>
    <w:rsid w:val="00617764"/>
    <w:rsid w:val="00617A6E"/>
    <w:rsid w:val="0062023F"/>
    <w:rsid w:val="0062057D"/>
    <w:rsid w:val="00621255"/>
    <w:rsid w:val="00621ADE"/>
    <w:rsid w:val="00621D3B"/>
    <w:rsid w:val="006220CA"/>
    <w:rsid w:val="00622E34"/>
    <w:rsid w:val="006230DC"/>
    <w:rsid w:val="006237BD"/>
    <w:rsid w:val="00623998"/>
    <w:rsid w:val="00623F24"/>
    <w:rsid w:val="006247D8"/>
    <w:rsid w:val="006248D3"/>
    <w:rsid w:val="00624A8D"/>
    <w:rsid w:val="00625174"/>
    <w:rsid w:val="00625515"/>
    <w:rsid w:val="00625529"/>
    <w:rsid w:val="00627BE1"/>
    <w:rsid w:val="00627E00"/>
    <w:rsid w:val="0063094A"/>
    <w:rsid w:val="00630BF1"/>
    <w:rsid w:val="00630CC3"/>
    <w:rsid w:val="0063101C"/>
    <w:rsid w:val="00631432"/>
    <w:rsid w:val="00631744"/>
    <w:rsid w:val="00632AC2"/>
    <w:rsid w:val="00632EAC"/>
    <w:rsid w:val="00633389"/>
    <w:rsid w:val="006333F6"/>
    <w:rsid w:val="006335D7"/>
    <w:rsid w:val="00633E1E"/>
    <w:rsid w:val="00634B02"/>
    <w:rsid w:val="00634B24"/>
    <w:rsid w:val="00634DC9"/>
    <w:rsid w:val="006354FA"/>
    <w:rsid w:val="00635D52"/>
    <w:rsid w:val="00636142"/>
    <w:rsid w:val="00636781"/>
    <w:rsid w:val="00636A8E"/>
    <w:rsid w:val="006371D0"/>
    <w:rsid w:val="00637230"/>
    <w:rsid w:val="00637CD2"/>
    <w:rsid w:val="00637D24"/>
    <w:rsid w:val="00637DAB"/>
    <w:rsid w:val="006411A0"/>
    <w:rsid w:val="006417C7"/>
    <w:rsid w:val="00642172"/>
    <w:rsid w:val="00642EFE"/>
    <w:rsid w:val="006435F5"/>
    <w:rsid w:val="0064473D"/>
    <w:rsid w:val="00644850"/>
    <w:rsid w:val="00644CE2"/>
    <w:rsid w:val="006452C2"/>
    <w:rsid w:val="00645596"/>
    <w:rsid w:val="00646B97"/>
    <w:rsid w:val="00650073"/>
    <w:rsid w:val="00650458"/>
    <w:rsid w:val="006505D2"/>
    <w:rsid w:val="00650DCD"/>
    <w:rsid w:val="00651408"/>
    <w:rsid w:val="006519EF"/>
    <w:rsid w:val="00651E02"/>
    <w:rsid w:val="006521E5"/>
    <w:rsid w:val="00653F33"/>
    <w:rsid w:val="00654ADD"/>
    <w:rsid w:val="00654B3F"/>
    <w:rsid w:val="00654E19"/>
    <w:rsid w:val="00655890"/>
    <w:rsid w:val="00655E71"/>
    <w:rsid w:val="00655EBD"/>
    <w:rsid w:val="006567DE"/>
    <w:rsid w:val="00660138"/>
    <w:rsid w:val="006607D5"/>
    <w:rsid w:val="006608AD"/>
    <w:rsid w:val="00661E7D"/>
    <w:rsid w:val="00662165"/>
    <w:rsid w:val="006622A4"/>
    <w:rsid w:val="00662623"/>
    <w:rsid w:val="0066349B"/>
    <w:rsid w:val="00665120"/>
    <w:rsid w:val="006657A3"/>
    <w:rsid w:val="006657EE"/>
    <w:rsid w:val="00665A01"/>
    <w:rsid w:val="00665B43"/>
    <w:rsid w:val="0066621D"/>
    <w:rsid w:val="006672E6"/>
    <w:rsid w:val="00667A56"/>
    <w:rsid w:val="00667C83"/>
    <w:rsid w:val="0067066B"/>
    <w:rsid w:val="0067102D"/>
    <w:rsid w:val="00671189"/>
    <w:rsid w:val="00671A82"/>
    <w:rsid w:val="006735A4"/>
    <w:rsid w:val="0067389F"/>
    <w:rsid w:val="0067392B"/>
    <w:rsid w:val="00673BD3"/>
    <w:rsid w:val="00673D0A"/>
    <w:rsid w:val="00675740"/>
    <w:rsid w:val="0067579A"/>
    <w:rsid w:val="00676178"/>
    <w:rsid w:val="00677658"/>
    <w:rsid w:val="00677822"/>
    <w:rsid w:val="00681F45"/>
    <w:rsid w:val="006823E8"/>
    <w:rsid w:val="00682AE5"/>
    <w:rsid w:val="00682E8D"/>
    <w:rsid w:val="00683285"/>
    <w:rsid w:val="00685517"/>
    <w:rsid w:val="00685962"/>
    <w:rsid w:val="00685A30"/>
    <w:rsid w:val="00685C48"/>
    <w:rsid w:val="00687E34"/>
    <w:rsid w:val="006906E8"/>
    <w:rsid w:val="00690AEC"/>
    <w:rsid w:val="00691009"/>
    <w:rsid w:val="006912BB"/>
    <w:rsid w:val="00692019"/>
    <w:rsid w:val="00692C09"/>
    <w:rsid w:val="00692FA3"/>
    <w:rsid w:val="00693101"/>
    <w:rsid w:val="00693C4E"/>
    <w:rsid w:val="00694DC9"/>
    <w:rsid w:val="006953B6"/>
    <w:rsid w:val="00695E8D"/>
    <w:rsid w:val="006968E8"/>
    <w:rsid w:val="00696900"/>
    <w:rsid w:val="00697C38"/>
    <w:rsid w:val="006A0D8B"/>
    <w:rsid w:val="006A134C"/>
    <w:rsid w:val="006A13FB"/>
    <w:rsid w:val="006A14B3"/>
    <w:rsid w:val="006A1922"/>
    <w:rsid w:val="006A1F61"/>
    <w:rsid w:val="006A202F"/>
    <w:rsid w:val="006A26BE"/>
    <w:rsid w:val="006A338D"/>
    <w:rsid w:val="006A3C8A"/>
    <w:rsid w:val="006A475C"/>
    <w:rsid w:val="006A4AFC"/>
    <w:rsid w:val="006A4E85"/>
    <w:rsid w:val="006A5026"/>
    <w:rsid w:val="006A50D8"/>
    <w:rsid w:val="006A649A"/>
    <w:rsid w:val="006A6C3E"/>
    <w:rsid w:val="006A6D19"/>
    <w:rsid w:val="006A7E82"/>
    <w:rsid w:val="006B0116"/>
    <w:rsid w:val="006B0566"/>
    <w:rsid w:val="006B2F02"/>
    <w:rsid w:val="006B3AE3"/>
    <w:rsid w:val="006B3B3D"/>
    <w:rsid w:val="006B3E56"/>
    <w:rsid w:val="006B3E66"/>
    <w:rsid w:val="006B4238"/>
    <w:rsid w:val="006B50F3"/>
    <w:rsid w:val="006B5588"/>
    <w:rsid w:val="006B572D"/>
    <w:rsid w:val="006B5849"/>
    <w:rsid w:val="006B5893"/>
    <w:rsid w:val="006B5E18"/>
    <w:rsid w:val="006B6337"/>
    <w:rsid w:val="006B6951"/>
    <w:rsid w:val="006C08B6"/>
    <w:rsid w:val="006C1293"/>
    <w:rsid w:val="006C12EC"/>
    <w:rsid w:val="006C15CD"/>
    <w:rsid w:val="006C1D25"/>
    <w:rsid w:val="006C229E"/>
    <w:rsid w:val="006C2B56"/>
    <w:rsid w:val="006C2F98"/>
    <w:rsid w:val="006C3115"/>
    <w:rsid w:val="006C47F0"/>
    <w:rsid w:val="006C52B3"/>
    <w:rsid w:val="006C679A"/>
    <w:rsid w:val="006C7FD7"/>
    <w:rsid w:val="006D0B02"/>
    <w:rsid w:val="006D0D6F"/>
    <w:rsid w:val="006D0E83"/>
    <w:rsid w:val="006D1826"/>
    <w:rsid w:val="006D1BA0"/>
    <w:rsid w:val="006D2CDF"/>
    <w:rsid w:val="006D2DF7"/>
    <w:rsid w:val="006D4164"/>
    <w:rsid w:val="006D4448"/>
    <w:rsid w:val="006D4E1D"/>
    <w:rsid w:val="006D5516"/>
    <w:rsid w:val="006D6150"/>
    <w:rsid w:val="006D7219"/>
    <w:rsid w:val="006D73FB"/>
    <w:rsid w:val="006E007C"/>
    <w:rsid w:val="006E15CD"/>
    <w:rsid w:val="006E1653"/>
    <w:rsid w:val="006E1E8F"/>
    <w:rsid w:val="006E35A0"/>
    <w:rsid w:val="006E3CF1"/>
    <w:rsid w:val="006E3D39"/>
    <w:rsid w:val="006E49D7"/>
    <w:rsid w:val="006E50E4"/>
    <w:rsid w:val="006E5904"/>
    <w:rsid w:val="006E59BA"/>
    <w:rsid w:val="006E5CC5"/>
    <w:rsid w:val="006E732A"/>
    <w:rsid w:val="006E73AC"/>
    <w:rsid w:val="006E7900"/>
    <w:rsid w:val="006E7947"/>
    <w:rsid w:val="006E7F44"/>
    <w:rsid w:val="006F012B"/>
    <w:rsid w:val="006F01FB"/>
    <w:rsid w:val="006F02F7"/>
    <w:rsid w:val="006F04A8"/>
    <w:rsid w:val="006F0F00"/>
    <w:rsid w:val="006F1542"/>
    <w:rsid w:val="006F1805"/>
    <w:rsid w:val="006F1A8E"/>
    <w:rsid w:val="006F246F"/>
    <w:rsid w:val="006F2702"/>
    <w:rsid w:val="006F2817"/>
    <w:rsid w:val="006F297B"/>
    <w:rsid w:val="006F2EF5"/>
    <w:rsid w:val="006F3372"/>
    <w:rsid w:val="006F3B78"/>
    <w:rsid w:val="006F49AA"/>
    <w:rsid w:val="006F5184"/>
    <w:rsid w:val="006F58E6"/>
    <w:rsid w:val="006F6413"/>
    <w:rsid w:val="006F69A0"/>
    <w:rsid w:val="006F6D1F"/>
    <w:rsid w:val="00700053"/>
    <w:rsid w:val="00700C81"/>
    <w:rsid w:val="00701157"/>
    <w:rsid w:val="007017E0"/>
    <w:rsid w:val="007019EA"/>
    <w:rsid w:val="00702A06"/>
    <w:rsid w:val="007032AC"/>
    <w:rsid w:val="007035C9"/>
    <w:rsid w:val="00704898"/>
    <w:rsid w:val="00705492"/>
    <w:rsid w:val="00705706"/>
    <w:rsid w:val="007072C5"/>
    <w:rsid w:val="0070731F"/>
    <w:rsid w:val="00707B86"/>
    <w:rsid w:val="00712311"/>
    <w:rsid w:val="00712CB4"/>
    <w:rsid w:val="00712DB8"/>
    <w:rsid w:val="007131F4"/>
    <w:rsid w:val="00713746"/>
    <w:rsid w:val="0071687B"/>
    <w:rsid w:val="0071689A"/>
    <w:rsid w:val="00716F47"/>
    <w:rsid w:val="007204FD"/>
    <w:rsid w:val="00720542"/>
    <w:rsid w:val="007210AC"/>
    <w:rsid w:val="00721677"/>
    <w:rsid w:val="00721CBC"/>
    <w:rsid w:val="00722069"/>
    <w:rsid w:val="007223C7"/>
    <w:rsid w:val="00722665"/>
    <w:rsid w:val="00723462"/>
    <w:rsid w:val="00723E02"/>
    <w:rsid w:val="00724462"/>
    <w:rsid w:val="007248D6"/>
    <w:rsid w:val="007248F1"/>
    <w:rsid w:val="0072587C"/>
    <w:rsid w:val="00725ED3"/>
    <w:rsid w:val="00726C0F"/>
    <w:rsid w:val="00730B41"/>
    <w:rsid w:val="00731BD1"/>
    <w:rsid w:val="00731BFC"/>
    <w:rsid w:val="00731D26"/>
    <w:rsid w:val="00735365"/>
    <w:rsid w:val="00736151"/>
    <w:rsid w:val="00736959"/>
    <w:rsid w:val="00736A43"/>
    <w:rsid w:val="00737986"/>
    <w:rsid w:val="00737B2F"/>
    <w:rsid w:val="00737D8E"/>
    <w:rsid w:val="00740919"/>
    <w:rsid w:val="00740EF5"/>
    <w:rsid w:val="007417BD"/>
    <w:rsid w:val="00741ACC"/>
    <w:rsid w:val="00741D11"/>
    <w:rsid w:val="00742F7B"/>
    <w:rsid w:val="0074334C"/>
    <w:rsid w:val="007442CF"/>
    <w:rsid w:val="00744742"/>
    <w:rsid w:val="00744D01"/>
    <w:rsid w:val="00745561"/>
    <w:rsid w:val="007477E0"/>
    <w:rsid w:val="00747893"/>
    <w:rsid w:val="00747E00"/>
    <w:rsid w:val="00747F4A"/>
    <w:rsid w:val="00750406"/>
    <w:rsid w:val="0075061D"/>
    <w:rsid w:val="0075067F"/>
    <w:rsid w:val="00750AED"/>
    <w:rsid w:val="00750E05"/>
    <w:rsid w:val="00750FFF"/>
    <w:rsid w:val="00751116"/>
    <w:rsid w:val="00751C28"/>
    <w:rsid w:val="007525C0"/>
    <w:rsid w:val="00752E11"/>
    <w:rsid w:val="007531AA"/>
    <w:rsid w:val="0075330D"/>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2921"/>
    <w:rsid w:val="0076368E"/>
    <w:rsid w:val="0076384C"/>
    <w:rsid w:val="00763CC0"/>
    <w:rsid w:val="007642C2"/>
    <w:rsid w:val="007646F8"/>
    <w:rsid w:val="00764AAD"/>
    <w:rsid w:val="007669A4"/>
    <w:rsid w:val="0076763C"/>
    <w:rsid w:val="00767AD3"/>
    <w:rsid w:val="00767B04"/>
    <w:rsid w:val="007706D9"/>
    <w:rsid w:val="00770B03"/>
    <w:rsid w:val="007712B7"/>
    <w:rsid w:val="00771A7D"/>
    <w:rsid w:val="00771C0F"/>
    <w:rsid w:val="00771DCB"/>
    <w:rsid w:val="00772052"/>
    <w:rsid w:val="00772280"/>
    <w:rsid w:val="00772B06"/>
    <w:rsid w:val="00772F69"/>
    <w:rsid w:val="00773210"/>
    <w:rsid w:val="00773485"/>
    <w:rsid w:val="0077364F"/>
    <w:rsid w:val="00773841"/>
    <w:rsid w:val="00773BD2"/>
    <w:rsid w:val="00774C67"/>
    <w:rsid w:val="0077504D"/>
    <w:rsid w:val="00775FAF"/>
    <w:rsid w:val="00776E6C"/>
    <w:rsid w:val="007803DF"/>
    <w:rsid w:val="00780D44"/>
    <w:rsid w:val="007811AE"/>
    <w:rsid w:val="007813EB"/>
    <w:rsid w:val="00781688"/>
    <w:rsid w:val="00782D3C"/>
    <w:rsid w:val="00782D60"/>
    <w:rsid w:val="0078387F"/>
    <w:rsid w:val="007839E7"/>
    <w:rsid w:val="00784CB7"/>
    <w:rsid w:val="007854B2"/>
    <w:rsid w:val="007857F1"/>
    <w:rsid w:val="00785D0D"/>
    <w:rsid w:val="00786A78"/>
    <w:rsid w:val="007874CB"/>
    <w:rsid w:val="0078774A"/>
    <w:rsid w:val="00790715"/>
    <w:rsid w:val="00791764"/>
    <w:rsid w:val="00791FE4"/>
    <w:rsid w:val="00792E66"/>
    <w:rsid w:val="007930E2"/>
    <w:rsid w:val="00793108"/>
    <w:rsid w:val="00793293"/>
    <w:rsid w:val="0079334F"/>
    <w:rsid w:val="007938B0"/>
    <w:rsid w:val="00793E8B"/>
    <w:rsid w:val="00794790"/>
    <w:rsid w:val="0079574B"/>
    <w:rsid w:val="00796008"/>
    <w:rsid w:val="00796076"/>
    <w:rsid w:val="007961A6"/>
    <w:rsid w:val="007968A3"/>
    <w:rsid w:val="00796D4A"/>
    <w:rsid w:val="00797B1C"/>
    <w:rsid w:val="007A12AE"/>
    <w:rsid w:val="007A16FB"/>
    <w:rsid w:val="007A2020"/>
    <w:rsid w:val="007A2AFB"/>
    <w:rsid w:val="007A2CBF"/>
    <w:rsid w:val="007A2E03"/>
    <w:rsid w:val="007A2FC9"/>
    <w:rsid w:val="007A3487"/>
    <w:rsid w:val="007A34A6"/>
    <w:rsid w:val="007A3EE6"/>
    <w:rsid w:val="007A4BB9"/>
    <w:rsid w:val="007A5F50"/>
    <w:rsid w:val="007A6841"/>
    <w:rsid w:val="007A76F3"/>
    <w:rsid w:val="007A7DEB"/>
    <w:rsid w:val="007B00E3"/>
    <w:rsid w:val="007B0562"/>
    <w:rsid w:val="007B188A"/>
    <w:rsid w:val="007B207A"/>
    <w:rsid w:val="007B36E4"/>
    <w:rsid w:val="007B3F5F"/>
    <w:rsid w:val="007B6811"/>
    <w:rsid w:val="007B6D84"/>
    <w:rsid w:val="007C0479"/>
    <w:rsid w:val="007C081F"/>
    <w:rsid w:val="007C0837"/>
    <w:rsid w:val="007C13B3"/>
    <w:rsid w:val="007C15C5"/>
    <w:rsid w:val="007C1825"/>
    <w:rsid w:val="007C1D08"/>
    <w:rsid w:val="007C274E"/>
    <w:rsid w:val="007C2EE2"/>
    <w:rsid w:val="007C3D16"/>
    <w:rsid w:val="007C3FF3"/>
    <w:rsid w:val="007C4876"/>
    <w:rsid w:val="007C49D4"/>
    <w:rsid w:val="007C4E0B"/>
    <w:rsid w:val="007C55BD"/>
    <w:rsid w:val="007C5F44"/>
    <w:rsid w:val="007C6CF3"/>
    <w:rsid w:val="007C6F4D"/>
    <w:rsid w:val="007D02FE"/>
    <w:rsid w:val="007D0927"/>
    <w:rsid w:val="007D0C96"/>
    <w:rsid w:val="007D1008"/>
    <w:rsid w:val="007D1213"/>
    <w:rsid w:val="007D12B1"/>
    <w:rsid w:val="007D13EE"/>
    <w:rsid w:val="007D1692"/>
    <w:rsid w:val="007D16BB"/>
    <w:rsid w:val="007D2B56"/>
    <w:rsid w:val="007D3E45"/>
    <w:rsid w:val="007D4017"/>
    <w:rsid w:val="007D4470"/>
    <w:rsid w:val="007D4E09"/>
    <w:rsid w:val="007D61CE"/>
    <w:rsid w:val="007D6C82"/>
    <w:rsid w:val="007D716A"/>
    <w:rsid w:val="007D7707"/>
    <w:rsid w:val="007E009D"/>
    <w:rsid w:val="007E0E5F"/>
    <w:rsid w:val="007E0EA0"/>
    <w:rsid w:val="007E0EB8"/>
    <w:rsid w:val="007E15A7"/>
    <w:rsid w:val="007E238F"/>
    <w:rsid w:val="007E2805"/>
    <w:rsid w:val="007E31D9"/>
    <w:rsid w:val="007E3AEE"/>
    <w:rsid w:val="007E4355"/>
    <w:rsid w:val="007E439C"/>
    <w:rsid w:val="007E46FE"/>
    <w:rsid w:val="007E4B42"/>
    <w:rsid w:val="007E536D"/>
    <w:rsid w:val="007E5F1D"/>
    <w:rsid w:val="007E6804"/>
    <w:rsid w:val="007E6E01"/>
    <w:rsid w:val="007E7A6B"/>
    <w:rsid w:val="007F12DE"/>
    <w:rsid w:val="007F1314"/>
    <w:rsid w:val="007F263C"/>
    <w:rsid w:val="007F281F"/>
    <w:rsid w:val="007F4126"/>
    <w:rsid w:val="007F503F"/>
    <w:rsid w:val="007F5A5F"/>
    <w:rsid w:val="007F6722"/>
    <w:rsid w:val="008013BF"/>
    <w:rsid w:val="008013DA"/>
    <w:rsid w:val="00801A4F"/>
    <w:rsid w:val="00801AC7"/>
    <w:rsid w:val="00802C55"/>
    <w:rsid w:val="008030B6"/>
    <w:rsid w:val="00803ED8"/>
    <w:rsid w:val="00804016"/>
    <w:rsid w:val="008040A9"/>
    <w:rsid w:val="0080437A"/>
    <w:rsid w:val="0080548C"/>
    <w:rsid w:val="008055DB"/>
    <w:rsid w:val="008067C5"/>
    <w:rsid w:val="00806EF0"/>
    <w:rsid w:val="00807178"/>
    <w:rsid w:val="0080777B"/>
    <w:rsid w:val="00807F1E"/>
    <w:rsid w:val="00807F3B"/>
    <w:rsid w:val="008105B4"/>
    <w:rsid w:val="008106C0"/>
    <w:rsid w:val="00811D16"/>
    <w:rsid w:val="00812A19"/>
    <w:rsid w:val="00814DBD"/>
    <w:rsid w:val="008154DF"/>
    <w:rsid w:val="0081568C"/>
    <w:rsid w:val="00816505"/>
    <w:rsid w:val="0081738C"/>
    <w:rsid w:val="0081784D"/>
    <w:rsid w:val="00817C86"/>
    <w:rsid w:val="00820257"/>
    <w:rsid w:val="0082102B"/>
    <w:rsid w:val="00821921"/>
    <w:rsid w:val="008223F5"/>
    <w:rsid w:val="00822942"/>
    <w:rsid w:val="008229D3"/>
    <w:rsid w:val="00822E50"/>
    <w:rsid w:val="0082440E"/>
    <w:rsid w:val="00824F68"/>
    <w:rsid w:val="008253F1"/>
    <w:rsid w:val="008258A1"/>
    <w:rsid w:val="00825AAE"/>
    <w:rsid w:val="00826193"/>
    <w:rsid w:val="008264EB"/>
    <w:rsid w:val="00827B20"/>
    <w:rsid w:val="00830036"/>
    <w:rsid w:val="00830445"/>
    <w:rsid w:val="00830AD3"/>
    <w:rsid w:val="00831C52"/>
    <w:rsid w:val="00831DC3"/>
    <w:rsid w:val="008326D8"/>
    <w:rsid w:val="0083296C"/>
    <w:rsid w:val="008340FD"/>
    <w:rsid w:val="0083475E"/>
    <w:rsid w:val="008348C6"/>
    <w:rsid w:val="00834CD0"/>
    <w:rsid w:val="00834D97"/>
    <w:rsid w:val="00835374"/>
    <w:rsid w:val="00835822"/>
    <w:rsid w:val="00835FAE"/>
    <w:rsid w:val="00836400"/>
    <w:rsid w:val="008365E4"/>
    <w:rsid w:val="00836C9C"/>
    <w:rsid w:val="00837337"/>
    <w:rsid w:val="00837F16"/>
    <w:rsid w:val="00840327"/>
    <w:rsid w:val="00840FE0"/>
    <w:rsid w:val="008416BA"/>
    <w:rsid w:val="00842193"/>
    <w:rsid w:val="00842CDF"/>
    <w:rsid w:val="00842D08"/>
    <w:rsid w:val="008435A4"/>
    <w:rsid w:val="008435DB"/>
    <w:rsid w:val="00843892"/>
    <w:rsid w:val="00844434"/>
    <w:rsid w:val="0084513E"/>
    <w:rsid w:val="00845AA5"/>
    <w:rsid w:val="008463FB"/>
    <w:rsid w:val="00847EB9"/>
    <w:rsid w:val="008504E0"/>
    <w:rsid w:val="00850570"/>
    <w:rsid w:val="00850857"/>
    <w:rsid w:val="008510F1"/>
    <w:rsid w:val="0085236E"/>
    <w:rsid w:val="00852545"/>
    <w:rsid w:val="00853563"/>
    <w:rsid w:val="00853CBA"/>
    <w:rsid w:val="008546A0"/>
    <w:rsid w:val="00855622"/>
    <w:rsid w:val="008558B3"/>
    <w:rsid w:val="00855A39"/>
    <w:rsid w:val="00855C7E"/>
    <w:rsid w:val="00855F55"/>
    <w:rsid w:val="008568E9"/>
    <w:rsid w:val="00857BF8"/>
    <w:rsid w:val="0086004A"/>
    <w:rsid w:val="008601B2"/>
    <w:rsid w:val="008602B6"/>
    <w:rsid w:val="00860481"/>
    <w:rsid w:val="0086059D"/>
    <w:rsid w:val="00860B3B"/>
    <w:rsid w:val="008617BA"/>
    <w:rsid w:val="00861BEB"/>
    <w:rsid w:val="00861EC8"/>
    <w:rsid w:val="00862230"/>
    <w:rsid w:val="008626E5"/>
    <w:rsid w:val="008628CD"/>
    <w:rsid w:val="00863197"/>
    <w:rsid w:val="00863C1E"/>
    <w:rsid w:val="00863E4D"/>
    <w:rsid w:val="00864673"/>
    <w:rsid w:val="00865E9B"/>
    <w:rsid w:val="0086663A"/>
    <w:rsid w:val="008702CB"/>
    <w:rsid w:val="008707D8"/>
    <w:rsid w:val="0087175D"/>
    <w:rsid w:val="00871C55"/>
    <w:rsid w:val="00871E55"/>
    <w:rsid w:val="0087222B"/>
    <w:rsid w:val="008730A8"/>
    <w:rsid w:val="00873162"/>
    <w:rsid w:val="0087341E"/>
    <w:rsid w:val="0087360C"/>
    <w:rsid w:val="00873A3C"/>
    <w:rsid w:val="00873FE9"/>
    <w:rsid w:val="008743F2"/>
    <w:rsid w:val="00874EE2"/>
    <w:rsid w:val="0087562B"/>
    <w:rsid w:val="00875F09"/>
    <w:rsid w:val="008769B4"/>
    <w:rsid w:val="00876D7D"/>
    <w:rsid w:val="008777E0"/>
    <w:rsid w:val="00877B26"/>
    <w:rsid w:val="0088001E"/>
    <w:rsid w:val="00880500"/>
    <w:rsid w:val="00881591"/>
    <w:rsid w:val="00881C05"/>
    <w:rsid w:val="00881C22"/>
    <w:rsid w:val="00883734"/>
    <w:rsid w:val="0088384C"/>
    <w:rsid w:val="00884204"/>
    <w:rsid w:val="008842CE"/>
    <w:rsid w:val="00884822"/>
    <w:rsid w:val="00884B46"/>
    <w:rsid w:val="00886035"/>
    <w:rsid w:val="008860B6"/>
    <w:rsid w:val="00886AA6"/>
    <w:rsid w:val="00886D11"/>
    <w:rsid w:val="00886EFE"/>
    <w:rsid w:val="0088745E"/>
    <w:rsid w:val="008875C7"/>
    <w:rsid w:val="00890F86"/>
    <w:rsid w:val="008916DE"/>
    <w:rsid w:val="00892068"/>
    <w:rsid w:val="008920F8"/>
    <w:rsid w:val="0089216C"/>
    <w:rsid w:val="00892B95"/>
    <w:rsid w:val="00893487"/>
    <w:rsid w:val="008937EA"/>
    <w:rsid w:val="00893F09"/>
    <w:rsid w:val="00895E05"/>
    <w:rsid w:val="00895E2E"/>
    <w:rsid w:val="00896212"/>
    <w:rsid w:val="0089622B"/>
    <w:rsid w:val="00896485"/>
    <w:rsid w:val="00896AAF"/>
    <w:rsid w:val="00897EBC"/>
    <w:rsid w:val="008A0AF2"/>
    <w:rsid w:val="008A120F"/>
    <w:rsid w:val="008A1E8D"/>
    <w:rsid w:val="008A24FA"/>
    <w:rsid w:val="008A2F98"/>
    <w:rsid w:val="008A3366"/>
    <w:rsid w:val="008A345D"/>
    <w:rsid w:val="008A3C60"/>
    <w:rsid w:val="008A4985"/>
    <w:rsid w:val="008A4DA3"/>
    <w:rsid w:val="008A5CEA"/>
    <w:rsid w:val="008A70A4"/>
    <w:rsid w:val="008A7905"/>
    <w:rsid w:val="008B0198"/>
    <w:rsid w:val="008B0507"/>
    <w:rsid w:val="008B1233"/>
    <w:rsid w:val="008B12AF"/>
    <w:rsid w:val="008B159E"/>
    <w:rsid w:val="008B1605"/>
    <w:rsid w:val="008B4DB1"/>
    <w:rsid w:val="008B4FDA"/>
    <w:rsid w:val="008B65A3"/>
    <w:rsid w:val="008B70EB"/>
    <w:rsid w:val="008B73CD"/>
    <w:rsid w:val="008B7BE2"/>
    <w:rsid w:val="008C0D41"/>
    <w:rsid w:val="008C16C2"/>
    <w:rsid w:val="008C17DA"/>
    <w:rsid w:val="008C208B"/>
    <w:rsid w:val="008C343E"/>
    <w:rsid w:val="008C3509"/>
    <w:rsid w:val="008C353D"/>
    <w:rsid w:val="008C417C"/>
    <w:rsid w:val="008C5F2A"/>
    <w:rsid w:val="008C5FC1"/>
    <w:rsid w:val="008C6800"/>
    <w:rsid w:val="008C6886"/>
    <w:rsid w:val="008C6890"/>
    <w:rsid w:val="008C6A78"/>
    <w:rsid w:val="008C750C"/>
    <w:rsid w:val="008D0121"/>
    <w:rsid w:val="008D0A48"/>
    <w:rsid w:val="008D0BCF"/>
    <w:rsid w:val="008D0FB6"/>
    <w:rsid w:val="008D262F"/>
    <w:rsid w:val="008D294A"/>
    <w:rsid w:val="008D2B99"/>
    <w:rsid w:val="008D352C"/>
    <w:rsid w:val="008D3D90"/>
    <w:rsid w:val="008D4137"/>
    <w:rsid w:val="008D4370"/>
    <w:rsid w:val="008D493D"/>
    <w:rsid w:val="008D5016"/>
    <w:rsid w:val="008D5704"/>
    <w:rsid w:val="008D5808"/>
    <w:rsid w:val="008D5FE7"/>
    <w:rsid w:val="008D68DB"/>
    <w:rsid w:val="008D6A46"/>
    <w:rsid w:val="008D77B2"/>
    <w:rsid w:val="008D7FF8"/>
    <w:rsid w:val="008E00F2"/>
    <w:rsid w:val="008E0490"/>
    <w:rsid w:val="008E138A"/>
    <w:rsid w:val="008E1532"/>
    <w:rsid w:val="008E15C3"/>
    <w:rsid w:val="008E1FEB"/>
    <w:rsid w:val="008E24DC"/>
    <w:rsid w:val="008E3307"/>
    <w:rsid w:val="008E3548"/>
    <w:rsid w:val="008E38E6"/>
    <w:rsid w:val="008E39C2"/>
    <w:rsid w:val="008E3B1B"/>
    <w:rsid w:val="008E3C53"/>
    <w:rsid w:val="008E4010"/>
    <w:rsid w:val="008E43BF"/>
    <w:rsid w:val="008E4439"/>
    <w:rsid w:val="008E4477"/>
    <w:rsid w:val="008E45A5"/>
    <w:rsid w:val="008E4AA7"/>
    <w:rsid w:val="008E5B7C"/>
    <w:rsid w:val="008E60B3"/>
    <w:rsid w:val="008E6E51"/>
    <w:rsid w:val="008E6E7B"/>
    <w:rsid w:val="008F06A7"/>
    <w:rsid w:val="008F0732"/>
    <w:rsid w:val="008F07AA"/>
    <w:rsid w:val="008F15B9"/>
    <w:rsid w:val="008F1F9B"/>
    <w:rsid w:val="008F2148"/>
    <w:rsid w:val="008F2365"/>
    <w:rsid w:val="008F2B76"/>
    <w:rsid w:val="008F527F"/>
    <w:rsid w:val="008F6B74"/>
    <w:rsid w:val="00900517"/>
    <w:rsid w:val="009022F9"/>
    <w:rsid w:val="00902D0C"/>
    <w:rsid w:val="00903382"/>
    <w:rsid w:val="00903898"/>
    <w:rsid w:val="00903A1A"/>
    <w:rsid w:val="00903D4D"/>
    <w:rsid w:val="009044CC"/>
    <w:rsid w:val="009044F1"/>
    <w:rsid w:val="0090481C"/>
    <w:rsid w:val="00904926"/>
    <w:rsid w:val="0090510C"/>
    <w:rsid w:val="00905715"/>
    <w:rsid w:val="00905984"/>
    <w:rsid w:val="00906204"/>
    <w:rsid w:val="0090690D"/>
    <w:rsid w:val="00906D65"/>
    <w:rsid w:val="009079EE"/>
    <w:rsid w:val="0091042F"/>
    <w:rsid w:val="0091064F"/>
    <w:rsid w:val="00910938"/>
    <w:rsid w:val="00910A15"/>
    <w:rsid w:val="00910F01"/>
    <w:rsid w:val="00910F71"/>
    <w:rsid w:val="009114A5"/>
    <w:rsid w:val="00911F57"/>
    <w:rsid w:val="009123CA"/>
    <w:rsid w:val="00914B4A"/>
    <w:rsid w:val="00915104"/>
    <w:rsid w:val="00915337"/>
    <w:rsid w:val="00915A97"/>
    <w:rsid w:val="009160C2"/>
    <w:rsid w:val="00916A53"/>
    <w:rsid w:val="00917234"/>
    <w:rsid w:val="00917747"/>
    <w:rsid w:val="00917FAA"/>
    <w:rsid w:val="00920009"/>
    <w:rsid w:val="0092041F"/>
    <w:rsid w:val="009229DF"/>
    <w:rsid w:val="00923711"/>
    <w:rsid w:val="00924434"/>
    <w:rsid w:val="009245F8"/>
    <w:rsid w:val="00926875"/>
    <w:rsid w:val="00927888"/>
    <w:rsid w:val="0093162E"/>
    <w:rsid w:val="00931A1F"/>
    <w:rsid w:val="00932115"/>
    <w:rsid w:val="00932431"/>
    <w:rsid w:val="0093354D"/>
    <w:rsid w:val="009335A0"/>
    <w:rsid w:val="0093396A"/>
    <w:rsid w:val="0093460D"/>
    <w:rsid w:val="00934B33"/>
    <w:rsid w:val="00934FCC"/>
    <w:rsid w:val="00935003"/>
    <w:rsid w:val="009354D8"/>
    <w:rsid w:val="00936000"/>
    <w:rsid w:val="0093610F"/>
    <w:rsid w:val="009365B5"/>
    <w:rsid w:val="00936BD1"/>
    <w:rsid w:val="00936DF5"/>
    <w:rsid w:val="0093713C"/>
    <w:rsid w:val="009374A0"/>
    <w:rsid w:val="00937B6A"/>
    <w:rsid w:val="00940C2A"/>
    <w:rsid w:val="009414B2"/>
    <w:rsid w:val="00941728"/>
    <w:rsid w:val="00941924"/>
    <w:rsid w:val="0094193A"/>
    <w:rsid w:val="00941E17"/>
    <w:rsid w:val="009426DB"/>
    <w:rsid w:val="0094576F"/>
    <w:rsid w:val="0094684E"/>
    <w:rsid w:val="009471C4"/>
    <w:rsid w:val="00947B00"/>
    <w:rsid w:val="00947D03"/>
    <w:rsid w:val="0095176C"/>
    <w:rsid w:val="0095199F"/>
    <w:rsid w:val="00951CE5"/>
    <w:rsid w:val="00952531"/>
    <w:rsid w:val="00953ADF"/>
    <w:rsid w:val="00953F12"/>
    <w:rsid w:val="00954425"/>
    <w:rsid w:val="009548D2"/>
    <w:rsid w:val="00954C8E"/>
    <w:rsid w:val="00955135"/>
    <w:rsid w:val="0095579B"/>
    <w:rsid w:val="00955A1E"/>
    <w:rsid w:val="00955E87"/>
    <w:rsid w:val="009562E1"/>
    <w:rsid w:val="00956D11"/>
    <w:rsid w:val="00960802"/>
    <w:rsid w:val="009619D8"/>
    <w:rsid w:val="00962791"/>
    <w:rsid w:val="009627B3"/>
    <w:rsid w:val="00963403"/>
    <w:rsid w:val="0096363C"/>
    <w:rsid w:val="009639DF"/>
    <w:rsid w:val="009639E2"/>
    <w:rsid w:val="009639FF"/>
    <w:rsid w:val="00963E00"/>
    <w:rsid w:val="009647B3"/>
    <w:rsid w:val="009648D5"/>
    <w:rsid w:val="00965350"/>
    <w:rsid w:val="00965901"/>
    <w:rsid w:val="00965B76"/>
    <w:rsid w:val="00965E05"/>
    <w:rsid w:val="00965FCF"/>
    <w:rsid w:val="00966640"/>
    <w:rsid w:val="009666E0"/>
    <w:rsid w:val="009673B8"/>
    <w:rsid w:val="00970000"/>
    <w:rsid w:val="0097080F"/>
    <w:rsid w:val="00971CAE"/>
    <w:rsid w:val="00971F12"/>
    <w:rsid w:val="00971F4A"/>
    <w:rsid w:val="009729AC"/>
    <w:rsid w:val="00972C1A"/>
    <w:rsid w:val="009732B6"/>
    <w:rsid w:val="009734F7"/>
    <w:rsid w:val="00973601"/>
    <w:rsid w:val="0097362A"/>
    <w:rsid w:val="00973BAB"/>
    <w:rsid w:val="00973FB1"/>
    <w:rsid w:val="00974EA8"/>
    <w:rsid w:val="00975560"/>
    <w:rsid w:val="00976CAD"/>
    <w:rsid w:val="009771B9"/>
    <w:rsid w:val="009775DB"/>
    <w:rsid w:val="00981214"/>
    <w:rsid w:val="009813C4"/>
    <w:rsid w:val="00981540"/>
    <w:rsid w:val="00982181"/>
    <w:rsid w:val="0098244A"/>
    <w:rsid w:val="00982592"/>
    <w:rsid w:val="00983754"/>
    <w:rsid w:val="009839DA"/>
    <w:rsid w:val="00983AF5"/>
    <w:rsid w:val="00984456"/>
    <w:rsid w:val="00984BDB"/>
    <w:rsid w:val="00985291"/>
    <w:rsid w:val="009865B0"/>
    <w:rsid w:val="009873F3"/>
    <w:rsid w:val="00987E76"/>
    <w:rsid w:val="00990375"/>
    <w:rsid w:val="00990561"/>
    <w:rsid w:val="00990C42"/>
    <w:rsid w:val="009911A0"/>
    <w:rsid w:val="009918C0"/>
    <w:rsid w:val="009924E6"/>
    <w:rsid w:val="00993191"/>
    <w:rsid w:val="00993891"/>
    <w:rsid w:val="009939C4"/>
    <w:rsid w:val="00993B16"/>
    <w:rsid w:val="00993B84"/>
    <w:rsid w:val="00994A77"/>
    <w:rsid w:val="00995045"/>
    <w:rsid w:val="00995804"/>
    <w:rsid w:val="009963C3"/>
    <w:rsid w:val="0099662D"/>
    <w:rsid w:val="00996C19"/>
    <w:rsid w:val="00996FDC"/>
    <w:rsid w:val="00997050"/>
    <w:rsid w:val="00997686"/>
    <w:rsid w:val="009A0467"/>
    <w:rsid w:val="009A04E3"/>
    <w:rsid w:val="009A05AC"/>
    <w:rsid w:val="009A0BDF"/>
    <w:rsid w:val="009A171D"/>
    <w:rsid w:val="009A172A"/>
    <w:rsid w:val="009A2838"/>
    <w:rsid w:val="009A2FDE"/>
    <w:rsid w:val="009A3C00"/>
    <w:rsid w:val="009A4C67"/>
    <w:rsid w:val="009A5190"/>
    <w:rsid w:val="009A6301"/>
    <w:rsid w:val="009A73D5"/>
    <w:rsid w:val="009A73EA"/>
    <w:rsid w:val="009A796C"/>
    <w:rsid w:val="009B0273"/>
    <w:rsid w:val="009B0824"/>
    <w:rsid w:val="009B0DA1"/>
    <w:rsid w:val="009B110C"/>
    <w:rsid w:val="009B127B"/>
    <w:rsid w:val="009B13C3"/>
    <w:rsid w:val="009B13FB"/>
    <w:rsid w:val="009B18AF"/>
    <w:rsid w:val="009B3CA3"/>
    <w:rsid w:val="009B5257"/>
    <w:rsid w:val="009B5889"/>
    <w:rsid w:val="009B58F7"/>
    <w:rsid w:val="009B5CA6"/>
    <w:rsid w:val="009B5ED1"/>
    <w:rsid w:val="009B5FC0"/>
    <w:rsid w:val="009B6191"/>
    <w:rsid w:val="009B6D58"/>
    <w:rsid w:val="009C0ABA"/>
    <w:rsid w:val="009C1A9B"/>
    <w:rsid w:val="009C1D0F"/>
    <w:rsid w:val="009C3A21"/>
    <w:rsid w:val="009C3B73"/>
    <w:rsid w:val="009C3EC5"/>
    <w:rsid w:val="009C4A72"/>
    <w:rsid w:val="009C55BB"/>
    <w:rsid w:val="009C5A1D"/>
    <w:rsid w:val="009C6103"/>
    <w:rsid w:val="009C7913"/>
    <w:rsid w:val="009D158E"/>
    <w:rsid w:val="009D228B"/>
    <w:rsid w:val="009D2AE5"/>
    <w:rsid w:val="009D352B"/>
    <w:rsid w:val="009D47AF"/>
    <w:rsid w:val="009D4A2D"/>
    <w:rsid w:val="009D6D1A"/>
    <w:rsid w:val="009D71F8"/>
    <w:rsid w:val="009D753C"/>
    <w:rsid w:val="009D78BC"/>
    <w:rsid w:val="009D7EFF"/>
    <w:rsid w:val="009D7F36"/>
    <w:rsid w:val="009E07EE"/>
    <w:rsid w:val="009E0C7F"/>
    <w:rsid w:val="009E1181"/>
    <w:rsid w:val="009E19C7"/>
    <w:rsid w:val="009E1F0A"/>
    <w:rsid w:val="009E2596"/>
    <w:rsid w:val="009E26EE"/>
    <w:rsid w:val="009E27FC"/>
    <w:rsid w:val="009E2E21"/>
    <w:rsid w:val="009E35C5"/>
    <w:rsid w:val="009E38B9"/>
    <w:rsid w:val="009E39FC"/>
    <w:rsid w:val="009E45EE"/>
    <w:rsid w:val="009E45F3"/>
    <w:rsid w:val="009E49AB"/>
    <w:rsid w:val="009E4A0F"/>
    <w:rsid w:val="009E5048"/>
    <w:rsid w:val="009E7100"/>
    <w:rsid w:val="009E77E3"/>
    <w:rsid w:val="009F0660"/>
    <w:rsid w:val="009F06BA"/>
    <w:rsid w:val="009F0AB3"/>
    <w:rsid w:val="009F0E95"/>
    <w:rsid w:val="009F10E4"/>
    <w:rsid w:val="009F18D0"/>
    <w:rsid w:val="009F1FF7"/>
    <w:rsid w:val="009F2C5D"/>
    <w:rsid w:val="009F30E4"/>
    <w:rsid w:val="009F337A"/>
    <w:rsid w:val="009F3E70"/>
    <w:rsid w:val="009F4638"/>
    <w:rsid w:val="009F5D9B"/>
    <w:rsid w:val="009F64A7"/>
    <w:rsid w:val="009F7683"/>
    <w:rsid w:val="009F7BD5"/>
    <w:rsid w:val="009F7C54"/>
    <w:rsid w:val="009F7D78"/>
    <w:rsid w:val="00A00A1F"/>
    <w:rsid w:val="00A00BCA"/>
    <w:rsid w:val="00A00E74"/>
    <w:rsid w:val="00A01157"/>
    <w:rsid w:val="00A0285A"/>
    <w:rsid w:val="00A02BF9"/>
    <w:rsid w:val="00A03791"/>
    <w:rsid w:val="00A03FEC"/>
    <w:rsid w:val="00A04202"/>
    <w:rsid w:val="00A04DB0"/>
    <w:rsid w:val="00A052C7"/>
    <w:rsid w:val="00A068A8"/>
    <w:rsid w:val="00A06CC8"/>
    <w:rsid w:val="00A0752B"/>
    <w:rsid w:val="00A104D1"/>
    <w:rsid w:val="00A10D1E"/>
    <w:rsid w:val="00A10D1F"/>
    <w:rsid w:val="00A11105"/>
    <w:rsid w:val="00A112E2"/>
    <w:rsid w:val="00A11DA5"/>
    <w:rsid w:val="00A11E49"/>
    <w:rsid w:val="00A11F49"/>
    <w:rsid w:val="00A1275F"/>
    <w:rsid w:val="00A12A5E"/>
    <w:rsid w:val="00A12C95"/>
    <w:rsid w:val="00A13428"/>
    <w:rsid w:val="00A134CC"/>
    <w:rsid w:val="00A14672"/>
    <w:rsid w:val="00A14685"/>
    <w:rsid w:val="00A14ED9"/>
    <w:rsid w:val="00A150A9"/>
    <w:rsid w:val="00A150D1"/>
    <w:rsid w:val="00A157F3"/>
    <w:rsid w:val="00A161B0"/>
    <w:rsid w:val="00A1623D"/>
    <w:rsid w:val="00A17ABE"/>
    <w:rsid w:val="00A20240"/>
    <w:rsid w:val="00A205BF"/>
    <w:rsid w:val="00A2065C"/>
    <w:rsid w:val="00A207C9"/>
    <w:rsid w:val="00A20B69"/>
    <w:rsid w:val="00A21F69"/>
    <w:rsid w:val="00A22062"/>
    <w:rsid w:val="00A222D7"/>
    <w:rsid w:val="00A22548"/>
    <w:rsid w:val="00A225D9"/>
    <w:rsid w:val="00A22EB5"/>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3A7B"/>
    <w:rsid w:val="00A34587"/>
    <w:rsid w:val="00A34DFE"/>
    <w:rsid w:val="00A35FB1"/>
    <w:rsid w:val="00A36591"/>
    <w:rsid w:val="00A3702B"/>
    <w:rsid w:val="00A37070"/>
    <w:rsid w:val="00A4028C"/>
    <w:rsid w:val="00A40446"/>
    <w:rsid w:val="00A412F1"/>
    <w:rsid w:val="00A41723"/>
    <w:rsid w:val="00A423A0"/>
    <w:rsid w:val="00A425E2"/>
    <w:rsid w:val="00A42E71"/>
    <w:rsid w:val="00A43166"/>
    <w:rsid w:val="00A4360B"/>
    <w:rsid w:val="00A43D3A"/>
    <w:rsid w:val="00A4426D"/>
    <w:rsid w:val="00A442A3"/>
    <w:rsid w:val="00A45002"/>
    <w:rsid w:val="00A452CD"/>
    <w:rsid w:val="00A45662"/>
    <w:rsid w:val="00A4566B"/>
    <w:rsid w:val="00A45946"/>
    <w:rsid w:val="00A45D0A"/>
    <w:rsid w:val="00A46F92"/>
    <w:rsid w:val="00A4729F"/>
    <w:rsid w:val="00A502FC"/>
    <w:rsid w:val="00A5050E"/>
    <w:rsid w:val="00A50C53"/>
    <w:rsid w:val="00A51C3A"/>
    <w:rsid w:val="00A51D7C"/>
    <w:rsid w:val="00A52061"/>
    <w:rsid w:val="00A524AC"/>
    <w:rsid w:val="00A530B3"/>
    <w:rsid w:val="00A54850"/>
    <w:rsid w:val="00A5512C"/>
    <w:rsid w:val="00A55C6C"/>
    <w:rsid w:val="00A55E59"/>
    <w:rsid w:val="00A55FEE"/>
    <w:rsid w:val="00A56536"/>
    <w:rsid w:val="00A572D8"/>
    <w:rsid w:val="00A57B1A"/>
    <w:rsid w:val="00A60D60"/>
    <w:rsid w:val="00A61746"/>
    <w:rsid w:val="00A619F2"/>
    <w:rsid w:val="00A62933"/>
    <w:rsid w:val="00A63445"/>
    <w:rsid w:val="00A63D83"/>
    <w:rsid w:val="00A63EB8"/>
    <w:rsid w:val="00A64339"/>
    <w:rsid w:val="00A65307"/>
    <w:rsid w:val="00A65C38"/>
    <w:rsid w:val="00A6609C"/>
    <w:rsid w:val="00A660E4"/>
    <w:rsid w:val="00A66431"/>
    <w:rsid w:val="00A6756D"/>
    <w:rsid w:val="00A677CD"/>
    <w:rsid w:val="00A67D5D"/>
    <w:rsid w:val="00A67EAC"/>
    <w:rsid w:val="00A70355"/>
    <w:rsid w:val="00A70E4C"/>
    <w:rsid w:val="00A7178B"/>
    <w:rsid w:val="00A71BBC"/>
    <w:rsid w:val="00A731B5"/>
    <w:rsid w:val="00A738F6"/>
    <w:rsid w:val="00A74478"/>
    <w:rsid w:val="00A747D4"/>
    <w:rsid w:val="00A74B2F"/>
    <w:rsid w:val="00A74D0E"/>
    <w:rsid w:val="00A74E7B"/>
    <w:rsid w:val="00A75242"/>
    <w:rsid w:val="00A7559E"/>
    <w:rsid w:val="00A75D59"/>
    <w:rsid w:val="00A76200"/>
    <w:rsid w:val="00A76C15"/>
    <w:rsid w:val="00A779D8"/>
    <w:rsid w:val="00A8081F"/>
    <w:rsid w:val="00A80ECD"/>
    <w:rsid w:val="00A8134C"/>
    <w:rsid w:val="00A81620"/>
    <w:rsid w:val="00A81DD5"/>
    <w:rsid w:val="00A82F21"/>
    <w:rsid w:val="00A8328A"/>
    <w:rsid w:val="00A86287"/>
    <w:rsid w:val="00A8771E"/>
    <w:rsid w:val="00A9027E"/>
    <w:rsid w:val="00A90E28"/>
    <w:rsid w:val="00A90FCD"/>
    <w:rsid w:val="00A921FF"/>
    <w:rsid w:val="00A93710"/>
    <w:rsid w:val="00A943A0"/>
    <w:rsid w:val="00A944D6"/>
    <w:rsid w:val="00A95C09"/>
    <w:rsid w:val="00A961A4"/>
    <w:rsid w:val="00A96293"/>
    <w:rsid w:val="00A96817"/>
    <w:rsid w:val="00A9694C"/>
    <w:rsid w:val="00AA0AD8"/>
    <w:rsid w:val="00AA0D5B"/>
    <w:rsid w:val="00AA0F00"/>
    <w:rsid w:val="00AA0F9A"/>
    <w:rsid w:val="00AA13E4"/>
    <w:rsid w:val="00AA1BBF"/>
    <w:rsid w:val="00AA233A"/>
    <w:rsid w:val="00AA2488"/>
    <w:rsid w:val="00AA270B"/>
    <w:rsid w:val="00AA2C2F"/>
    <w:rsid w:val="00AA4D5E"/>
    <w:rsid w:val="00AA4DC0"/>
    <w:rsid w:val="00AA5305"/>
    <w:rsid w:val="00AA5B57"/>
    <w:rsid w:val="00AA632C"/>
    <w:rsid w:val="00AA6428"/>
    <w:rsid w:val="00AA697C"/>
    <w:rsid w:val="00AA6F53"/>
    <w:rsid w:val="00AA7117"/>
    <w:rsid w:val="00AA746F"/>
    <w:rsid w:val="00AA75FA"/>
    <w:rsid w:val="00AA7805"/>
    <w:rsid w:val="00AA7ADD"/>
    <w:rsid w:val="00AB0304"/>
    <w:rsid w:val="00AB14F4"/>
    <w:rsid w:val="00AB16AE"/>
    <w:rsid w:val="00AB2618"/>
    <w:rsid w:val="00AB2648"/>
    <w:rsid w:val="00AB2E1E"/>
    <w:rsid w:val="00AB2F8A"/>
    <w:rsid w:val="00AB3FFE"/>
    <w:rsid w:val="00AB4EAB"/>
    <w:rsid w:val="00AB5AF2"/>
    <w:rsid w:val="00AB5D5B"/>
    <w:rsid w:val="00AB5E50"/>
    <w:rsid w:val="00AB64C0"/>
    <w:rsid w:val="00AB65DB"/>
    <w:rsid w:val="00AB6E69"/>
    <w:rsid w:val="00AB7402"/>
    <w:rsid w:val="00AB77E2"/>
    <w:rsid w:val="00AB7D2E"/>
    <w:rsid w:val="00AC0541"/>
    <w:rsid w:val="00AC082E"/>
    <w:rsid w:val="00AC30D5"/>
    <w:rsid w:val="00AC3F2F"/>
    <w:rsid w:val="00AC4EAF"/>
    <w:rsid w:val="00AC5807"/>
    <w:rsid w:val="00AC6523"/>
    <w:rsid w:val="00AC743C"/>
    <w:rsid w:val="00AC7A2E"/>
    <w:rsid w:val="00AD0BEB"/>
    <w:rsid w:val="00AD1BFE"/>
    <w:rsid w:val="00AD2081"/>
    <w:rsid w:val="00AD305B"/>
    <w:rsid w:val="00AD34C9"/>
    <w:rsid w:val="00AD432A"/>
    <w:rsid w:val="00AD522C"/>
    <w:rsid w:val="00AD57B3"/>
    <w:rsid w:val="00AD6337"/>
    <w:rsid w:val="00AD6726"/>
    <w:rsid w:val="00AD7B20"/>
    <w:rsid w:val="00AE00B8"/>
    <w:rsid w:val="00AE0514"/>
    <w:rsid w:val="00AE108B"/>
    <w:rsid w:val="00AE1606"/>
    <w:rsid w:val="00AE1E38"/>
    <w:rsid w:val="00AE224E"/>
    <w:rsid w:val="00AE26C8"/>
    <w:rsid w:val="00AE3822"/>
    <w:rsid w:val="00AE3B58"/>
    <w:rsid w:val="00AE4008"/>
    <w:rsid w:val="00AE4134"/>
    <w:rsid w:val="00AE43E4"/>
    <w:rsid w:val="00AE52DD"/>
    <w:rsid w:val="00AE56B3"/>
    <w:rsid w:val="00AE5E57"/>
    <w:rsid w:val="00AE679C"/>
    <w:rsid w:val="00AE70BE"/>
    <w:rsid w:val="00AE73A7"/>
    <w:rsid w:val="00AF023B"/>
    <w:rsid w:val="00AF0ED7"/>
    <w:rsid w:val="00AF0EF7"/>
    <w:rsid w:val="00AF1563"/>
    <w:rsid w:val="00AF1673"/>
    <w:rsid w:val="00AF1CF1"/>
    <w:rsid w:val="00AF1F59"/>
    <w:rsid w:val="00AF20D6"/>
    <w:rsid w:val="00AF2160"/>
    <w:rsid w:val="00AF223F"/>
    <w:rsid w:val="00AF2710"/>
    <w:rsid w:val="00AF2CF3"/>
    <w:rsid w:val="00AF3655"/>
    <w:rsid w:val="00AF3782"/>
    <w:rsid w:val="00AF3F18"/>
    <w:rsid w:val="00AF4211"/>
    <w:rsid w:val="00AF4E1A"/>
    <w:rsid w:val="00AF564E"/>
    <w:rsid w:val="00AF582B"/>
    <w:rsid w:val="00AF591C"/>
    <w:rsid w:val="00AF5B0F"/>
    <w:rsid w:val="00AF5CA3"/>
    <w:rsid w:val="00AF791F"/>
    <w:rsid w:val="00AF7BE8"/>
    <w:rsid w:val="00B00003"/>
    <w:rsid w:val="00B011DF"/>
    <w:rsid w:val="00B013C0"/>
    <w:rsid w:val="00B01495"/>
    <w:rsid w:val="00B01568"/>
    <w:rsid w:val="00B025A2"/>
    <w:rsid w:val="00B027B8"/>
    <w:rsid w:val="00B02A31"/>
    <w:rsid w:val="00B03678"/>
    <w:rsid w:val="00B04537"/>
    <w:rsid w:val="00B04817"/>
    <w:rsid w:val="00B048B2"/>
    <w:rsid w:val="00B04EBE"/>
    <w:rsid w:val="00B051BE"/>
    <w:rsid w:val="00B05FE6"/>
    <w:rsid w:val="00B06075"/>
    <w:rsid w:val="00B07942"/>
    <w:rsid w:val="00B07E76"/>
    <w:rsid w:val="00B101FF"/>
    <w:rsid w:val="00B110DE"/>
    <w:rsid w:val="00B11297"/>
    <w:rsid w:val="00B11432"/>
    <w:rsid w:val="00B11B38"/>
    <w:rsid w:val="00B12288"/>
    <w:rsid w:val="00B12330"/>
    <w:rsid w:val="00B12C72"/>
    <w:rsid w:val="00B1352B"/>
    <w:rsid w:val="00B138F3"/>
    <w:rsid w:val="00B14473"/>
    <w:rsid w:val="00B14486"/>
    <w:rsid w:val="00B14E56"/>
    <w:rsid w:val="00B1537B"/>
    <w:rsid w:val="00B15493"/>
    <w:rsid w:val="00B16483"/>
    <w:rsid w:val="00B16A08"/>
    <w:rsid w:val="00B16E83"/>
    <w:rsid w:val="00B1718B"/>
    <w:rsid w:val="00B176AF"/>
    <w:rsid w:val="00B17EB1"/>
    <w:rsid w:val="00B2001C"/>
    <w:rsid w:val="00B2066D"/>
    <w:rsid w:val="00B20BCE"/>
    <w:rsid w:val="00B20FD7"/>
    <w:rsid w:val="00B21689"/>
    <w:rsid w:val="00B217A5"/>
    <w:rsid w:val="00B217BB"/>
    <w:rsid w:val="00B225D5"/>
    <w:rsid w:val="00B2283B"/>
    <w:rsid w:val="00B24E4B"/>
    <w:rsid w:val="00B25447"/>
    <w:rsid w:val="00B2561E"/>
    <w:rsid w:val="00B2572B"/>
    <w:rsid w:val="00B25FC4"/>
    <w:rsid w:val="00B2681D"/>
    <w:rsid w:val="00B2752E"/>
    <w:rsid w:val="00B27DEC"/>
    <w:rsid w:val="00B30994"/>
    <w:rsid w:val="00B31881"/>
    <w:rsid w:val="00B31A63"/>
    <w:rsid w:val="00B32124"/>
    <w:rsid w:val="00B325AF"/>
    <w:rsid w:val="00B32C46"/>
    <w:rsid w:val="00B333DF"/>
    <w:rsid w:val="00B351F5"/>
    <w:rsid w:val="00B3612B"/>
    <w:rsid w:val="00B36765"/>
    <w:rsid w:val="00B369D8"/>
    <w:rsid w:val="00B37250"/>
    <w:rsid w:val="00B40233"/>
    <w:rsid w:val="00B411FF"/>
    <w:rsid w:val="00B413A8"/>
    <w:rsid w:val="00B425F0"/>
    <w:rsid w:val="00B4364F"/>
    <w:rsid w:val="00B4374E"/>
    <w:rsid w:val="00B44A67"/>
    <w:rsid w:val="00B453CD"/>
    <w:rsid w:val="00B45669"/>
    <w:rsid w:val="00B45BBF"/>
    <w:rsid w:val="00B46279"/>
    <w:rsid w:val="00B46D58"/>
    <w:rsid w:val="00B47535"/>
    <w:rsid w:val="00B4794D"/>
    <w:rsid w:val="00B5006E"/>
    <w:rsid w:val="00B50F8D"/>
    <w:rsid w:val="00B514E8"/>
    <w:rsid w:val="00B5181E"/>
    <w:rsid w:val="00B51D9F"/>
    <w:rsid w:val="00B5219E"/>
    <w:rsid w:val="00B522C1"/>
    <w:rsid w:val="00B52674"/>
    <w:rsid w:val="00B52987"/>
    <w:rsid w:val="00B52C16"/>
    <w:rsid w:val="00B5319F"/>
    <w:rsid w:val="00B53B93"/>
    <w:rsid w:val="00B53D73"/>
    <w:rsid w:val="00B54C65"/>
    <w:rsid w:val="00B54F63"/>
    <w:rsid w:val="00B55371"/>
    <w:rsid w:val="00B553D4"/>
    <w:rsid w:val="00B56769"/>
    <w:rsid w:val="00B57948"/>
    <w:rsid w:val="00B57B4F"/>
    <w:rsid w:val="00B57D12"/>
    <w:rsid w:val="00B61677"/>
    <w:rsid w:val="00B62020"/>
    <w:rsid w:val="00B62122"/>
    <w:rsid w:val="00B62D06"/>
    <w:rsid w:val="00B62F78"/>
    <w:rsid w:val="00B63078"/>
    <w:rsid w:val="00B64118"/>
    <w:rsid w:val="00B64BF8"/>
    <w:rsid w:val="00B64C48"/>
    <w:rsid w:val="00B64C74"/>
    <w:rsid w:val="00B64ECA"/>
    <w:rsid w:val="00B656EC"/>
    <w:rsid w:val="00B6575E"/>
    <w:rsid w:val="00B6601D"/>
    <w:rsid w:val="00B666FB"/>
    <w:rsid w:val="00B66AB9"/>
    <w:rsid w:val="00B66C0B"/>
    <w:rsid w:val="00B67667"/>
    <w:rsid w:val="00B67CCD"/>
    <w:rsid w:val="00B70DF8"/>
    <w:rsid w:val="00B716B0"/>
    <w:rsid w:val="00B71D73"/>
    <w:rsid w:val="00B72055"/>
    <w:rsid w:val="00B727DA"/>
    <w:rsid w:val="00B733F3"/>
    <w:rsid w:val="00B73AB8"/>
    <w:rsid w:val="00B73DE0"/>
    <w:rsid w:val="00B744F6"/>
    <w:rsid w:val="00B74B63"/>
    <w:rsid w:val="00B75687"/>
    <w:rsid w:val="00B75D2D"/>
    <w:rsid w:val="00B76CB5"/>
    <w:rsid w:val="00B81197"/>
    <w:rsid w:val="00B81AD3"/>
    <w:rsid w:val="00B82520"/>
    <w:rsid w:val="00B853BF"/>
    <w:rsid w:val="00B8636F"/>
    <w:rsid w:val="00B86BCB"/>
    <w:rsid w:val="00B86C5F"/>
    <w:rsid w:val="00B9100A"/>
    <w:rsid w:val="00B912FB"/>
    <w:rsid w:val="00B9144F"/>
    <w:rsid w:val="00B916D0"/>
    <w:rsid w:val="00B925B0"/>
    <w:rsid w:val="00B92CA7"/>
    <w:rsid w:val="00B932B8"/>
    <w:rsid w:val="00B941D0"/>
    <w:rsid w:val="00B9581C"/>
    <w:rsid w:val="00B95FE0"/>
    <w:rsid w:val="00B961C7"/>
    <w:rsid w:val="00B96B73"/>
    <w:rsid w:val="00B975FA"/>
    <w:rsid w:val="00B9778A"/>
    <w:rsid w:val="00B9796D"/>
    <w:rsid w:val="00BA17C2"/>
    <w:rsid w:val="00BA20A0"/>
    <w:rsid w:val="00BA249F"/>
    <w:rsid w:val="00BA2853"/>
    <w:rsid w:val="00BA2ED7"/>
    <w:rsid w:val="00BA3554"/>
    <w:rsid w:val="00BA4AEC"/>
    <w:rsid w:val="00BA504A"/>
    <w:rsid w:val="00BA632C"/>
    <w:rsid w:val="00BA6E63"/>
    <w:rsid w:val="00BA7128"/>
    <w:rsid w:val="00BB1C9B"/>
    <w:rsid w:val="00BB3575"/>
    <w:rsid w:val="00BB4ADD"/>
    <w:rsid w:val="00BB500A"/>
    <w:rsid w:val="00BB50D0"/>
    <w:rsid w:val="00BB52F9"/>
    <w:rsid w:val="00BB5B81"/>
    <w:rsid w:val="00BB6319"/>
    <w:rsid w:val="00BB67B5"/>
    <w:rsid w:val="00BB682B"/>
    <w:rsid w:val="00BB74CF"/>
    <w:rsid w:val="00BB77F2"/>
    <w:rsid w:val="00BB7A52"/>
    <w:rsid w:val="00BC0BAC"/>
    <w:rsid w:val="00BC0CA7"/>
    <w:rsid w:val="00BC1555"/>
    <w:rsid w:val="00BC1804"/>
    <w:rsid w:val="00BC2255"/>
    <w:rsid w:val="00BC256B"/>
    <w:rsid w:val="00BC2E4D"/>
    <w:rsid w:val="00BC354F"/>
    <w:rsid w:val="00BC3A0B"/>
    <w:rsid w:val="00BC3E66"/>
    <w:rsid w:val="00BC4594"/>
    <w:rsid w:val="00BC502B"/>
    <w:rsid w:val="00BC54CA"/>
    <w:rsid w:val="00BC5D2F"/>
    <w:rsid w:val="00BC6807"/>
    <w:rsid w:val="00BC68A8"/>
    <w:rsid w:val="00BC6E1C"/>
    <w:rsid w:val="00BC6EE1"/>
    <w:rsid w:val="00BC6FA9"/>
    <w:rsid w:val="00BC723A"/>
    <w:rsid w:val="00BD0588"/>
    <w:rsid w:val="00BD0785"/>
    <w:rsid w:val="00BD0D0A"/>
    <w:rsid w:val="00BD2920"/>
    <w:rsid w:val="00BD3B55"/>
    <w:rsid w:val="00BD4817"/>
    <w:rsid w:val="00BD4AEE"/>
    <w:rsid w:val="00BD50E7"/>
    <w:rsid w:val="00BD5575"/>
    <w:rsid w:val="00BD572E"/>
    <w:rsid w:val="00BD587C"/>
    <w:rsid w:val="00BD5F94"/>
    <w:rsid w:val="00BD6BF7"/>
    <w:rsid w:val="00BD72E6"/>
    <w:rsid w:val="00BE01AE"/>
    <w:rsid w:val="00BE0C42"/>
    <w:rsid w:val="00BE1C5E"/>
    <w:rsid w:val="00BE2236"/>
    <w:rsid w:val="00BE2572"/>
    <w:rsid w:val="00BE319F"/>
    <w:rsid w:val="00BE40B1"/>
    <w:rsid w:val="00BE439E"/>
    <w:rsid w:val="00BE45B6"/>
    <w:rsid w:val="00BE4CFA"/>
    <w:rsid w:val="00BE5381"/>
    <w:rsid w:val="00BE54A9"/>
    <w:rsid w:val="00BE5525"/>
    <w:rsid w:val="00BE557F"/>
    <w:rsid w:val="00BE5F44"/>
    <w:rsid w:val="00BE60AE"/>
    <w:rsid w:val="00BE6363"/>
    <w:rsid w:val="00BE6F5D"/>
    <w:rsid w:val="00BE7FE1"/>
    <w:rsid w:val="00BF0913"/>
    <w:rsid w:val="00BF09F8"/>
    <w:rsid w:val="00BF0BF6"/>
    <w:rsid w:val="00BF1CBD"/>
    <w:rsid w:val="00BF1D90"/>
    <w:rsid w:val="00BF270F"/>
    <w:rsid w:val="00BF2785"/>
    <w:rsid w:val="00BF2C19"/>
    <w:rsid w:val="00BF3696"/>
    <w:rsid w:val="00BF3E44"/>
    <w:rsid w:val="00BF46D6"/>
    <w:rsid w:val="00BF4D4C"/>
    <w:rsid w:val="00BF4E90"/>
    <w:rsid w:val="00BF4FFD"/>
    <w:rsid w:val="00BF5421"/>
    <w:rsid w:val="00BF603D"/>
    <w:rsid w:val="00BF7253"/>
    <w:rsid w:val="00BF762F"/>
    <w:rsid w:val="00BF79C6"/>
    <w:rsid w:val="00C003F5"/>
    <w:rsid w:val="00C008F7"/>
    <w:rsid w:val="00C00E33"/>
    <w:rsid w:val="00C010D8"/>
    <w:rsid w:val="00C024D3"/>
    <w:rsid w:val="00C029B6"/>
    <w:rsid w:val="00C03283"/>
    <w:rsid w:val="00C03431"/>
    <w:rsid w:val="00C0350C"/>
    <w:rsid w:val="00C03E1D"/>
    <w:rsid w:val="00C0413D"/>
    <w:rsid w:val="00C04176"/>
    <w:rsid w:val="00C055E0"/>
    <w:rsid w:val="00C061D3"/>
    <w:rsid w:val="00C061DC"/>
    <w:rsid w:val="00C062D8"/>
    <w:rsid w:val="00C06409"/>
    <w:rsid w:val="00C0735A"/>
    <w:rsid w:val="00C07F24"/>
    <w:rsid w:val="00C122A6"/>
    <w:rsid w:val="00C132F1"/>
    <w:rsid w:val="00C13B79"/>
    <w:rsid w:val="00C143D2"/>
    <w:rsid w:val="00C14561"/>
    <w:rsid w:val="00C14D56"/>
    <w:rsid w:val="00C14F1A"/>
    <w:rsid w:val="00C156C3"/>
    <w:rsid w:val="00C15BC3"/>
    <w:rsid w:val="00C16602"/>
    <w:rsid w:val="00C16F3F"/>
    <w:rsid w:val="00C17414"/>
    <w:rsid w:val="00C207A1"/>
    <w:rsid w:val="00C20AD3"/>
    <w:rsid w:val="00C2151D"/>
    <w:rsid w:val="00C21AF3"/>
    <w:rsid w:val="00C2217E"/>
    <w:rsid w:val="00C22421"/>
    <w:rsid w:val="00C232E0"/>
    <w:rsid w:val="00C23B1B"/>
    <w:rsid w:val="00C23D48"/>
    <w:rsid w:val="00C23F1D"/>
    <w:rsid w:val="00C24256"/>
    <w:rsid w:val="00C24CA6"/>
    <w:rsid w:val="00C257D6"/>
    <w:rsid w:val="00C2603E"/>
    <w:rsid w:val="00C26B4D"/>
    <w:rsid w:val="00C26CF7"/>
    <w:rsid w:val="00C277E3"/>
    <w:rsid w:val="00C27A88"/>
    <w:rsid w:val="00C27BA4"/>
    <w:rsid w:val="00C27F26"/>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2879"/>
    <w:rsid w:val="00C43213"/>
    <w:rsid w:val="00C43524"/>
    <w:rsid w:val="00C435DD"/>
    <w:rsid w:val="00C43C58"/>
    <w:rsid w:val="00C43FEC"/>
    <w:rsid w:val="00C4487D"/>
    <w:rsid w:val="00C45620"/>
    <w:rsid w:val="00C45778"/>
    <w:rsid w:val="00C45B20"/>
    <w:rsid w:val="00C464BA"/>
    <w:rsid w:val="00C47000"/>
    <w:rsid w:val="00C47611"/>
    <w:rsid w:val="00C4795F"/>
    <w:rsid w:val="00C47A9F"/>
    <w:rsid w:val="00C47D55"/>
    <w:rsid w:val="00C50D71"/>
    <w:rsid w:val="00C51512"/>
    <w:rsid w:val="00C527F9"/>
    <w:rsid w:val="00C52A88"/>
    <w:rsid w:val="00C53648"/>
    <w:rsid w:val="00C53926"/>
    <w:rsid w:val="00C53D1C"/>
    <w:rsid w:val="00C5459B"/>
    <w:rsid w:val="00C54730"/>
    <w:rsid w:val="00C54B53"/>
    <w:rsid w:val="00C54CEE"/>
    <w:rsid w:val="00C5588A"/>
    <w:rsid w:val="00C56BBA"/>
    <w:rsid w:val="00C57D7E"/>
    <w:rsid w:val="00C611EE"/>
    <w:rsid w:val="00C61F21"/>
    <w:rsid w:val="00C6256F"/>
    <w:rsid w:val="00C6329E"/>
    <w:rsid w:val="00C6467B"/>
    <w:rsid w:val="00C647D8"/>
    <w:rsid w:val="00C648B6"/>
    <w:rsid w:val="00C648DF"/>
    <w:rsid w:val="00C64BF0"/>
    <w:rsid w:val="00C64E56"/>
    <w:rsid w:val="00C66474"/>
    <w:rsid w:val="00C66A65"/>
    <w:rsid w:val="00C67E80"/>
    <w:rsid w:val="00C67FAB"/>
    <w:rsid w:val="00C706F4"/>
    <w:rsid w:val="00C70C1A"/>
    <w:rsid w:val="00C71646"/>
    <w:rsid w:val="00C71E26"/>
    <w:rsid w:val="00C72606"/>
    <w:rsid w:val="00C7261B"/>
    <w:rsid w:val="00C72D0E"/>
    <w:rsid w:val="00C72E21"/>
    <w:rsid w:val="00C736F0"/>
    <w:rsid w:val="00C73E62"/>
    <w:rsid w:val="00C752FC"/>
    <w:rsid w:val="00C7561C"/>
    <w:rsid w:val="00C767C7"/>
    <w:rsid w:val="00C8055A"/>
    <w:rsid w:val="00C806B2"/>
    <w:rsid w:val="00C807D9"/>
    <w:rsid w:val="00C80B25"/>
    <w:rsid w:val="00C81187"/>
    <w:rsid w:val="00C813A9"/>
    <w:rsid w:val="00C816CA"/>
    <w:rsid w:val="00C81FE2"/>
    <w:rsid w:val="00C82BD2"/>
    <w:rsid w:val="00C83D8F"/>
    <w:rsid w:val="00C84419"/>
    <w:rsid w:val="00C84B20"/>
    <w:rsid w:val="00C85FFA"/>
    <w:rsid w:val="00C861E9"/>
    <w:rsid w:val="00C864DC"/>
    <w:rsid w:val="00C869C9"/>
    <w:rsid w:val="00C86AB3"/>
    <w:rsid w:val="00C87B61"/>
    <w:rsid w:val="00C87BF8"/>
    <w:rsid w:val="00C90796"/>
    <w:rsid w:val="00C9153B"/>
    <w:rsid w:val="00C91F69"/>
    <w:rsid w:val="00C929A7"/>
    <w:rsid w:val="00C93168"/>
    <w:rsid w:val="00C94323"/>
    <w:rsid w:val="00C961A9"/>
    <w:rsid w:val="00C970BB"/>
    <w:rsid w:val="00C97552"/>
    <w:rsid w:val="00C978AF"/>
    <w:rsid w:val="00CA0015"/>
    <w:rsid w:val="00CA0A33"/>
    <w:rsid w:val="00CA11F2"/>
    <w:rsid w:val="00CA169D"/>
    <w:rsid w:val="00CA1747"/>
    <w:rsid w:val="00CA1C11"/>
    <w:rsid w:val="00CA1F39"/>
    <w:rsid w:val="00CA2207"/>
    <w:rsid w:val="00CA2903"/>
    <w:rsid w:val="00CA2B01"/>
    <w:rsid w:val="00CA364F"/>
    <w:rsid w:val="00CA4510"/>
    <w:rsid w:val="00CA485E"/>
    <w:rsid w:val="00CA4AB2"/>
    <w:rsid w:val="00CA5671"/>
    <w:rsid w:val="00CA590C"/>
    <w:rsid w:val="00CA5B8D"/>
    <w:rsid w:val="00CA5DD1"/>
    <w:rsid w:val="00CA73F7"/>
    <w:rsid w:val="00CA770E"/>
    <w:rsid w:val="00CA7AA9"/>
    <w:rsid w:val="00CA7C54"/>
    <w:rsid w:val="00CB0129"/>
    <w:rsid w:val="00CB0901"/>
    <w:rsid w:val="00CB0A01"/>
    <w:rsid w:val="00CB1211"/>
    <w:rsid w:val="00CB2FE2"/>
    <w:rsid w:val="00CB3CB1"/>
    <w:rsid w:val="00CB41AB"/>
    <w:rsid w:val="00CB4B5C"/>
    <w:rsid w:val="00CB4C1E"/>
    <w:rsid w:val="00CB5290"/>
    <w:rsid w:val="00CB5764"/>
    <w:rsid w:val="00CB68EF"/>
    <w:rsid w:val="00CB759C"/>
    <w:rsid w:val="00CB79A4"/>
    <w:rsid w:val="00CC0326"/>
    <w:rsid w:val="00CC06A8"/>
    <w:rsid w:val="00CC0A8D"/>
    <w:rsid w:val="00CC0E15"/>
    <w:rsid w:val="00CC2B97"/>
    <w:rsid w:val="00CC3097"/>
    <w:rsid w:val="00CC3BAC"/>
    <w:rsid w:val="00CC410F"/>
    <w:rsid w:val="00CC518E"/>
    <w:rsid w:val="00CC6362"/>
    <w:rsid w:val="00CC69D0"/>
    <w:rsid w:val="00CC70AB"/>
    <w:rsid w:val="00CC73F0"/>
    <w:rsid w:val="00CC7FFA"/>
    <w:rsid w:val="00CD01CC"/>
    <w:rsid w:val="00CD043A"/>
    <w:rsid w:val="00CD04B5"/>
    <w:rsid w:val="00CD1CBF"/>
    <w:rsid w:val="00CD1E50"/>
    <w:rsid w:val="00CD3548"/>
    <w:rsid w:val="00CD4190"/>
    <w:rsid w:val="00CD435C"/>
    <w:rsid w:val="00CD4898"/>
    <w:rsid w:val="00CD51E6"/>
    <w:rsid w:val="00CD5802"/>
    <w:rsid w:val="00CD6B60"/>
    <w:rsid w:val="00CD7A4E"/>
    <w:rsid w:val="00CD7A4F"/>
    <w:rsid w:val="00CE0D95"/>
    <w:rsid w:val="00CE10B2"/>
    <w:rsid w:val="00CE1E11"/>
    <w:rsid w:val="00CE2264"/>
    <w:rsid w:val="00CE35E7"/>
    <w:rsid w:val="00CE4D1D"/>
    <w:rsid w:val="00CE56FD"/>
    <w:rsid w:val="00CE71AA"/>
    <w:rsid w:val="00CE7B83"/>
    <w:rsid w:val="00CE7BF1"/>
    <w:rsid w:val="00CF0D0D"/>
    <w:rsid w:val="00CF1653"/>
    <w:rsid w:val="00CF1742"/>
    <w:rsid w:val="00CF1857"/>
    <w:rsid w:val="00CF1966"/>
    <w:rsid w:val="00CF2304"/>
    <w:rsid w:val="00CF2692"/>
    <w:rsid w:val="00CF34D0"/>
    <w:rsid w:val="00CF34DE"/>
    <w:rsid w:val="00CF3B1A"/>
    <w:rsid w:val="00CF6D51"/>
    <w:rsid w:val="00CF7801"/>
    <w:rsid w:val="00CF7A4E"/>
    <w:rsid w:val="00CF7F57"/>
    <w:rsid w:val="00D00401"/>
    <w:rsid w:val="00D0068C"/>
    <w:rsid w:val="00D008B5"/>
    <w:rsid w:val="00D00A61"/>
    <w:rsid w:val="00D00BED"/>
    <w:rsid w:val="00D00DA3"/>
    <w:rsid w:val="00D01191"/>
    <w:rsid w:val="00D01B3C"/>
    <w:rsid w:val="00D02861"/>
    <w:rsid w:val="00D03331"/>
    <w:rsid w:val="00D03E7C"/>
    <w:rsid w:val="00D043C1"/>
    <w:rsid w:val="00D043FA"/>
    <w:rsid w:val="00D04575"/>
    <w:rsid w:val="00D048EE"/>
    <w:rsid w:val="00D04B17"/>
    <w:rsid w:val="00D04BAA"/>
    <w:rsid w:val="00D050C5"/>
    <w:rsid w:val="00D0532E"/>
    <w:rsid w:val="00D05A4D"/>
    <w:rsid w:val="00D0677B"/>
    <w:rsid w:val="00D06AAC"/>
    <w:rsid w:val="00D07367"/>
    <w:rsid w:val="00D10298"/>
    <w:rsid w:val="00D104E6"/>
    <w:rsid w:val="00D1157C"/>
    <w:rsid w:val="00D11611"/>
    <w:rsid w:val="00D11878"/>
    <w:rsid w:val="00D11FD2"/>
    <w:rsid w:val="00D132BC"/>
    <w:rsid w:val="00D13662"/>
    <w:rsid w:val="00D139F4"/>
    <w:rsid w:val="00D13E20"/>
    <w:rsid w:val="00D14FAA"/>
    <w:rsid w:val="00D150B0"/>
    <w:rsid w:val="00D15272"/>
    <w:rsid w:val="00D161B8"/>
    <w:rsid w:val="00D17258"/>
    <w:rsid w:val="00D17C45"/>
    <w:rsid w:val="00D17CD1"/>
    <w:rsid w:val="00D21019"/>
    <w:rsid w:val="00D219A5"/>
    <w:rsid w:val="00D21AD1"/>
    <w:rsid w:val="00D22464"/>
    <w:rsid w:val="00D22CBB"/>
    <w:rsid w:val="00D23C17"/>
    <w:rsid w:val="00D23E36"/>
    <w:rsid w:val="00D2450A"/>
    <w:rsid w:val="00D25086"/>
    <w:rsid w:val="00D25A2A"/>
    <w:rsid w:val="00D26FCF"/>
    <w:rsid w:val="00D27019"/>
    <w:rsid w:val="00D273E6"/>
    <w:rsid w:val="00D27476"/>
    <w:rsid w:val="00D27B1C"/>
    <w:rsid w:val="00D27C21"/>
    <w:rsid w:val="00D30487"/>
    <w:rsid w:val="00D30F7E"/>
    <w:rsid w:val="00D31759"/>
    <w:rsid w:val="00D31874"/>
    <w:rsid w:val="00D32092"/>
    <w:rsid w:val="00D320A2"/>
    <w:rsid w:val="00D326C7"/>
    <w:rsid w:val="00D32870"/>
    <w:rsid w:val="00D3295F"/>
    <w:rsid w:val="00D32DD8"/>
    <w:rsid w:val="00D32F51"/>
    <w:rsid w:val="00D33481"/>
    <w:rsid w:val="00D334B6"/>
    <w:rsid w:val="00D338CC"/>
    <w:rsid w:val="00D3423E"/>
    <w:rsid w:val="00D3436F"/>
    <w:rsid w:val="00D356C3"/>
    <w:rsid w:val="00D359EB"/>
    <w:rsid w:val="00D35E75"/>
    <w:rsid w:val="00D362DB"/>
    <w:rsid w:val="00D3681C"/>
    <w:rsid w:val="00D36D97"/>
    <w:rsid w:val="00D411B6"/>
    <w:rsid w:val="00D4164A"/>
    <w:rsid w:val="00D41AE8"/>
    <w:rsid w:val="00D41F7D"/>
    <w:rsid w:val="00D42D33"/>
    <w:rsid w:val="00D42E80"/>
    <w:rsid w:val="00D433D6"/>
    <w:rsid w:val="00D43420"/>
    <w:rsid w:val="00D4557B"/>
    <w:rsid w:val="00D463EA"/>
    <w:rsid w:val="00D46D5B"/>
    <w:rsid w:val="00D47316"/>
    <w:rsid w:val="00D47541"/>
    <w:rsid w:val="00D47A5B"/>
    <w:rsid w:val="00D47A9C"/>
    <w:rsid w:val="00D50545"/>
    <w:rsid w:val="00D50B56"/>
    <w:rsid w:val="00D51669"/>
    <w:rsid w:val="00D516BE"/>
    <w:rsid w:val="00D51DF5"/>
    <w:rsid w:val="00D523EF"/>
    <w:rsid w:val="00D52541"/>
    <w:rsid w:val="00D52566"/>
    <w:rsid w:val="00D52CC7"/>
    <w:rsid w:val="00D52D0B"/>
    <w:rsid w:val="00D53408"/>
    <w:rsid w:val="00D53F8A"/>
    <w:rsid w:val="00D53FEB"/>
    <w:rsid w:val="00D5440E"/>
    <w:rsid w:val="00D5443D"/>
    <w:rsid w:val="00D54A25"/>
    <w:rsid w:val="00D54E6F"/>
    <w:rsid w:val="00D5541F"/>
    <w:rsid w:val="00D5674E"/>
    <w:rsid w:val="00D56D2A"/>
    <w:rsid w:val="00D57126"/>
    <w:rsid w:val="00D5726C"/>
    <w:rsid w:val="00D57531"/>
    <w:rsid w:val="00D60E8B"/>
    <w:rsid w:val="00D612BC"/>
    <w:rsid w:val="00D61D87"/>
    <w:rsid w:val="00D62855"/>
    <w:rsid w:val="00D62C0F"/>
    <w:rsid w:val="00D64A0E"/>
    <w:rsid w:val="00D659B3"/>
    <w:rsid w:val="00D65BF2"/>
    <w:rsid w:val="00D65E4E"/>
    <w:rsid w:val="00D65EBA"/>
    <w:rsid w:val="00D66198"/>
    <w:rsid w:val="00D667DA"/>
    <w:rsid w:val="00D70281"/>
    <w:rsid w:val="00D710BC"/>
    <w:rsid w:val="00D71259"/>
    <w:rsid w:val="00D72741"/>
    <w:rsid w:val="00D7354F"/>
    <w:rsid w:val="00D7435F"/>
    <w:rsid w:val="00D746A9"/>
    <w:rsid w:val="00D74C98"/>
    <w:rsid w:val="00D74CCE"/>
    <w:rsid w:val="00D7504A"/>
    <w:rsid w:val="00D758CA"/>
    <w:rsid w:val="00D75F27"/>
    <w:rsid w:val="00D76027"/>
    <w:rsid w:val="00D76453"/>
    <w:rsid w:val="00D76BBA"/>
    <w:rsid w:val="00D770E9"/>
    <w:rsid w:val="00D77ADB"/>
    <w:rsid w:val="00D77EF7"/>
    <w:rsid w:val="00D80916"/>
    <w:rsid w:val="00D815D1"/>
    <w:rsid w:val="00D81660"/>
    <w:rsid w:val="00D81962"/>
    <w:rsid w:val="00D820D2"/>
    <w:rsid w:val="00D82DAD"/>
    <w:rsid w:val="00D82E27"/>
    <w:rsid w:val="00D83043"/>
    <w:rsid w:val="00D8313C"/>
    <w:rsid w:val="00D84988"/>
    <w:rsid w:val="00D86538"/>
    <w:rsid w:val="00D867C2"/>
    <w:rsid w:val="00D873FE"/>
    <w:rsid w:val="00D875CB"/>
    <w:rsid w:val="00D90394"/>
    <w:rsid w:val="00D90640"/>
    <w:rsid w:val="00D91B2B"/>
    <w:rsid w:val="00D91C7E"/>
    <w:rsid w:val="00D927EB"/>
    <w:rsid w:val="00D94AC0"/>
    <w:rsid w:val="00D94F34"/>
    <w:rsid w:val="00D95A7D"/>
    <w:rsid w:val="00D970D2"/>
    <w:rsid w:val="00D976EB"/>
    <w:rsid w:val="00DA0186"/>
    <w:rsid w:val="00DA0948"/>
    <w:rsid w:val="00DA0A4E"/>
    <w:rsid w:val="00DA0D2B"/>
    <w:rsid w:val="00DA0F94"/>
    <w:rsid w:val="00DA0FDD"/>
    <w:rsid w:val="00DA1801"/>
    <w:rsid w:val="00DA187D"/>
    <w:rsid w:val="00DA1AF1"/>
    <w:rsid w:val="00DA2289"/>
    <w:rsid w:val="00DA240A"/>
    <w:rsid w:val="00DA3EA6"/>
    <w:rsid w:val="00DA3F9C"/>
    <w:rsid w:val="00DA41B1"/>
    <w:rsid w:val="00DA4643"/>
    <w:rsid w:val="00DA5D3D"/>
    <w:rsid w:val="00DA687B"/>
    <w:rsid w:val="00DA6C97"/>
    <w:rsid w:val="00DB01A7"/>
    <w:rsid w:val="00DB0267"/>
    <w:rsid w:val="00DB14F9"/>
    <w:rsid w:val="00DB1680"/>
    <w:rsid w:val="00DB2BCC"/>
    <w:rsid w:val="00DB39A5"/>
    <w:rsid w:val="00DB3E17"/>
    <w:rsid w:val="00DB40C0"/>
    <w:rsid w:val="00DB41B7"/>
    <w:rsid w:val="00DB4273"/>
    <w:rsid w:val="00DB4CC7"/>
    <w:rsid w:val="00DB4FE3"/>
    <w:rsid w:val="00DB55C7"/>
    <w:rsid w:val="00DB64C8"/>
    <w:rsid w:val="00DB680D"/>
    <w:rsid w:val="00DB6D02"/>
    <w:rsid w:val="00DB6E4E"/>
    <w:rsid w:val="00DB7289"/>
    <w:rsid w:val="00DB7787"/>
    <w:rsid w:val="00DC0B85"/>
    <w:rsid w:val="00DC14CE"/>
    <w:rsid w:val="00DC1B3F"/>
    <w:rsid w:val="00DC30CC"/>
    <w:rsid w:val="00DC4CCF"/>
    <w:rsid w:val="00DC5332"/>
    <w:rsid w:val="00DC567F"/>
    <w:rsid w:val="00DC59F5"/>
    <w:rsid w:val="00DC5C67"/>
    <w:rsid w:val="00DC619D"/>
    <w:rsid w:val="00DC64B5"/>
    <w:rsid w:val="00DC6732"/>
    <w:rsid w:val="00DC6FEB"/>
    <w:rsid w:val="00DC769E"/>
    <w:rsid w:val="00DD0158"/>
    <w:rsid w:val="00DD0FED"/>
    <w:rsid w:val="00DD15E2"/>
    <w:rsid w:val="00DD19B0"/>
    <w:rsid w:val="00DD2498"/>
    <w:rsid w:val="00DD250B"/>
    <w:rsid w:val="00DD27B0"/>
    <w:rsid w:val="00DD2F66"/>
    <w:rsid w:val="00DD322C"/>
    <w:rsid w:val="00DD3E3D"/>
    <w:rsid w:val="00DD41E4"/>
    <w:rsid w:val="00DD4F48"/>
    <w:rsid w:val="00DD51F0"/>
    <w:rsid w:val="00DD56AA"/>
    <w:rsid w:val="00DD5CF9"/>
    <w:rsid w:val="00DD66E7"/>
    <w:rsid w:val="00DD6FDA"/>
    <w:rsid w:val="00DE1323"/>
    <w:rsid w:val="00DE134D"/>
    <w:rsid w:val="00DE1D22"/>
    <w:rsid w:val="00DE26E4"/>
    <w:rsid w:val="00DE2943"/>
    <w:rsid w:val="00DE2AE3"/>
    <w:rsid w:val="00DE3538"/>
    <w:rsid w:val="00DE3C28"/>
    <w:rsid w:val="00DE5421"/>
    <w:rsid w:val="00DE5873"/>
    <w:rsid w:val="00DE5B89"/>
    <w:rsid w:val="00DE6289"/>
    <w:rsid w:val="00DE65EA"/>
    <w:rsid w:val="00DE7706"/>
    <w:rsid w:val="00DE7753"/>
    <w:rsid w:val="00DE7F8F"/>
    <w:rsid w:val="00DF09E7"/>
    <w:rsid w:val="00DF0BD2"/>
    <w:rsid w:val="00DF11C4"/>
    <w:rsid w:val="00DF1625"/>
    <w:rsid w:val="00DF19A1"/>
    <w:rsid w:val="00DF3688"/>
    <w:rsid w:val="00DF44E3"/>
    <w:rsid w:val="00DF48C6"/>
    <w:rsid w:val="00DF5182"/>
    <w:rsid w:val="00DF749E"/>
    <w:rsid w:val="00E00AD1"/>
    <w:rsid w:val="00E01503"/>
    <w:rsid w:val="00E01672"/>
    <w:rsid w:val="00E020C1"/>
    <w:rsid w:val="00E02389"/>
    <w:rsid w:val="00E024E0"/>
    <w:rsid w:val="00E02F60"/>
    <w:rsid w:val="00E03BC4"/>
    <w:rsid w:val="00E040F0"/>
    <w:rsid w:val="00E04589"/>
    <w:rsid w:val="00E045AE"/>
    <w:rsid w:val="00E046C2"/>
    <w:rsid w:val="00E048B1"/>
    <w:rsid w:val="00E04CFC"/>
    <w:rsid w:val="00E04FA9"/>
    <w:rsid w:val="00E05F32"/>
    <w:rsid w:val="00E05FDF"/>
    <w:rsid w:val="00E06E9D"/>
    <w:rsid w:val="00E070E6"/>
    <w:rsid w:val="00E10031"/>
    <w:rsid w:val="00E10BB7"/>
    <w:rsid w:val="00E1385B"/>
    <w:rsid w:val="00E141C7"/>
    <w:rsid w:val="00E14672"/>
    <w:rsid w:val="00E161F1"/>
    <w:rsid w:val="00E17450"/>
    <w:rsid w:val="00E176B0"/>
    <w:rsid w:val="00E17B7F"/>
    <w:rsid w:val="00E20011"/>
    <w:rsid w:val="00E207EB"/>
    <w:rsid w:val="00E20B3E"/>
    <w:rsid w:val="00E20E95"/>
    <w:rsid w:val="00E21547"/>
    <w:rsid w:val="00E2217F"/>
    <w:rsid w:val="00E222A7"/>
    <w:rsid w:val="00E2296A"/>
    <w:rsid w:val="00E22E51"/>
    <w:rsid w:val="00E23155"/>
    <w:rsid w:val="00E23A9A"/>
    <w:rsid w:val="00E23F7F"/>
    <w:rsid w:val="00E23F8C"/>
    <w:rsid w:val="00E2406F"/>
    <w:rsid w:val="00E242FF"/>
    <w:rsid w:val="00E24EBF"/>
    <w:rsid w:val="00E25D59"/>
    <w:rsid w:val="00E2620A"/>
    <w:rsid w:val="00E2624C"/>
    <w:rsid w:val="00E267E5"/>
    <w:rsid w:val="00E268E8"/>
    <w:rsid w:val="00E26A48"/>
    <w:rsid w:val="00E26FEE"/>
    <w:rsid w:val="00E30F0C"/>
    <w:rsid w:val="00E310E1"/>
    <w:rsid w:val="00E31A0F"/>
    <w:rsid w:val="00E32500"/>
    <w:rsid w:val="00E32603"/>
    <w:rsid w:val="00E326DD"/>
    <w:rsid w:val="00E327B8"/>
    <w:rsid w:val="00E32CC2"/>
    <w:rsid w:val="00E32D5B"/>
    <w:rsid w:val="00E33157"/>
    <w:rsid w:val="00E3357F"/>
    <w:rsid w:val="00E33E6B"/>
    <w:rsid w:val="00E356D3"/>
    <w:rsid w:val="00E35FBA"/>
    <w:rsid w:val="00E3606B"/>
    <w:rsid w:val="00E36717"/>
    <w:rsid w:val="00E36A86"/>
    <w:rsid w:val="00E401EA"/>
    <w:rsid w:val="00E40DE2"/>
    <w:rsid w:val="00E41156"/>
    <w:rsid w:val="00E41620"/>
    <w:rsid w:val="00E4239E"/>
    <w:rsid w:val="00E426B9"/>
    <w:rsid w:val="00E42FEB"/>
    <w:rsid w:val="00E430BF"/>
    <w:rsid w:val="00E43CEB"/>
    <w:rsid w:val="00E44A71"/>
    <w:rsid w:val="00E44BDE"/>
    <w:rsid w:val="00E44D86"/>
    <w:rsid w:val="00E45007"/>
    <w:rsid w:val="00E45ACA"/>
    <w:rsid w:val="00E45C7F"/>
    <w:rsid w:val="00E46422"/>
    <w:rsid w:val="00E46B0F"/>
    <w:rsid w:val="00E46DBA"/>
    <w:rsid w:val="00E4740C"/>
    <w:rsid w:val="00E51117"/>
    <w:rsid w:val="00E51CD0"/>
    <w:rsid w:val="00E51D3B"/>
    <w:rsid w:val="00E51D78"/>
    <w:rsid w:val="00E51EEA"/>
    <w:rsid w:val="00E54297"/>
    <w:rsid w:val="00E54B2C"/>
    <w:rsid w:val="00E5510F"/>
    <w:rsid w:val="00E55EBF"/>
    <w:rsid w:val="00E562C0"/>
    <w:rsid w:val="00E6008B"/>
    <w:rsid w:val="00E60276"/>
    <w:rsid w:val="00E6044F"/>
    <w:rsid w:val="00E60526"/>
    <w:rsid w:val="00E61782"/>
    <w:rsid w:val="00E6288F"/>
    <w:rsid w:val="00E63619"/>
    <w:rsid w:val="00E6367A"/>
    <w:rsid w:val="00E63C8D"/>
    <w:rsid w:val="00E64337"/>
    <w:rsid w:val="00E6482F"/>
    <w:rsid w:val="00E648D1"/>
    <w:rsid w:val="00E64D24"/>
    <w:rsid w:val="00E65F37"/>
    <w:rsid w:val="00E66866"/>
    <w:rsid w:val="00E674AE"/>
    <w:rsid w:val="00E67BA7"/>
    <w:rsid w:val="00E67FD5"/>
    <w:rsid w:val="00E70468"/>
    <w:rsid w:val="00E70A0B"/>
    <w:rsid w:val="00E70FC4"/>
    <w:rsid w:val="00E739BE"/>
    <w:rsid w:val="00E7424B"/>
    <w:rsid w:val="00E74264"/>
    <w:rsid w:val="00E749B7"/>
    <w:rsid w:val="00E74BF6"/>
    <w:rsid w:val="00E74F86"/>
    <w:rsid w:val="00E7522C"/>
    <w:rsid w:val="00E7544B"/>
    <w:rsid w:val="00E765B7"/>
    <w:rsid w:val="00E77AD7"/>
    <w:rsid w:val="00E77EEE"/>
    <w:rsid w:val="00E80312"/>
    <w:rsid w:val="00E805B6"/>
    <w:rsid w:val="00E80AFC"/>
    <w:rsid w:val="00E81D32"/>
    <w:rsid w:val="00E84171"/>
    <w:rsid w:val="00E8425F"/>
    <w:rsid w:val="00E85485"/>
    <w:rsid w:val="00E85A49"/>
    <w:rsid w:val="00E861BF"/>
    <w:rsid w:val="00E90E72"/>
    <w:rsid w:val="00E90FD0"/>
    <w:rsid w:val="00E91A69"/>
    <w:rsid w:val="00E91D37"/>
    <w:rsid w:val="00E91F17"/>
    <w:rsid w:val="00E92272"/>
    <w:rsid w:val="00E92BAA"/>
    <w:rsid w:val="00E93CA2"/>
    <w:rsid w:val="00E94D7F"/>
    <w:rsid w:val="00E95645"/>
    <w:rsid w:val="00E95CE6"/>
    <w:rsid w:val="00E95E47"/>
    <w:rsid w:val="00E969ED"/>
    <w:rsid w:val="00E96B46"/>
    <w:rsid w:val="00E97182"/>
    <w:rsid w:val="00E9746B"/>
    <w:rsid w:val="00EA059F"/>
    <w:rsid w:val="00EA06E9"/>
    <w:rsid w:val="00EA0AEE"/>
    <w:rsid w:val="00EA0D10"/>
    <w:rsid w:val="00EA1314"/>
    <w:rsid w:val="00EA140F"/>
    <w:rsid w:val="00EA150B"/>
    <w:rsid w:val="00EA1765"/>
    <w:rsid w:val="00EA262B"/>
    <w:rsid w:val="00EA31E0"/>
    <w:rsid w:val="00EA3E33"/>
    <w:rsid w:val="00EA3FD0"/>
    <w:rsid w:val="00EA40DF"/>
    <w:rsid w:val="00EA5168"/>
    <w:rsid w:val="00EA58C8"/>
    <w:rsid w:val="00EA625E"/>
    <w:rsid w:val="00EA6AE0"/>
    <w:rsid w:val="00EA7170"/>
    <w:rsid w:val="00EA7394"/>
    <w:rsid w:val="00EA7474"/>
    <w:rsid w:val="00EA7CA6"/>
    <w:rsid w:val="00EA7FA5"/>
    <w:rsid w:val="00EB0B3D"/>
    <w:rsid w:val="00EB2387"/>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22F7"/>
    <w:rsid w:val="00EC2345"/>
    <w:rsid w:val="00EC2CDE"/>
    <w:rsid w:val="00EC362B"/>
    <w:rsid w:val="00EC400D"/>
    <w:rsid w:val="00EC4580"/>
    <w:rsid w:val="00EC5C41"/>
    <w:rsid w:val="00EC68D2"/>
    <w:rsid w:val="00EC7188"/>
    <w:rsid w:val="00EC759E"/>
    <w:rsid w:val="00EC7897"/>
    <w:rsid w:val="00ED0338"/>
    <w:rsid w:val="00ED0BF3"/>
    <w:rsid w:val="00ED0DE3"/>
    <w:rsid w:val="00ED1142"/>
    <w:rsid w:val="00ED1170"/>
    <w:rsid w:val="00ED2352"/>
    <w:rsid w:val="00ED2462"/>
    <w:rsid w:val="00ED3611"/>
    <w:rsid w:val="00ED3BA4"/>
    <w:rsid w:val="00ED4AE3"/>
    <w:rsid w:val="00ED4C1D"/>
    <w:rsid w:val="00ED5972"/>
    <w:rsid w:val="00ED59E0"/>
    <w:rsid w:val="00ED5C1C"/>
    <w:rsid w:val="00ED62EA"/>
    <w:rsid w:val="00ED6836"/>
    <w:rsid w:val="00ED6A38"/>
    <w:rsid w:val="00EE09A4"/>
    <w:rsid w:val="00EE0CB1"/>
    <w:rsid w:val="00EE0EB3"/>
    <w:rsid w:val="00EE0EF1"/>
    <w:rsid w:val="00EE1022"/>
    <w:rsid w:val="00EE2663"/>
    <w:rsid w:val="00EE4047"/>
    <w:rsid w:val="00EE4503"/>
    <w:rsid w:val="00EE46E2"/>
    <w:rsid w:val="00EE55F5"/>
    <w:rsid w:val="00EE5855"/>
    <w:rsid w:val="00EE5A09"/>
    <w:rsid w:val="00EE62ED"/>
    <w:rsid w:val="00EE6DAE"/>
    <w:rsid w:val="00EE7019"/>
    <w:rsid w:val="00EE73A8"/>
    <w:rsid w:val="00EE76ED"/>
    <w:rsid w:val="00EE7758"/>
    <w:rsid w:val="00EE78C9"/>
    <w:rsid w:val="00EE7A99"/>
    <w:rsid w:val="00EF11FF"/>
    <w:rsid w:val="00EF24C7"/>
    <w:rsid w:val="00EF273B"/>
    <w:rsid w:val="00EF2954"/>
    <w:rsid w:val="00EF2B43"/>
    <w:rsid w:val="00EF352E"/>
    <w:rsid w:val="00EF3662"/>
    <w:rsid w:val="00EF548A"/>
    <w:rsid w:val="00EF6526"/>
    <w:rsid w:val="00EF6AA2"/>
    <w:rsid w:val="00EF7868"/>
    <w:rsid w:val="00F00565"/>
    <w:rsid w:val="00F00C96"/>
    <w:rsid w:val="00F01662"/>
    <w:rsid w:val="00F016A2"/>
    <w:rsid w:val="00F01D1E"/>
    <w:rsid w:val="00F04AA1"/>
    <w:rsid w:val="00F04FC3"/>
    <w:rsid w:val="00F06F30"/>
    <w:rsid w:val="00F0759D"/>
    <w:rsid w:val="00F0799E"/>
    <w:rsid w:val="00F102AB"/>
    <w:rsid w:val="00F11794"/>
    <w:rsid w:val="00F11AC7"/>
    <w:rsid w:val="00F11D9C"/>
    <w:rsid w:val="00F11E5A"/>
    <w:rsid w:val="00F125C4"/>
    <w:rsid w:val="00F12D9A"/>
    <w:rsid w:val="00F130E4"/>
    <w:rsid w:val="00F1389B"/>
    <w:rsid w:val="00F13FFF"/>
    <w:rsid w:val="00F141E2"/>
    <w:rsid w:val="00F154A2"/>
    <w:rsid w:val="00F15BB7"/>
    <w:rsid w:val="00F15CED"/>
    <w:rsid w:val="00F15F72"/>
    <w:rsid w:val="00F1738A"/>
    <w:rsid w:val="00F17B6A"/>
    <w:rsid w:val="00F20B78"/>
    <w:rsid w:val="00F20CF5"/>
    <w:rsid w:val="00F20DA5"/>
    <w:rsid w:val="00F2113B"/>
    <w:rsid w:val="00F215E2"/>
    <w:rsid w:val="00F21C0D"/>
    <w:rsid w:val="00F21C25"/>
    <w:rsid w:val="00F22027"/>
    <w:rsid w:val="00F23100"/>
    <w:rsid w:val="00F23A51"/>
    <w:rsid w:val="00F23CD8"/>
    <w:rsid w:val="00F241F7"/>
    <w:rsid w:val="00F242D7"/>
    <w:rsid w:val="00F24327"/>
    <w:rsid w:val="00F24A51"/>
    <w:rsid w:val="00F24C2B"/>
    <w:rsid w:val="00F24E9E"/>
    <w:rsid w:val="00F25B39"/>
    <w:rsid w:val="00F26162"/>
    <w:rsid w:val="00F263B3"/>
    <w:rsid w:val="00F26A4C"/>
    <w:rsid w:val="00F274C5"/>
    <w:rsid w:val="00F313FF"/>
    <w:rsid w:val="00F315D1"/>
    <w:rsid w:val="00F32C95"/>
    <w:rsid w:val="00F332DF"/>
    <w:rsid w:val="00F339E3"/>
    <w:rsid w:val="00F34417"/>
    <w:rsid w:val="00F36AD3"/>
    <w:rsid w:val="00F36E1F"/>
    <w:rsid w:val="00F370A1"/>
    <w:rsid w:val="00F377C0"/>
    <w:rsid w:val="00F37C10"/>
    <w:rsid w:val="00F37F2C"/>
    <w:rsid w:val="00F40235"/>
    <w:rsid w:val="00F403A5"/>
    <w:rsid w:val="00F406AC"/>
    <w:rsid w:val="00F40D4D"/>
    <w:rsid w:val="00F4140F"/>
    <w:rsid w:val="00F41477"/>
    <w:rsid w:val="00F4264D"/>
    <w:rsid w:val="00F432DC"/>
    <w:rsid w:val="00F4395E"/>
    <w:rsid w:val="00F43A66"/>
    <w:rsid w:val="00F43D7C"/>
    <w:rsid w:val="00F43DE4"/>
    <w:rsid w:val="00F449C0"/>
    <w:rsid w:val="00F45B4D"/>
    <w:rsid w:val="00F45B8B"/>
    <w:rsid w:val="00F460E3"/>
    <w:rsid w:val="00F50BA8"/>
    <w:rsid w:val="00F52AA4"/>
    <w:rsid w:val="00F535C1"/>
    <w:rsid w:val="00F53D4F"/>
    <w:rsid w:val="00F53DF8"/>
    <w:rsid w:val="00F546F2"/>
    <w:rsid w:val="00F5526F"/>
    <w:rsid w:val="00F55654"/>
    <w:rsid w:val="00F556B0"/>
    <w:rsid w:val="00F55ECA"/>
    <w:rsid w:val="00F562DD"/>
    <w:rsid w:val="00F5653D"/>
    <w:rsid w:val="00F60675"/>
    <w:rsid w:val="00F607C7"/>
    <w:rsid w:val="00F60A05"/>
    <w:rsid w:val="00F61898"/>
    <w:rsid w:val="00F61A9D"/>
    <w:rsid w:val="00F61D7A"/>
    <w:rsid w:val="00F62714"/>
    <w:rsid w:val="00F62D7A"/>
    <w:rsid w:val="00F63223"/>
    <w:rsid w:val="00F63464"/>
    <w:rsid w:val="00F63BBB"/>
    <w:rsid w:val="00F64BF8"/>
    <w:rsid w:val="00F64DF9"/>
    <w:rsid w:val="00F65659"/>
    <w:rsid w:val="00F658E7"/>
    <w:rsid w:val="00F66146"/>
    <w:rsid w:val="00F667B5"/>
    <w:rsid w:val="00F676CB"/>
    <w:rsid w:val="00F677F1"/>
    <w:rsid w:val="00F67946"/>
    <w:rsid w:val="00F67CD4"/>
    <w:rsid w:val="00F70E55"/>
    <w:rsid w:val="00F71F29"/>
    <w:rsid w:val="00F7342A"/>
    <w:rsid w:val="00F73CAB"/>
    <w:rsid w:val="00F73D7F"/>
    <w:rsid w:val="00F743B3"/>
    <w:rsid w:val="00F7451F"/>
    <w:rsid w:val="00F7467F"/>
    <w:rsid w:val="00F74843"/>
    <w:rsid w:val="00F74984"/>
    <w:rsid w:val="00F7541A"/>
    <w:rsid w:val="00F7609B"/>
    <w:rsid w:val="00F763EC"/>
    <w:rsid w:val="00F77044"/>
    <w:rsid w:val="00F775CA"/>
    <w:rsid w:val="00F80761"/>
    <w:rsid w:val="00F825AC"/>
    <w:rsid w:val="00F82623"/>
    <w:rsid w:val="00F83409"/>
    <w:rsid w:val="00F839B3"/>
    <w:rsid w:val="00F83B76"/>
    <w:rsid w:val="00F83E0A"/>
    <w:rsid w:val="00F8462A"/>
    <w:rsid w:val="00F855BB"/>
    <w:rsid w:val="00F85DFC"/>
    <w:rsid w:val="00F85F62"/>
    <w:rsid w:val="00F86162"/>
    <w:rsid w:val="00F86ED5"/>
    <w:rsid w:val="00F871C2"/>
    <w:rsid w:val="00F87FD4"/>
    <w:rsid w:val="00F914CF"/>
    <w:rsid w:val="00F91CEB"/>
    <w:rsid w:val="00F92A53"/>
    <w:rsid w:val="00F930CD"/>
    <w:rsid w:val="00F932ED"/>
    <w:rsid w:val="00F934C1"/>
    <w:rsid w:val="00F9448B"/>
    <w:rsid w:val="00F954E8"/>
    <w:rsid w:val="00F95BB0"/>
    <w:rsid w:val="00F95E94"/>
    <w:rsid w:val="00F96993"/>
    <w:rsid w:val="00F97595"/>
    <w:rsid w:val="00F9791A"/>
    <w:rsid w:val="00F97C74"/>
    <w:rsid w:val="00F97D3E"/>
    <w:rsid w:val="00FA0498"/>
    <w:rsid w:val="00FA0E41"/>
    <w:rsid w:val="00FA0EEA"/>
    <w:rsid w:val="00FA2B47"/>
    <w:rsid w:val="00FA2BFA"/>
    <w:rsid w:val="00FA2DBA"/>
    <w:rsid w:val="00FA2F7C"/>
    <w:rsid w:val="00FA2FB6"/>
    <w:rsid w:val="00FA37C3"/>
    <w:rsid w:val="00FA3D8E"/>
    <w:rsid w:val="00FA409E"/>
    <w:rsid w:val="00FA4725"/>
    <w:rsid w:val="00FA4F9D"/>
    <w:rsid w:val="00FA5CBD"/>
    <w:rsid w:val="00FA6B94"/>
    <w:rsid w:val="00FA6F47"/>
    <w:rsid w:val="00FA7EAA"/>
    <w:rsid w:val="00FB068C"/>
    <w:rsid w:val="00FB10C7"/>
    <w:rsid w:val="00FB12F4"/>
    <w:rsid w:val="00FB1530"/>
    <w:rsid w:val="00FB15D0"/>
    <w:rsid w:val="00FB22E8"/>
    <w:rsid w:val="00FB29E1"/>
    <w:rsid w:val="00FB35D5"/>
    <w:rsid w:val="00FB3AE2"/>
    <w:rsid w:val="00FB3AE9"/>
    <w:rsid w:val="00FB3AFB"/>
    <w:rsid w:val="00FB3CC9"/>
    <w:rsid w:val="00FB4964"/>
    <w:rsid w:val="00FB4ACF"/>
    <w:rsid w:val="00FB4AFE"/>
    <w:rsid w:val="00FB576C"/>
    <w:rsid w:val="00FB72F4"/>
    <w:rsid w:val="00FB76FD"/>
    <w:rsid w:val="00FB7899"/>
    <w:rsid w:val="00FB78E7"/>
    <w:rsid w:val="00FB796B"/>
    <w:rsid w:val="00FC016A"/>
    <w:rsid w:val="00FC096C"/>
    <w:rsid w:val="00FC0FDC"/>
    <w:rsid w:val="00FC10BB"/>
    <w:rsid w:val="00FC1A85"/>
    <w:rsid w:val="00FC22F4"/>
    <w:rsid w:val="00FC283C"/>
    <w:rsid w:val="00FC2FB3"/>
    <w:rsid w:val="00FC3663"/>
    <w:rsid w:val="00FC4412"/>
    <w:rsid w:val="00FC4B16"/>
    <w:rsid w:val="00FC5859"/>
    <w:rsid w:val="00FC6150"/>
    <w:rsid w:val="00FC63B6"/>
    <w:rsid w:val="00FC69A8"/>
    <w:rsid w:val="00FC6A09"/>
    <w:rsid w:val="00FC6B2B"/>
    <w:rsid w:val="00FD06E3"/>
    <w:rsid w:val="00FD0747"/>
    <w:rsid w:val="00FD0B1A"/>
    <w:rsid w:val="00FD0DBE"/>
    <w:rsid w:val="00FD1148"/>
    <w:rsid w:val="00FD1AAF"/>
    <w:rsid w:val="00FD26FA"/>
    <w:rsid w:val="00FD2748"/>
    <w:rsid w:val="00FD2843"/>
    <w:rsid w:val="00FD2B51"/>
    <w:rsid w:val="00FD2C88"/>
    <w:rsid w:val="00FD4D68"/>
    <w:rsid w:val="00FD4DA5"/>
    <w:rsid w:val="00FD4DBF"/>
    <w:rsid w:val="00FD55EB"/>
    <w:rsid w:val="00FD57B8"/>
    <w:rsid w:val="00FD7291"/>
    <w:rsid w:val="00FD7772"/>
    <w:rsid w:val="00FE03C1"/>
    <w:rsid w:val="00FE0FD2"/>
    <w:rsid w:val="00FE1316"/>
    <w:rsid w:val="00FE1D95"/>
    <w:rsid w:val="00FE1FAB"/>
    <w:rsid w:val="00FE2802"/>
    <w:rsid w:val="00FE2AA4"/>
    <w:rsid w:val="00FE2DB6"/>
    <w:rsid w:val="00FE449E"/>
    <w:rsid w:val="00FE54DC"/>
    <w:rsid w:val="00FE5743"/>
    <w:rsid w:val="00FE6887"/>
    <w:rsid w:val="00FE6C2A"/>
    <w:rsid w:val="00FE75E6"/>
    <w:rsid w:val="00FE76B9"/>
    <w:rsid w:val="00FE7898"/>
    <w:rsid w:val="00FF04A4"/>
    <w:rsid w:val="00FF0766"/>
    <w:rsid w:val="00FF0775"/>
    <w:rsid w:val="00FF0FE2"/>
    <w:rsid w:val="00FF1D27"/>
    <w:rsid w:val="00FF2714"/>
    <w:rsid w:val="00FF28EE"/>
    <w:rsid w:val="00FF2E56"/>
    <w:rsid w:val="00FF3050"/>
    <w:rsid w:val="00FF309F"/>
    <w:rsid w:val="00FF331F"/>
    <w:rsid w:val="00FF3D6A"/>
    <w:rsid w:val="00FF3DE9"/>
    <w:rsid w:val="00FF3E3D"/>
    <w:rsid w:val="00FF3F2A"/>
    <w:rsid w:val="00FF3F8F"/>
    <w:rsid w:val="00FF4B9E"/>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BDEC7291-45D6-4D6C-A9A9-9208B1912A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Char Char Char Знак"/>
    <w:link w:val="a3"/>
    <w:rsid w:val="00F85F62"/>
    <w:rPr>
      <w:rFonts w:ascii="Arial LatArm" w:hAnsi="Arial LatArm"/>
      <w:i/>
      <w:lang w:val="ru-RU" w:eastAsia="ru-RU" w:bidi="ru-RU"/>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rPr>
  </w:style>
  <w:style w:type="paragraph" w:styleId="aff1">
    <w:name w:val="Revision"/>
    <w:hidden/>
    <w:semiHidden/>
    <w:rsid w:val="007602A3"/>
    <w:rPr>
      <w:rFonts w:ascii="Times Armenian" w:hAnsi="Times Armenian"/>
      <w:sz w:val="24"/>
    </w:rPr>
  </w:style>
  <w:style w:type="table" w:styleId="aff2">
    <w:name w:val="Table Grid"/>
    <w:basedOn w:val="a1"/>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3">
    <w:name w:val="List Paragraph"/>
    <w:basedOn w:val="a"/>
    <w:link w:val="aff4"/>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6">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4">
    <w:name w:val="Абзац списка Знак"/>
    <w:link w:val="aff3"/>
    <w:uiPriority w:val="34"/>
    <w:locked/>
    <w:rsid w:val="00DB3E17"/>
    <w:rPr>
      <w:rFonts w:ascii="Times Armenian" w:hAnsi="Times Armenian" w:cs="Times Armenian"/>
      <w:sz w:val="24"/>
      <w:szCs w:val="24"/>
      <w:lang w:eastAsia="ru-RU"/>
    </w:rPr>
  </w:style>
  <w:style w:type="character" w:styleId="aff7">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 w:type="character" w:customStyle="1" w:styleId="ezkurwreuab5ozgtqnkl">
    <w:name w:val="ezkurwreuab5ozgtqnkl"/>
    <w:basedOn w:val="a0"/>
    <w:rsid w:val="00BD0785"/>
  </w:style>
  <w:style w:type="paragraph" w:styleId="HTML">
    <w:name w:val="HTML Preformatted"/>
    <w:basedOn w:val="a"/>
    <w:link w:val="HTML0"/>
    <w:uiPriority w:val="99"/>
    <w:unhideWhenUsed/>
    <w:rsid w:val="00E97182"/>
    <w:rPr>
      <w:rFonts w:ascii="Consolas" w:hAnsi="Consolas" w:cs="Consolas"/>
      <w:sz w:val="20"/>
      <w:szCs w:val="20"/>
    </w:rPr>
  </w:style>
  <w:style w:type="character" w:customStyle="1" w:styleId="HTML0">
    <w:name w:val="Стандартный HTML Знак"/>
    <w:basedOn w:val="a0"/>
    <w:link w:val="HTML"/>
    <w:uiPriority w:val="99"/>
    <w:rsid w:val="00E97182"/>
    <w:rPr>
      <w:rFonts w:ascii="Consolas" w:hAnsi="Consolas" w:cs="Consolas"/>
    </w:rPr>
  </w:style>
  <w:style w:type="character" w:customStyle="1" w:styleId="af9">
    <w:name w:val="Текст примечания Знак"/>
    <w:basedOn w:val="a0"/>
    <w:link w:val="af8"/>
    <w:semiHidden/>
    <w:rsid w:val="000808BC"/>
    <w:rPr>
      <w:rFonts w:ascii="Times Armenian" w:hAnsi="Times Armenian"/>
    </w:rPr>
  </w:style>
  <w:style w:type="character" w:customStyle="1" w:styleId="afb">
    <w:name w:val="Тема примечания Знак"/>
    <w:basedOn w:val="af9"/>
    <w:link w:val="afa"/>
    <w:semiHidden/>
    <w:rsid w:val="000808BC"/>
    <w:rPr>
      <w:rFonts w:ascii="Times Armenian" w:hAnsi="Times Armenian"/>
      <w:b/>
      <w:bCs/>
    </w:rPr>
  </w:style>
  <w:style w:type="character" w:customStyle="1" w:styleId="afd">
    <w:name w:val="Текст концевой сноски Знак"/>
    <w:basedOn w:val="a0"/>
    <w:link w:val="afc"/>
    <w:semiHidden/>
    <w:rsid w:val="000808BC"/>
    <w:rPr>
      <w:rFonts w:ascii="Times Armenian" w:hAnsi="Times Armenian"/>
    </w:rPr>
  </w:style>
  <w:style w:type="character" w:customStyle="1" w:styleId="aff0">
    <w:name w:val="Схема документа Знак"/>
    <w:basedOn w:val="a0"/>
    <w:link w:val="aff"/>
    <w:semiHidden/>
    <w:rsid w:val="000808BC"/>
    <w:rPr>
      <w:rFonts w:ascii="Tahoma" w:hAnsi="Tahoma" w:cs="Tahoma"/>
      <w:shd w:val="clear" w:color="auto" w:fill="000080"/>
    </w:rPr>
  </w:style>
  <w:style w:type="character" w:customStyle="1" w:styleId="12">
    <w:name w:val="Неразрешенное упоминание1"/>
    <w:uiPriority w:val="99"/>
    <w:semiHidden/>
    <w:unhideWhenUsed/>
    <w:rsid w:val="000808B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4246335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16872579">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xosroviantar@rambler.ru" TargetMode="External"/><Relationship Id="rId13" Type="http://schemas.openxmlformats.org/officeDocument/2006/relationships/hyperlink" Target="https://www.onlinedoctranslator.com/ru/?utm_source=onlinedoctranslator&amp;utm_medium=docx&amp;utm_campaign=attribution"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onlinedoctranslator.com/ru/?utm_source=onlinedoctranslator&amp;utm_medium=docx&amp;utm_campaign=attribution"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xosroviantar@rambler.ru"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C11371-BE9E-42C6-810B-40B8483B8A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TotalTime>
  <Pages>112</Pages>
  <Words>25490</Words>
  <Characters>145297</Characters>
  <Application>Microsoft Office Word</Application>
  <DocSecurity>0</DocSecurity>
  <Lines>1210</Lines>
  <Paragraphs>340</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170447</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Lusine</cp:lastModifiedBy>
  <cp:revision>31</cp:revision>
  <cp:lastPrinted>2018-02-16T07:12:00Z</cp:lastPrinted>
  <dcterms:created xsi:type="dcterms:W3CDTF">2025-12-08T13:18:00Z</dcterms:created>
  <dcterms:modified xsi:type="dcterms:W3CDTF">2025-12-15T06:18:00Z</dcterms:modified>
</cp:coreProperties>
</file>